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B5AFF" w14:textId="7C514C9A" w:rsidR="00D73FD1" w:rsidRPr="0056192B" w:rsidRDefault="009869FB" w:rsidP="005A6ED3">
      <w:pPr>
        <w:spacing w:line="360" w:lineRule="auto"/>
        <w:jc w:val="both"/>
        <w:rPr>
          <w:rFonts w:ascii="Arial" w:hAnsi="Arial" w:cs="Arial"/>
          <w:b/>
          <w:i/>
          <w:iCs/>
          <w:color w:val="5B9BD5" w:themeColor="accent5"/>
          <w:sz w:val="22"/>
          <w:szCs w:val="22"/>
          <w:u w:val="single"/>
        </w:rPr>
      </w:pPr>
      <w:r w:rsidRPr="0056192B">
        <w:rPr>
          <w:rFonts w:ascii="Arial" w:hAnsi="Arial" w:cs="Arial"/>
          <w:b/>
          <w:i/>
          <w:iCs/>
          <w:color w:val="5B9BD5" w:themeColor="accent5"/>
          <w:sz w:val="22"/>
          <w:szCs w:val="22"/>
          <w:u w:val="single"/>
        </w:rPr>
        <w:t xml:space="preserve">PLEASE NOTE: </w:t>
      </w:r>
      <w:r w:rsidR="00A91FF6" w:rsidRPr="0056192B">
        <w:rPr>
          <w:rFonts w:ascii="Arial" w:hAnsi="Arial" w:cs="Arial"/>
          <w:b/>
          <w:i/>
          <w:iCs/>
          <w:color w:val="5B9BD5" w:themeColor="accent5"/>
          <w:sz w:val="22"/>
          <w:szCs w:val="22"/>
          <w:u w:val="single"/>
        </w:rPr>
        <w:t>This document sets out draft changes to the CUSC for the purpose of Workgroup consideration and feedback</w:t>
      </w:r>
      <w:r w:rsidR="003D5E79" w:rsidRPr="0056192B">
        <w:rPr>
          <w:rFonts w:ascii="Arial" w:hAnsi="Arial" w:cs="Arial"/>
          <w:b/>
          <w:i/>
          <w:iCs/>
          <w:color w:val="5B9BD5" w:themeColor="accent5"/>
          <w:sz w:val="22"/>
          <w:szCs w:val="22"/>
          <w:u w:val="single"/>
        </w:rPr>
        <w:t xml:space="preserve"> on </w:t>
      </w:r>
      <w:r w:rsidR="00756514">
        <w:rPr>
          <w:rFonts w:ascii="Arial" w:hAnsi="Arial" w:cs="Arial"/>
          <w:b/>
          <w:i/>
          <w:iCs/>
          <w:color w:val="5B9BD5" w:themeColor="accent5"/>
          <w:sz w:val="22"/>
          <w:szCs w:val="22"/>
          <w:u w:val="single"/>
        </w:rPr>
        <w:t>27</w:t>
      </w:r>
      <w:r w:rsidR="00EF123F" w:rsidRPr="0056192B">
        <w:rPr>
          <w:rFonts w:ascii="Arial" w:hAnsi="Arial" w:cs="Arial"/>
          <w:b/>
          <w:i/>
          <w:iCs/>
          <w:color w:val="5B9BD5" w:themeColor="accent5"/>
          <w:sz w:val="22"/>
          <w:szCs w:val="22"/>
          <w:u w:val="single"/>
        </w:rPr>
        <w:t xml:space="preserve"> May 2025</w:t>
      </w:r>
      <w:r w:rsidR="00A91FF6" w:rsidRPr="0056192B">
        <w:rPr>
          <w:rFonts w:ascii="Arial" w:hAnsi="Arial" w:cs="Arial"/>
          <w:b/>
          <w:i/>
          <w:iCs/>
          <w:color w:val="5B9BD5" w:themeColor="accent5"/>
          <w:sz w:val="22"/>
          <w:szCs w:val="22"/>
          <w:u w:val="single"/>
        </w:rPr>
        <w:t xml:space="preserve">. </w:t>
      </w:r>
      <w:r w:rsidR="00AA6783" w:rsidRPr="0056192B">
        <w:rPr>
          <w:rFonts w:ascii="Arial" w:hAnsi="Arial" w:cs="Arial"/>
          <w:b/>
          <w:i/>
          <w:iCs/>
          <w:color w:val="5B9BD5" w:themeColor="accent5"/>
          <w:sz w:val="22"/>
          <w:szCs w:val="22"/>
          <w:u w:val="single"/>
        </w:rPr>
        <w:t>It may be subject to further change</w:t>
      </w:r>
      <w:r w:rsidRPr="0056192B">
        <w:rPr>
          <w:rFonts w:ascii="Arial" w:hAnsi="Arial" w:cs="Arial"/>
          <w:b/>
          <w:i/>
          <w:iCs/>
          <w:color w:val="5B9BD5" w:themeColor="accent5"/>
          <w:sz w:val="22"/>
          <w:szCs w:val="22"/>
          <w:u w:val="single"/>
        </w:rPr>
        <w:t xml:space="preserve"> and is subject to NESO governance.</w:t>
      </w:r>
    </w:p>
    <w:p w14:paraId="4F503289" w14:textId="77777777" w:rsidR="005D32B6" w:rsidRPr="0056192B" w:rsidRDefault="005D32B6" w:rsidP="005A6ED3">
      <w:pPr>
        <w:spacing w:line="360" w:lineRule="auto"/>
        <w:jc w:val="both"/>
        <w:rPr>
          <w:rFonts w:ascii="Arial" w:hAnsi="Arial" w:cs="Arial"/>
          <w:b/>
          <w:i/>
          <w:iCs/>
          <w:color w:val="5B9BD5" w:themeColor="accent5"/>
          <w:sz w:val="22"/>
          <w:szCs w:val="22"/>
          <w:u w:val="single"/>
        </w:rPr>
      </w:pPr>
    </w:p>
    <w:p w14:paraId="3F7D38A6" w14:textId="32C8CFC5" w:rsidR="005D32B6" w:rsidRPr="0056192B" w:rsidRDefault="005D32B6" w:rsidP="005A6ED3">
      <w:pPr>
        <w:spacing w:line="360" w:lineRule="auto"/>
        <w:jc w:val="both"/>
        <w:rPr>
          <w:rFonts w:ascii="Arial" w:hAnsi="Arial" w:cs="Arial"/>
          <w:b/>
          <w:i/>
          <w:iCs/>
          <w:color w:val="5B9BD5" w:themeColor="accent5"/>
          <w:sz w:val="22"/>
          <w:szCs w:val="22"/>
          <w:u w:val="single"/>
        </w:rPr>
      </w:pPr>
      <w:r w:rsidRPr="0056192B">
        <w:rPr>
          <w:rFonts w:ascii="Arial" w:hAnsi="Arial" w:cs="Arial"/>
          <w:b/>
          <w:i/>
          <w:iCs/>
          <w:color w:val="5B9BD5" w:themeColor="accent5"/>
          <w:sz w:val="22"/>
          <w:szCs w:val="22"/>
          <w:highlight w:val="yellow"/>
          <w:u w:val="single"/>
        </w:rPr>
        <w:t>Highlighting</w:t>
      </w:r>
      <w:r w:rsidRPr="0056192B">
        <w:rPr>
          <w:rFonts w:ascii="Arial" w:hAnsi="Arial" w:cs="Arial"/>
          <w:b/>
          <w:i/>
          <w:iCs/>
          <w:color w:val="5B9BD5" w:themeColor="accent5"/>
          <w:sz w:val="22"/>
          <w:szCs w:val="22"/>
          <w:u w:val="single"/>
        </w:rPr>
        <w:t xml:space="preserve"> shows text which has changed since the draft shared with the Workgroup on </w:t>
      </w:r>
      <w:r w:rsidR="006D46BB" w:rsidRPr="0056192B">
        <w:rPr>
          <w:rFonts w:ascii="Arial" w:hAnsi="Arial" w:cs="Arial"/>
          <w:b/>
          <w:i/>
          <w:iCs/>
          <w:color w:val="5B9BD5" w:themeColor="accent5"/>
          <w:sz w:val="22"/>
          <w:szCs w:val="22"/>
          <w:u w:val="single"/>
        </w:rPr>
        <w:t>1</w:t>
      </w:r>
      <w:r w:rsidR="004605AE">
        <w:rPr>
          <w:rFonts w:ascii="Arial" w:hAnsi="Arial" w:cs="Arial"/>
          <w:b/>
          <w:i/>
          <w:iCs/>
          <w:color w:val="5B9BD5" w:themeColor="accent5"/>
          <w:sz w:val="22"/>
          <w:szCs w:val="22"/>
          <w:u w:val="single"/>
        </w:rPr>
        <w:t>6</w:t>
      </w:r>
      <w:r w:rsidR="006D46BB" w:rsidRPr="0056192B">
        <w:rPr>
          <w:rFonts w:ascii="Arial" w:hAnsi="Arial" w:cs="Arial"/>
          <w:b/>
          <w:i/>
          <w:iCs/>
          <w:color w:val="5B9BD5" w:themeColor="accent5"/>
          <w:sz w:val="22"/>
          <w:szCs w:val="22"/>
          <w:u w:val="single"/>
        </w:rPr>
        <w:t xml:space="preserve"> May 2025.</w:t>
      </w:r>
    </w:p>
    <w:p w14:paraId="6EA2293B" w14:textId="77777777" w:rsidR="00D73FD1" w:rsidRDefault="00D73FD1" w:rsidP="0021515E">
      <w:pPr>
        <w:spacing w:line="360" w:lineRule="auto"/>
        <w:jc w:val="center"/>
        <w:rPr>
          <w:rFonts w:ascii="Arial" w:hAnsi="Arial" w:cs="Arial"/>
          <w:b/>
          <w:sz w:val="22"/>
          <w:szCs w:val="22"/>
          <w:u w:val="single"/>
        </w:rPr>
      </w:pPr>
    </w:p>
    <w:p w14:paraId="095FF471" w14:textId="38214007"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27CB1978" w14:textId="77777777" w:rsidR="00D75B55"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755D9E"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Pr>
            <w:rFonts w:ascii="Arial" w:hAnsi="Arial" w:cs="Arial"/>
            <w:b/>
            <w:sz w:val="22"/>
            <w:szCs w:val="22"/>
          </w:rPr>
          <w:t>Part Five</w:t>
        </w:r>
        <w:r>
          <w:rPr>
            <w:rFonts w:ascii="Arial" w:hAnsi="Arial" w:cs="Arial"/>
            <w:b/>
            <w:sz w:val="22"/>
            <w:szCs w:val="22"/>
          </w:rPr>
          <w:tab/>
          <w:t>Activation and administration of the Progression Commitment Fee</w:t>
        </w:r>
      </w:ins>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The Company</w:t>
      </w:r>
      <w:r w:rsidRPr="00030187">
        <w:rPr>
          <w:rFonts w:ascii="Arial" w:hAnsi="Arial" w:cs="Arial"/>
          <w:sz w:val="22"/>
          <w:szCs w:val="22"/>
        </w:rPr>
        <w:t>;</w:t>
      </w:r>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008845C0" w:rsidRPr="00030187">
        <w:rPr>
          <w:rFonts w:ascii="Arial" w:hAnsi="Arial" w:cs="Arial"/>
          <w:sz w:val="22"/>
          <w:szCs w:val="22"/>
        </w:rPr>
        <w:t>;</w:t>
      </w:r>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2E62270E"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ins w:id="3" w:author="Chris Warburton (NESO)" w:date="2025-05-13T12:56:00Z" w16du:dateUtc="2025-05-13T11:56:00Z">
        <w:r w:rsidR="00D80ADC">
          <w:rPr>
            <w:rFonts w:ascii="Arial" w:hAnsi="Arial" w:cs="Arial"/>
            <w:b/>
            <w:sz w:val="22"/>
            <w:szCs w:val="22"/>
          </w:rPr>
          <w:t xml:space="preserve"> </w:t>
        </w:r>
        <w:r w:rsidR="00D80ADC">
          <w:rPr>
            <w:rFonts w:ascii="Arial" w:hAnsi="Arial" w:cs="Arial"/>
            <w:sz w:val="22"/>
            <w:szCs w:val="22"/>
          </w:rPr>
          <w:t>or (</w:t>
        </w:r>
      </w:ins>
      <w:ins w:id="4" w:author="Chris Warburton (NESO)" w:date="2025-05-15T11:25:00Z" w16du:dateUtc="2025-05-15T10:25:00Z">
        <w:r w:rsidR="00DC4BE9">
          <w:rPr>
            <w:rFonts w:ascii="Arial" w:hAnsi="Arial" w:cs="Arial"/>
            <w:sz w:val="22"/>
            <w:szCs w:val="22"/>
          </w:rPr>
          <w:t>from</w:t>
        </w:r>
      </w:ins>
      <w:ins w:id="5" w:author="Chris Warburton (NESO)" w:date="2025-05-13T12:56:00Z" w16du:dateUtc="2025-05-13T11:56:00Z">
        <w:r w:rsidR="00D80ADC">
          <w:rPr>
            <w:rFonts w:ascii="Arial" w:hAnsi="Arial" w:cs="Arial"/>
            <w:sz w:val="22"/>
            <w:szCs w:val="22"/>
          </w:rPr>
          <w:t xml:space="preserve"> the </w:t>
        </w:r>
        <w:r w:rsidR="00D80ADC">
          <w:rPr>
            <w:rFonts w:ascii="Arial" w:hAnsi="Arial" w:cs="Arial"/>
            <w:b/>
            <w:bCs/>
            <w:sz w:val="22"/>
            <w:szCs w:val="22"/>
          </w:rPr>
          <w:t>PCF Activation Date</w:t>
        </w:r>
        <w:r w:rsidR="00D80ADC">
          <w:rPr>
            <w:rFonts w:ascii="Arial" w:hAnsi="Arial" w:cs="Arial"/>
            <w:sz w:val="22"/>
            <w:szCs w:val="22"/>
          </w:rPr>
          <w:t xml:space="preserve">) the </w:t>
        </w:r>
        <w:r w:rsidR="00D80ADC">
          <w:rPr>
            <w:rFonts w:ascii="Arial" w:hAnsi="Arial" w:cs="Arial"/>
            <w:b/>
            <w:bCs/>
            <w:sz w:val="22"/>
            <w:szCs w:val="22"/>
          </w:rPr>
          <w:t>Progression Commitment Fee</w:t>
        </w:r>
        <w:r w:rsidR="00D80ADC" w:rsidRPr="00740647">
          <w:rPr>
            <w:rFonts w:ascii="Arial" w:hAnsi="Arial" w:cs="Arial"/>
            <w:sz w:val="22"/>
            <w:szCs w:val="22"/>
          </w:rPr>
          <w:t xml:space="preserve"> </w:t>
        </w:r>
      </w:ins>
      <w:r>
        <w:rPr>
          <w:rFonts w:ascii="Arial" w:hAnsi="Arial" w:cs="Arial"/>
          <w:sz w:val="22"/>
          <w:szCs w:val="22"/>
        </w:rPr>
        <w:t xml:space="preserve"> component</w:t>
      </w:r>
      <w:ins w:id="6" w:author="Chris Warburton (NESO)" w:date="2025-05-13T12:56:00Z" w16du:dateUtc="2025-05-13T11:56:00Z">
        <w:r w:rsidR="00D80ADC">
          <w:rPr>
            <w:rFonts w:ascii="Arial" w:hAnsi="Arial" w:cs="Arial"/>
            <w:sz w:val="22"/>
            <w:szCs w:val="22"/>
          </w:rPr>
          <w:t>s</w:t>
        </w:r>
      </w:ins>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ins w:id="7" w:author="Chris Warburton (NESO)" w:date="2025-05-13T12:57:00Z" w16du:dateUtc="2025-05-13T11:57:00Z">
        <w:r w:rsidR="00796FFF">
          <w:rPr>
            <w:rFonts w:ascii="Arial" w:hAnsi="Arial" w:cs="Arial"/>
            <w:bCs/>
            <w:sz w:val="22"/>
            <w:szCs w:val="22"/>
          </w:rPr>
          <w:t xml:space="preserve"> and</w:t>
        </w:r>
      </w:ins>
      <w:ins w:id="8" w:author="Chris Warburton (NESO)" w:date="2025-05-15T20:44:00Z" w16du:dateUtc="2025-05-15T19:44:00Z">
        <w:r w:rsidR="00081F8A">
          <w:rPr>
            <w:rFonts w:ascii="Arial" w:hAnsi="Arial" w:cs="Arial"/>
            <w:bCs/>
            <w:sz w:val="22"/>
            <w:szCs w:val="22"/>
          </w:rPr>
          <w:t xml:space="preserve"> the</w:t>
        </w:r>
      </w:ins>
      <w:ins w:id="9" w:author="Chris Warburton (NESO)" w:date="2025-05-13T12:57:00Z" w16du:dateUtc="2025-05-13T11:57:00Z">
        <w:r w:rsidR="00796FFF">
          <w:rPr>
            <w:rFonts w:ascii="Arial" w:hAnsi="Arial" w:cs="Arial"/>
            <w:bCs/>
            <w:sz w:val="22"/>
            <w:szCs w:val="22"/>
          </w:rPr>
          <w:t xml:space="preserve"> </w:t>
        </w:r>
        <w:r w:rsidR="00796FFF">
          <w:rPr>
            <w:rFonts w:ascii="Arial" w:hAnsi="Arial" w:cs="Arial"/>
            <w:b/>
            <w:bCs/>
            <w:sz w:val="22"/>
            <w:szCs w:val="22"/>
          </w:rPr>
          <w:t>Progression Commitment Fee</w:t>
        </w:r>
      </w:ins>
      <w:r>
        <w:rPr>
          <w:rFonts w:ascii="Arial" w:hAnsi="Arial" w:cs="Arial"/>
          <w:sz w:val="22"/>
          <w:szCs w:val="22"/>
        </w:rPr>
        <w:t xml:space="preserve"> co</w:t>
      </w:r>
      <w:r w:rsidR="00CF2FAE">
        <w:rPr>
          <w:rFonts w:ascii="Arial" w:hAnsi="Arial" w:cs="Arial"/>
          <w:sz w:val="22"/>
          <w:szCs w:val="22"/>
        </w:rPr>
        <w:t>mponent</w:t>
      </w:r>
      <w:ins w:id="10" w:author="Chris Warburton (NESO)" w:date="2025-05-13T12:57:00Z" w16du:dateUtc="2025-05-13T11:57:00Z">
        <w:r w:rsidR="00796FFF">
          <w:rPr>
            <w:rFonts w:ascii="Arial" w:hAnsi="Arial" w:cs="Arial"/>
            <w:sz w:val="22"/>
            <w:szCs w:val="22"/>
          </w:rPr>
          <w:t>s</w:t>
        </w:r>
      </w:ins>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FF6D8F" w14:textId="46173E35" w:rsidR="008057A6" w:rsidRDefault="00DC4BE9" w:rsidP="005028E0">
      <w:pPr>
        <w:spacing w:line="360" w:lineRule="auto"/>
        <w:ind w:left="720"/>
        <w:jc w:val="both"/>
        <w:rPr>
          <w:ins w:id="11" w:author="Chris Warburton (NESO)" w:date="2025-05-07T19:16:00Z" w16du:dateUtc="2025-05-07T18:16:00Z"/>
          <w:rFonts w:ascii="Arial" w:hAnsi="Arial" w:cs="Arial"/>
          <w:sz w:val="22"/>
          <w:szCs w:val="22"/>
        </w:rPr>
      </w:pPr>
      <w:ins w:id="12" w:author="Chris Warburton (NESO)" w:date="2025-05-15T11:25:00Z" w16du:dateUtc="2025-05-15T10:25:00Z">
        <w:r>
          <w:rPr>
            <w:rFonts w:ascii="Arial" w:hAnsi="Arial" w:cs="Arial"/>
            <w:sz w:val="22"/>
            <w:szCs w:val="22"/>
          </w:rPr>
          <w:t>From</w:t>
        </w:r>
      </w:ins>
      <w:ins w:id="13" w:author="Chris Warburton (NESO)" w:date="2025-05-07T19:16:00Z" w16du:dateUtc="2025-05-07T18:16:00Z">
        <w:r w:rsidR="00D1329C">
          <w:rPr>
            <w:rFonts w:ascii="Arial" w:hAnsi="Arial" w:cs="Arial"/>
            <w:sz w:val="22"/>
            <w:szCs w:val="22"/>
          </w:rPr>
          <w:t xml:space="preserve"> the </w:t>
        </w:r>
        <w:r w:rsidR="00D1329C" w:rsidRPr="00A7143B">
          <w:rPr>
            <w:rFonts w:ascii="Arial" w:hAnsi="Arial" w:cs="Arial"/>
            <w:b/>
            <w:bCs/>
            <w:sz w:val="22"/>
            <w:szCs w:val="22"/>
            <w:rPrChange w:id="14" w:author="Chris Warburton (NESO)" w:date="2025-05-07T19:21:00Z" w16du:dateUtc="2025-05-07T18:21:00Z">
              <w:rPr>
                <w:rFonts w:ascii="Arial" w:hAnsi="Arial" w:cs="Arial"/>
                <w:sz w:val="22"/>
                <w:szCs w:val="22"/>
              </w:rPr>
            </w:rPrChange>
          </w:rPr>
          <w:t>PCF Activation Date</w:t>
        </w:r>
        <w:r w:rsidR="008057A6">
          <w:rPr>
            <w:rFonts w:ascii="Arial" w:hAnsi="Arial" w:cs="Arial"/>
            <w:sz w:val="22"/>
            <w:szCs w:val="22"/>
          </w:rPr>
          <w:t>,</w:t>
        </w:r>
        <w:r w:rsidR="00D1329C">
          <w:rPr>
            <w:rFonts w:ascii="Arial" w:hAnsi="Arial" w:cs="Arial"/>
            <w:sz w:val="22"/>
            <w:szCs w:val="22"/>
          </w:rPr>
          <w:t xml:space="preserve"> the </w:t>
        </w:r>
        <w:r w:rsidR="00D1329C" w:rsidRPr="00A7143B">
          <w:rPr>
            <w:rFonts w:ascii="Arial" w:hAnsi="Arial" w:cs="Arial"/>
            <w:b/>
            <w:bCs/>
            <w:sz w:val="22"/>
            <w:szCs w:val="22"/>
            <w:rPrChange w:id="15" w:author="Chris Warburton (NESO)" w:date="2025-05-07T19:21:00Z" w16du:dateUtc="2025-05-07T18:21:00Z">
              <w:rPr>
                <w:rFonts w:ascii="Arial" w:hAnsi="Arial" w:cs="Arial"/>
                <w:sz w:val="22"/>
                <w:szCs w:val="22"/>
              </w:rPr>
            </w:rPrChange>
          </w:rPr>
          <w:t>Cancellation Charge</w:t>
        </w:r>
        <w:r w:rsidR="00D1329C">
          <w:rPr>
            <w:rFonts w:ascii="Arial" w:hAnsi="Arial" w:cs="Arial"/>
            <w:sz w:val="22"/>
            <w:szCs w:val="22"/>
          </w:rPr>
          <w:t xml:space="preserve"> shall include the </w:t>
        </w:r>
        <w:r w:rsidR="00D1329C" w:rsidRPr="00A7143B">
          <w:rPr>
            <w:rFonts w:ascii="Arial" w:hAnsi="Arial" w:cs="Arial"/>
            <w:b/>
            <w:bCs/>
            <w:sz w:val="22"/>
            <w:szCs w:val="22"/>
            <w:rPrChange w:id="16" w:author="Chris Warburton (NESO)" w:date="2025-05-07T19:21:00Z" w16du:dateUtc="2025-05-07T18:21:00Z">
              <w:rPr>
                <w:rFonts w:ascii="Arial" w:hAnsi="Arial" w:cs="Arial"/>
                <w:sz w:val="22"/>
                <w:szCs w:val="22"/>
              </w:rPr>
            </w:rPrChange>
          </w:rPr>
          <w:t>P</w:t>
        </w:r>
      </w:ins>
      <w:ins w:id="17" w:author="Chris Warburton (NESO)" w:date="2025-05-07T19:17:00Z" w16du:dateUtc="2025-05-07T18:17:00Z">
        <w:r w:rsidR="00D1329C" w:rsidRPr="00A7143B">
          <w:rPr>
            <w:rFonts w:ascii="Arial" w:hAnsi="Arial" w:cs="Arial"/>
            <w:b/>
            <w:bCs/>
            <w:sz w:val="22"/>
            <w:szCs w:val="22"/>
            <w:rPrChange w:id="18" w:author="Chris Warburton (NESO)" w:date="2025-05-07T19:21:00Z" w16du:dateUtc="2025-05-07T18:21:00Z">
              <w:rPr>
                <w:rFonts w:ascii="Arial" w:hAnsi="Arial" w:cs="Arial"/>
                <w:sz w:val="22"/>
                <w:szCs w:val="22"/>
              </w:rPr>
            </w:rPrChange>
          </w:rPr>
          <w:t>rogression Commitment Fee</w:t>
        </w:r>
        <w:r w:rsidR="00FA6EEB">
          <w:rPr>
            <w:rFonts w:ascii="Arial" w:hAnsi="Arial" w:cs="Arial"/>
            <w:sz w:val="22"/>
            <w:szCs w:val="22"/>
          </w:rPr>
          <w:t xml:space="preserve"> payable in accordance with this Section 15. For the avoidance of doubt, </w:t>
        </w:r>
      </w:ins>
      <w:ins w:id="19" w:author="Chris Warburton (NESO)" w:date="2025-05-07T19:18:00Z" w16du:dateUtc="2025-05-07T18:18:00Z">
        <w:r w:rsidR="00A564E5">
          <w:rPr>
            <w:rFonts w:ascii="Arial" w:hAnsi="Arial" w:cs="Arial"/>
            <w:sz w:val="22"/>
            <w:szCs w:val="22"/>
          </w:rPr>
          <w:t xml:space="preserve">the </w:t>
        </w:r>
        <w:r w:rsidR="00A564E5" w:rsidRPr="00A7143B">
          <w:rPr>
            <w:rFonts w:ascii="Arial" w:hAnsi="Arial" w:cs="Arial"/>
            <w:b/>
            <w:bCs/>
            <w:sz w:val="22"/>
            <w:szCs w:val="22"/>
            <w:rPrChange w:id="20" w:author="Chris Warburton (NESO)" w:date="2025-05-07T19:21:00Z" w16du:dateUtc="2025-05-07T18:21:00Z">
              <w:rPr>
                <w:rFonts w:ascii="Arial" w:hAnsi="Arial" w:cs="Arial"/>
                <w:sz w:val="22"/>
                <w:szCs w:val="22"/>
              </w:rPr>
            </w:rPrChange>
          </w:rPr>
          <w:t>Progression Commitment Fee</w:t>
        </w:r>
        <w:r w:rsidR="00A564E5">
          <w:rPr>
            <w:rFonts w:ascii="Arial" w:hAnsi="Arial" w:cs="Arial"/>
            <w:sz w:val="22"/>
            <w:szCs w:val="22"/>
          </w:rPr>
          <w:t xml:space="preserve"> is not payable </w:t>
        </w:r>
        <w:r w:rsidR="00831516">
          <w:rPr>
            <w:rFonts w:ascii="Arial" w:hAnsi="Arial" w:cs="Arial"/>
            <w:sz w:val="22"/>
            <w:szCs w:val="22"/>
          </w:rPr>
          <w:t xml:space="preserve">before the </w:t>
        </w:r>
        <w:r w:rsidR="00831516" w:rsidRPr="00A7143B">
          <w:rPr>
            <w:rFonts w:ascii="Arial" w:hAnsi="Arial" w:cs="Arial"/>
            <w:b/>
            <w:bCs/>
            <w:sz w:val="22"/>
            <w:szCs w:val="22"/>
            <w:rPrChange w:id="21" w:author="Chris Warburton (NESO)" w:date="2025-05-07T19:20:00Z" w16du:dateUtc="2025-05-07T18:20:00Z">
              <w:rPr>
                <w:rFonts w:ascii="Arial" w:hAnsi="Arial" w:cs="Arial"/>
                <w:sz w:val="22"/>
                <w:szCs w:val="22"/>
              </w:rPr>
            </w:rPrChange>
          </w:rPr>
          <w:t>PCF Activation Date</w:t>
        </w:r>
        <w:r w:rsidR="00831516">
          <w:rPr>
            <w:rFonts w:ascii="Arial" w:hAnsi="Arial" w:cs="Arial"/>
            <w:sz w:val="22"/>
            <w:szCs w:val="22"/>
          </w:rPr>
          <w:t>.</w:t>
        </w:r>
      </w:ins>
      <w:ins w:id="22" w:author="Chris Warburton (NESO)" w:date="2025-05-07T19:16:00Z" w16du:dateUtc="2025-05-07T18:16:00Z">
        <w:r w:rsidR="008057A6">
          <w:rPr>
            <w:rFonts w:ascii="Arial" w:hAnsi="Arial" w:cs="Arial"/>
            <w:sz w:val="22"/>
            <w:szCs w:val="22"/>
          </w:rPr>
          <w:t xml:space="preserve"> </w:t>
        </w:r>
      </w:ins>
    </w:p>
    <w:p w14:paraId="124B0E8C" w14:textId="77777777" w:rsidR="008057A6" w:rsidRDefault="008057A6" w:rsidP="005028E0">
      <w:pPr>
        <w:spacing w:line="360" w:lineRule="auto"/>
        <w:ind w:left="720"/>
        <w:jc w:val="both"/>
        <w:rPr>
          <w:ins w:id="23" w:author="Chris Warburton (NESO)" w:date="2025-05-07T19:16:00Z" w16du:dateUtc="2025-05-07T18:16:00Z"/>
          <w:rFonts w:ascii="Arial" w:hAnsi="Arial" w:cs="Arial"/>
          <w:sz w:val="22"/>
          <w:szCs w:val="22"/>
        </w:rPr>
      </w:pPr>
    </w:p>
    <w:p w14:paraId="7F7A9D7A" w14:textId="5FDB6D5D"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4B184C61" w:rsidR="00C92299" w:rsidRPr="00A7143B" w:rsidRDefault="00C92299" w:rsidP="005028E0">
      <w:pPr>
        <w:spacing w:line="360" w:lineRule="auto"/>
        <w:ind w:left="720" w:hanging="720"/>
        <w:jc w:val="both"/>
        <w:rPr>
          <w:rFonts w:ascii="Arial" w:hAnsi="Arial" w:cs="Arial"/>
          <w:sz w:val="22"/>
          <w:szCs w:val="22"/>
        </w:rPr>
      </w:pPr>
      <w:r>
        <w:rPr>
          <w:rFonts w:ascii="Arial" w:hAnsi="Arial" w:cs="Arial"/>
          <w:sz w:val="22"/>
          <w:szCs w:val="22"/>
        </w:rPr>
        <w:lastRenderedPageBreak/>
        <w:tab/>
        <w:t xml:space="preserve">The </w:t>
      </w:r>
      <w:r w:rsidRPr="00C92299">
        <w:rPr>
          <w:rFonts w:ascii="Arial" w:hAnsi="Arial" w:cs="Arial"/>
          <w:b/>
          <w:sz w:val="22"/>
          <w:szCs w:val="22"/>
        </w:rPr>
        <w:t>Cancellation Charge</w:t>
      </w:r>
      <w:r>
        <w:rPr>
          <w:rFonts w:ascii="Arial" w:hAnsi="Arial" w:cs="Arial"/>
          <w:sz w:val="22"/>
          <w:szCs w:val="22"/>
        </w:rPr>
        <w:t xml:space="preserve"> is made up of a number of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sidRPr="00B762D4">
        <w:rPr>
          <w:rFonts w:ascii="Arial" w:hAnsi="Arial" w:cs="Arial"/>
          <w:sz w:val="22"/>
          <w:szCs w:val="22"/>
          <w:highlight w:val="yellow"/>
          <w:rPrChange w:id="24" w:author="Chris Warburton (NESO)" w:date="2025-05-21T10:24:00Z" w16du:dateUtc="2025-05-21T09:24:00Z">
            <w:rPr>
              <w:rFonts w:ascii="Arial" w:hAnsi="Arial" w:cs="Arial"/>
              <w:sz w:val="22"/>
              <w:szCs w:val="22"/>
            </w:rPr>
          </w:rPrChange>
        </w:rPr>
        <w:t>”</w:t>
      </w:r>
      <w:ins w:id="25" w:author="Chris Warburton (NESO)" w:date="2025-05-21T10:23:00Z" w16du:dateUtc="2025-05-21T09:23:00Z">
        <w:r w:rsidR="00B762D4" w:rsidRPr="00B762D4">
          <w:rPr>
            <w:rFonts w:ascii="Arial" w:hAnsi="Arial" w:cs="Arial"/>
            <w:sz w:val="22"/>
            <w:szCs w:val="22"/>
            <w:highlight w:val="yellow"/>
            <w:rPrChange w:id="26" w:author="Chris Warburton (NESO)" w:date="2025-05-21T10:24:00Z" w16du:dateUtc="2025-05-21T09:24:00Z">
              <w:rPr>
                <w:rFonts w:ascii="Arial" w:hAnsi="Arial" w:cs="Arial"/>
                <w:sz w:val="22"/>
                <w:szCs w:val="22"/>
              </w:rPr>
            </w:rPrChange>
          </w:rPr>
          <w:t>,</w:t>
        </w:r>
      </w:ins>
      <w:del w:id="27" w:author="Chris Warburton (NESO)" w:date="2025-05-21T10:24:00Z" w16du:dateUtc="2025-05-21T09:24:00Z">
        <w:r w:rsidRPr="00B762D4" w:rsidDel="00B762D4">
          <w:rPr>
            <w:rFonts w:ascii="Arial" w:hAnsi="Arial" w:cs="Arial"/>
            <w:sz w:val="22"/>
            <w:szCs w:val="22"/>
            <w:highlight w:val="yellow"/>
            <w:rPrChange w:id="28" w:author="Chris Warburton (NESO)" w:date="2025-05-21T10:24:00Z" w16du:dateUtc="2025-05-21T09:24:00Z">
              <w:rPr>
                <w:rFonts w:ascii="Arial" w:hAnsi="Arial" w:cs="Arial"/>
                <w:sz w:val="22"/>
                <w:szCs w:val="22"/>
              </w:rPr>
            </w:rPrChange>
          </w:rPr>
          <w:delText xml:space="preserve"> and</w:delText>
        </w:r>
      </w:del>
      <w:r w:rsidRPr="00B762D4">
        <w:rPr>
          <w:rFonts w:ascii="Arial" w:hAnsi="Arial" w:cs="Arial"/>
          <w:sz w:val="22"/>
          <w:szCs w:val="22"/>
          <w:highlight w:val="yellow"/>
          <w:rPrChange w:id="29" w:author="Chris Warburton (NESO)" w:date="2025-05-21T10:24:00Z" w16du:dateUtc="2025-05-21T09:24:00Z">
            <w:rPr>
              <w:rFonts w:ascii="Arial" w:hAnsi="Arial" w:cs="Arial"/>
              <w:sz w:val="22"/>
              <w:szCs w:val="22"/>
            </w:rPr>
          </w:rPrChange>
        </w:rPr>
        <w:t xml:space="preserve"> </w:t>
      </w:r>
      <w:r w:rsidR="00D03AD6" w:rsidRPr="00B762D4">
        <w:rPr>
          <w:rFonts w:ascii="Arial" w:hAnsi="Arial" w:cs="Arial"/>
          <w:sz w:val="22"/>
          <w:szCs w:val="22"/>
          <w:highlight w:val="yellow"/>
          <w:rPrChange w:id="30" w:author="Chris Warburton (NESO)" w:date="2025-05-21T10:24:00Z" w16du:dateUtc="2025-05-21T09:24:00Z">
            <w:rPr>
              <w:rFonts w:ascii="Arial" w:hAnsi="Arial" w:cs="Arial"/>
              <w:sz w:val="22"/>
              <w:szCs w:val="22"/>
            </w:rPr>
          </w:rPrChange>
        </w:rPr>
        <w:t>“</w:t>
      </w:r>
      <w:r w:rsidRPr="00B762D4">
        <w:rPr>
          <w:rFonts w:ascii="Arial" w:hAnsi="Arial" w:cs="Arial"/>
          <w:b/>
          <w:sz w:val="22"/>
          <w:szCs w:val="22"/>
          <w:highlight w:val="yellow"/>
          <w:rPrChange w:id="31" w:author="Chris Warburton (NESO)" w:date="2025-05-21T10:24:00Z" w16du:dateUtc="2025-05-21T09:24:00Z">
            <w:rPr>
              <w:rFonts w:ascii="Arial" w:hAnsi="Arial" w:cs="Arial"/>
              <w:b/>
              <w:sz w:val="22"/>
              <w:szCs w:val="22"/>
            </w:rPr>
          </w:rPrChange>
        </w:rPr>
        <w:t>Wider Cancellation Charge</w:t>
      </w:r>
      <w:r w:rsidRPr="00B762D4">
        <w:rPr>
          <w:rFonts w:ascii="Arial" w:hAnsi="Arial" w:cs="Arial"/>
          <w:sz w:val="22"/>
          <w:szCs w:val="22"/>
          <w:highlight w:val="yellow"/>
          <w:rPrChange w:id="32" w:author="Chris Warburton (NESO)" w:date="2025-05-21T10:24:00Z" w16du:dateUtc="2025-05-21T09:24:00Z">
            <w:rPr>
              <w:rFonts w:ascii="Arial" w:hAnsi="Arial" w:cs="Arial"/>
              <w:sz w:val="22"/>
              <w:szCs w:val="22"/>
            </w:rPr>
          </w:rPrChange>
        </w:rPr>
        <w:t>”</w:t>
      </w:r>
      <w:ins w:id="33" w:author="Chris Warburton (NESO)" w:date="2025-05-21T10:24:00Z" w16du:dateUtc="2025-05-21T09:24:00Z">
        <w:r w:rsidR="00B762D4" w:rsidRPr="00B762D4">
          <w:rPr>
            <w:rFonts w:ascii="Arial" w:hAnsi="Arial" w:cs="Arial"/>
            <w:sz w:val="22"/>
            <w:szCs w:val="22"/>
            <w:highlight w:val="yellow"/>
            <w:rPrChange w:id="34" w:author="Chris Warburton (NESO)" w:date="2025-05-21T10:24:00Z" w16du:dateUtc="2025-05-21T09:24:00Z">
              <w:rPr>
                <w:rFonts w:ascii="Arial" w:hAnsi="Arial" w:cs="Arial"/>
                <w:sz w:val="22"/>
                <w:szCs w:val="22"/>
              </w:rPr>
            </w:rPrChange>
          </w:rPr>
          <w:t xml:space="preserve"> and (</w:t>
        </w:r>
      </w:ins>
      <w:del w:id="35" w:author="Chris Warburton (NESO)" w:date="2025-05-21T10:24:00Z" w16du:dateUtc="2025-05-21T09:24:00Z">
        <w:r w:rsidRPr="00B762D4" w:rsidDel="00B762D4">
          <w:rPr>
            <w:rFonts w:ascii="Arial" w:hAnsi="Arial" w:cs="Arial"/>
            <w:sz w:val="22"/>
            <w:szCs w:val="22"/>
            <w:highlight w:val="yellow"/>
            <w:rPrChange w:id="36" w:author="Chris Warburton (NESO)" w:date="2025-05-21T10:24:00Z" w16du:dateUtc="2025-05-21T09:24:00Z">
              <w:rPr>
                <w:rFonts w:ascii="Arial" w:hAnsi="Arial" w:cs="Arial"/>
                <w:sz w:val="22"/>
                <w:szCs w:val="22"/>
              </w:rPr>
            </w:rPrChange>
          </w:rPr>
          <w:delText xml:space="preserve"> </w:delText>
        </w:r>
      </w:del>
      <w:ins w:id="37" w:author="Chris Warburton (NESO)" w:date="2025-05-21T10:24:00Z" w16du:dateUtc="2025-05-21T09:24:00Z">
        <w:r w:rsidR="00B762D4" w:rsidRPr="00B762D4">
          <w:rPr>
            <w:rFonts w:ascii="Arial" w:hAnsi="Arial" w:cs="Arial"/>
            <w:sz w:val="22"/>
            <w:szCs w:val="22"/>
            <w:highlight w:val="yellow"/>
            <w:rPrChange w:id="38" w:author="Chris Warburton (NESO)" w:date="2025-05-21T10:24:00Z" w16du:dateUtc="2025-05-21T09:24:00Z">
              <w:rPr>
                <w:rFonts w:ascii="Arial" w:hAnsi="Arial" w:cs="Arial"/>
                <w:sz w:val="22"/>
                <w:szCs w:val="22"/>
              </w:rPr>
            </w:rPrChange>
          </w:rPr>
          <w:t xml:space="preserve">from the </w:t>
        </w:r>
        <w:r w:rsidR="00B762D4" w:rsidRPr="00B762D4">
          <w:rPr>
            <w:rFonts w:ascii="Arial" w:hAnsi="Arial" w:cs="Arial"/>
            <w:b/>
            <w:bCs/>
            <w:sz w:val="22"/>
            <w:szCs w:val="22"/>
            <w:highlight w:val="yellow"/>
            <w:rPrChange w:id="39" w:author="Chris Warburton (NESO)" w:date="2025-05-21T10:24:00Z" w16du:dateUtc="2025-05-21T09:24:00Z">
              <w:rPr>
                <w:rFonts w:ascii="Arial" w:hAnsi="Arial" w:cs="Arial"/>
                <w:b/>
                <w:bCs/>
                <w:sz w:val="22"/>
                <w:szCs w:val="22"/>
              </w:rPr>
            </w:rPrChange>
          </w:rPr>
          <w:t>PCF Activation Date)</w:t>
        </w:r>
        <w:r w:rsidR="00B762D4" w:rsidRPr="00B762D4">
          <w:rPr>
            <w:rFonts w:ascii="Arial" w:hAnsi="Arial" w:cs="Arial"/>
            <w:sz w:val="22"/>
            <w:szCs w:val="22"/>
            <w:highlight w:val="yellow"/>
            <w:rPrChange w:id="40" w:author="Chris Warburton (NESO)" w:date="2025-05-21T10:24:00Z" w16du:dateUtc="2025-05-21T09:24:00Z">
              <w:rPr>
                <w:rFonts w:ascii="Arial" w:hAnsi="Arial" w:cs="Arial"/>
                <w:sz w:val="22"/>
                <w:szCs w:val="22"/>
              </w:rPr>
            </w:rPrChange>
          </w:rPr>
          <w:t xml:space="preserve"> the “</w:t>
        </w:r>
        <w:r w:rsidR="00B762D4" w:rsidRPr="00B762D4">
          <w:rPr>
            <w:rFonts w:ascii="Arial" w:hAnsi="Arial" w:cs="Arial"/>
            <w:b/>
            <w:bCs/>
            <w:sz w:val="22"/>
            <w:szCs w:val="22"/>
            <w:highlight w:val="yellow"/>
            <w:rPrChange w:id="41" w:author="Chris Warburton (NESO)" w:date="2025-05-21T10:24:00Z" w16du:dateUtc="2025-05-21T09:24:00Z">
              <w:rPr>
                <w:rFonts w:ascii="Arial" w:hAnsi="Arial" w:cs="Arial"/>
                <w:b/>
                <w:bCs/>
                <w:sz w:val="22"/>
                <w:szCs w:val="22"/>
              </w:rPr>
            </w:rPrChange>
          </w:rPr>
          <w:t>Progression Commitment Fee</w:t>
        </w:r>
        <w:r w:rsidR="00B762D4" w:rsidRPr="00B762D4">
          <w:rPr>
            <w:rFonts w:ascii="Arial" w:hAnsi="Arial" w:cs="Arial"/>
            <w:sz w:val="22"/>
            <w:szCs w:val="22"/>
            <w:highlight w:val="yellow"/>
            <w:rPrChange w:id="42" w:author="Chris Warburton (NESO)" w:date="2025-05-21T10:24:00Z" w16du:dateUtc="2025-05-21T09:24:00Z">
              <w:rPr>
                <w:rFonts w:ascii="Arial" w:hAnsi="Arial" w:cs="Arial"/>
                <w:sz w:val="22"/>
                <w:szCs w:val="22"/>
              </w:rPr>
            </w:rPrChange>
          </w:rPr>
          <w:t xml:space="preserve">” </w:t>
        </w:r>
      </w:ins>
      <w:r w:rsidRPr="00B762D4">
        <w:rPr>
          <w:rFonts w:ascii="Arial" w:hAnsi="Arial" w:cs="Arial"/>
          <w:sz w:val="22"/>
          <w:szCs w:val="22"/>
          <w:highlight w:val="yellow"/>
          <w:rPrChange w:id="43" w:author="Chris Warburton (NESO)" w:date="2025-05-21T10:24:00Z" w16du:dateUtc="2025-05-21T09:24:00Z">
            <w:rPr>
              <w:rFonts w:ascii="Arial" w:hAnsi="Arial" w:cs="Arial"/>
              <w:sz w:val="22"/>
              <w:szCs w:val="22"/>
            </w:rPr>
          </w:rPrChange>
        </w:rPr>
        <w:t>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1B4A0C1C" w14:textId="77777777" w:rsidR="001534D7" w:rsidRDefault="00D80F1D" w:rsidP="001B769A">
      <w:pPr>
        <w:spacing w:line="360" w:lineRule="auto"/>
        <w:ind w:left="720" w:hanging="720"/>
        <w:jc w:val="both"/>
        <w:rPr>
          <w:ins w:id="44" w:author="Chris Warburton (NESO)" w:date="2025-05-15T11:21:00Z" w16du:dateUtc="2025-05-15T10:21:00Z"/>
          <w:rFonts w:ascii="Arial" w:hAnsi="Arial" w:cs="Arial"/>
          <w:bCs/>
          <w:sz w:val="22"/>
          <w:szCs w:val="22"/>
        </w:rPr>
      </w:pPr>
      <w:r>
        <w:rPr>
          <w:rFonts w:ascii="Arial" w:hAnsi="Arial" w:cs="Arial"/>
          <w:b/>
          <w:sz w:val="22"/>
          <w:szCs w:val="22"/>
        </w:rPr>
        <w:t>7</w:t>
      </w:r>
      <w:r w:rsidR="001B769A">
        <w:tab/>
      </w:r>
      <w:r w:rsidR="001B769A" w:rsidRPr="00030187">
        <w:rPr>
          <w:rFonts w:ascii="Arial" w:hAnsi="Arial" w:cs="Arial"/>
          <w:sz w:val="22"/>
          <w:szCs w:val="22"/>
        </w:rPr>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ins w:id="45" w:author="Chris Warburton (NESO)" w:date="2025-05-15T11:21:00Z" w16du:dateUtc="2025-05-15T10:21:00Z">
        <w:r w:rsidR="001534D7">
          <w:rPr>
            <w:rFonts w:ascii="Arial" w:hAnsi="Arial" w:cs="Arial"/>
            <w:b/>
            <w:sz w:val="22"/>
            <w:szCs w:val="22"/>
          </w:rPr>
          <w:t>.</w:t>
        </w:r>
      </w:ins>
      <w:ins w:id="46" w:author="Chris Warburton (NESO)" w:date="2025-05-08T15:57:00Z" w16du:dateUtc="2025-05-08T14:57:00Z">
        <w:r w:rsidR="004B13D0">
          <w:rPr>
            <w:rFonts w:ascii="Arial" w:hAnsi="Arial" w:cs="Arial"/>
            <w:bCs/>
            <w:sz w:val="22"/>
            <w:szCs w:val="22"/>
          </w:rPr>
          <w:t xml:space="preserve"> </w:t>
        </w:r>
      </w:ins>
    </w:p>
    <w:p w14:paraId="50ED4BD8" w14:textId="77777777" w:rsidR="001534D7" w:rsidRDefault="001534D7" w:rsidP="001B769A">
      <w:pPr>
        <w:spacing w:line="360" w:lineRule="auto"/>
        <w:ind w:left="720" w:hanging="720"/>
        <w:jc w:val="both"/>
        <w:rPr>
          <w:ins w:id="47" w:author="Chris Warburton (NESO)" w:date="2025-05-15T11:21:00Z" w16du:dateUtc="2025-05-15T10:21:00Z"/>
          <w:rFonts w:ascii="Arial" w:hAnsi="Arial" w:cs="Arial"/>
          <w:bCs/>
          <w:sz w:val="22"/>
          <w:szCs w:val="22"/>
        </w:rPr>
      </w:pPr>
    </w:p>
    <w:p w14:paraId="60D90F2F" w14:textId="63FF9B44" w:rsidR="001B769A" w:rsidRDefault="001534D7" w:rsidP="001B769A">
      <w:pPr>
        <w:spacing w:line="360" w:lineRule="auto"/>
        <w:ind w:left="720" w:hanging="720"/>
        <w:jc w:val="both"/>
        <w:rPr>
          <w:rFonts w:ascii="Arial" w:hAnsi="Arial" w:cs="Arial"/>
          <w:sz w:val="22"/>
          <w:szCs w:val="22"/>
        </w:rPr>
      </w:pPr>
      <w:ins w:id="48" w:author="Chris Warburton (NESO)" w:date="2025-05-15T11:21:00Z" w16du:dateUtc="2025-05-15T10:21:00Z">
        <w:r>
          <w:rPr>
            <w:rFonts w:ascii="Arial" w:hAnsi="Arial" w:cs="Arial"/>
            <w:b/>
            <w:sz w:val="22"/>
            <w:szCs w:val="22"/>
          </w:rPr>
          <w:t>7A</w:t>
        </w:r>
        <w:r>
          <w:rPr>
            <w:rFonts w:ascii="Arial" w:hAnsi="Arial" w:cs="Arial"/>
            <w:b/>
            <w:sz w:val="22"/>
            <w:szCs w:val="22"/>
          </w:rPr>
          <w:tab/>
        </w:r>
        <w:r>
          <w:rPr>
            <w:rFonts w:ascii="Arial" w:hAnsi="Arial" w:cs="Arial"/>
            <w:bCs/>
            <w:sz w:val="22"/>
            <w:szCs w:val="22"/>
          </w:rPr>
          <w:t xml:space="preserve">This Section 15 also sets out </w:t>
        </w:r>
      </w:ins>
      <w:ins w:id="49" w:author="Chris Warburton (NESO)" w:date="2025-05-08T15:57:00Z" w16du:dateUtc="2025-05-08T14:57:00Z">
        <w:r w:rsidR="004B13D0">
          <w:rPr>
            <w:rFonts w:ascii="Arial" w:hAnsi="Arial" w:cs="Arial"/>
            <w:bCs/>
            <w:sz w:val="22"/>
            <w:szCs w:val="22"/>
          </w:rPr>
          <w:t xml:space="preserve">in Part Five the </w:t>
        </w:r>
      </w:ins>
      <w:ins w:id="50" w:author="Chris Warburton (NESO)" w:date="2025-05-13T12:55:00Z" w16du:dateUtc="2025-05-13T11:55:00Z">
        <w:r w:rsidR="00FC0211">
          <w:rPr>
            <w:rFonts w:ascii="Arial" w:hAnsi="Arial" w:cs="Arial"/>
            <w:bCs/>
            <w:sz w:val="22"/>
            <w:szCs w:val="22"/>
          </w:rPr>
          <w:t>detail on</w:t>
        </w:r>
      </w:ins>
      <w:ins w:id="51" w:author="Chris Warburton (NESO)" w:date="2025-05-08T15:57:00Z" w16du:dateUtc="2025-05-08T14:57:00Z">
        <w:r w:rsidR="004E52B3">
          <w:rPr>
            <w:rFonts w:ascii="Arial" w:hAnsi="Arial" w:cs="Arial"/>
            <w:bCs/>
            <w:sz w:val="22"/>
            <w:szCs w:val="22"/>
          </w:rPr>
          <w:t xml:space="preserve"> the </w:t>
        </w:r>
        <w:r w:rsidR="0065615F">
          <w:rPr>
            <w:rFonts w:ascii="Arial" w:hAnsi="Arial" w:cs="Arial"/>
            <w:bCs/>
            <w:sz w:val="22"/>
            <w:szCs w:val="22"/>
          </w:rPr>
          <w:t xml:space="preserve">activation and administration of the </w:t>
        </w:r>
        <w:r w:rsidR="0065615F" w:rsidRPr="21D6878C">
          <w:rPr>
            <w:rFonts w:ascii="Arial" w:hAnsi="Arial" w:cs="Arial"/>
            <w:b/>
            <w:sz w:val="22"/>
            <w:szCs w:val="22"/>
            <w:rPrChange w:id="52" w:author="Angela Quinn (NESO)" w:date="2025-05-13T11:28:00Z" w16du:dateUtc="2025-05-13T10:28:00Z">
              <w:rPr>
                <w:rFonts w:ascii="Arial" w:hAnsi="Arial" w:cs="Arial"/>
                <w:bCs/>
                <w:sz w:val="22"/>
                <w:szCs w:val="22"/>
              </w:rPr>
            </w:rPrChange>
          </w:rPr>
          <w:t>Progression Comm</w:t>
        </w:r>
      </w:ins>
      <w:ins w:id="53" w:author="Chris Warburton (NESO)" w:date="2025-05-08T15:58:00Z" w16du:dateUtc="2025-05-08T14:58:00Z">
        <w:r w:rsidR="0065615F" w:rsidRPr="21D6878C">
          <w:rPr>
            <w:rFonts w:ascii="Arial" w:hAnsi="Arial" w:cs="Arial"/>
            <w:b/>
            <w:sz w:val="22"/>
            <w:szCs w:val="22"/>
            <w:rPrChange w:id="54" w:author="Angela Quinn (NESO)" w:date="2025-05-13T11:28:00Z" w16du:dateUtc="2025-05-13T10:28:00Z">
              <w:rPr>
                <w:rFonts w:ascii="Arial" w:hAnsi="Arial" w:cs="Arial"/>
                <w:bCs/>
                <w:sz w:val="22"/>
                <w:szCs w:val="22"/>
              </w:rPr>
            </w:rPrChange>
          </w:rPr>
          <w:t>itment Fee</w:t>
        </w:r>
      </w:ins>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For reference a number of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7609065C" w:rsidR="00740647" w:rsidRPr="00740647" w:rsidRDefault="00740647">
      <w:pPr>
        <w:spacing w:line="360" w:lineRule="auto"/>
        <w:ind w:left="720"/>
        <w:rPr>
          <w:rFonts w:ascii="Arial" w:hAnsi="Arial" w:cs="Arial"/>
          <w:sz w:val="22"/>
          <w:szCs w:val="22"/>
        </w:rPr>
        <w:pPrChange w:id="55" w:author="Chris Warburton (NESO)" w:date="2025-05-13T08:38:00Z" w16du:dateUtc="2025-05-13T07:38:00Z">
          <w:pPr>
            <w:spacing w:line="360" w:lineRule="auto"/>
            <w:ind w:firstLine="720"/>
          </w:pPr>
        </w:pPrChange>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Attributable Works Cancellation Charge</w:t>
      </w:r>
      <w:ins w:id="56" w:author="Chris Warburton (NESO)" w:date="2025-05-13T08:38:00Z" w16du:dateUtc="2025-05-13T07:38:00Z">
        <w:r w:rsidR="00940781">
          <w:rPr>
            <w:rFonts w:ascii="Arial" w:hAnsi="Arial" w:cs="Arial"/>
            <w:b/>
            <w:bCs/>
            <w:sz w:val="22"/>
            <w:szCs w:val="22"/>
          </w:rPr>
          <w:t xml:space="preserve"> </w:t>
        </w:r>
        <w:r w:rsidR="00940781">
          <w:rPr>
            <w:rFonts w:ascii="Arial" w:hAnsi="Arial" w:cs="Arial"/>
            <w:sz w:val="22"/>
            <w:szCs w:val="22"/>
          </w:rPr>
          <w:t>and (</w:t>
        </w:r>
      </w:ins>
      <w:del w:id="57" w:author="Chris Warburton (NESO)" w:date="2025-05-13T08:38:00Z" w16du:dateUtc="2025-05-13T07:38:00Z">
        <w:r w:rsidRPr="00740647" w:rsidDel="0052219E">
          <w:rPr>
            <w:rFonts w:ascii="Arial" w:hAnsi="Arial" w:cs="Arial"/>
            <w:b/>
            <w:bCs/>
            <w:sz w:val="22"/>
            <w:szCs w:val="22"/>
          </w:rPr>
          <w:delText xml:space="preserve"> </w:delText>
        </w:r>
      </w:del>
      <w:ins w:id="58" w:author="Chris Warburton (NESO)" w:date="2025-05-15T11:25:00Z" w16du:dateUtc="2025-05-15T10:25:00Z">
        <w:r w:rsidR="00DC4BE9">
          <w:rPr>
            <w:rFonts w:ascii="Arial" w:hAnsi="Arial" w:cs="Arial"/>
            <w:sz w:val="22"/>
            <w:szCs w:val="22"/>
          </w:rPr>
          <w:t>from</w:t>
        </w:r>
      </w:ins>
      <w:ins w:id="59" w:author="Chris Warburton (NESO)" w:date="2025-05-13T08:38:00Z" w16du:dateUtc="2025-05-13T07:38:00Z">
        <w:r w:rsidR="00940781">
          <w:rPr>
            <w:rFonts w:ascii="Arial" w:hAnsi="Arial" w:cs="Arial"/>
            <w:sz w:val="22"/>
            <w:szCs w:val="22"/>
          </w:rPr>
          <w:t xml:space="preserve"> the </w:t>
        </w:r>
        <w:r w:rsidR="00940781">
          <w:rPr>
            <w:rFonts w:ascii="Arial" w:hAnsi="Arial" w:cs="Arial"/>
            <w:b/>
            <w:bCs/>
            <w:sz w:val="22"/>
            <w:szCs w:val="22"/>
          </w:rPr>
          <w:t>PCF Activation Date</w:t>
        </w:r>
        <w:r w:rsidR="0052219E">
          <w:rPr>
            <w:rFonts w:ascii="Arial" w:hAnsi="Arial" w:cs="Arial"/>
            <w:sz w:val="22"/>
            <w:szCs w:val="22"/>
          </w:rPr>
          <w:t xml:space="preserve">) the </w:t>
        </w:r>
        <w:r w:rsidR="0052219E">
          <w:rPr>
            <w:rFonts w:ascii="Arial" w:hAnsi="Arial" w:cs="Arial"/>
            <w:b/>
            <w:bCs/>
            <w:sz w:val="22"/>
            <w:szCs w:val="22"/>
          </w:rPr>
          <w:t>Progression Commitment Fee</w:t>
        </w:r>
        <w:r w:rsidR="00940781" w:rsidRPr="00740647">
          <w:rPr>
            <w:rFonts w:ascii="Arial" w:hAnsi="Arial" w:cs="Arial"/>
            <w:sz w:val="22"/>
            <w:szCs w:val="22"/>
          </w:rPr>
          <w:t xml:space="preserve"> </w:t>
        </w:r>
      </w:ins>
      <w:r w:rsidRPr="00740647">
        <w:rPr>
          <w:rFonts w:ascii="Arial" w:hAnsi="Arial" w:cs="Arial"/>
          <w:sz w:val="22"/>
          <w:szCs w:val="22"/>
        </w:rPr>
        <w:t>component</w:t>
      </w:r>
      <w:ins w:id="60" w:author="Chris Warburton (NESO)" w:date="2025-05-13T08:38:00Z" w16du:dateUtc="2025-05-13T07:38:00Z">
        <w:r w:rsidR="0052219E">
          <w:rPr>
            <w:rFonts w:ascii="Arial" w:hAnsi="Arial" w:cs="Arial"/>
            <w:sz w:val="22"/>
            <w:szCs w:val="22"/>
          </w:rPr>
          <w:t>s</w:t>
        </w:r>
      </w:ins>
      <w:r w:rsidRPr="00740647">
        <w:rPr>
          <w:rFonts w:ascii="Arial" w:hAnsi="Arial" w:cs="Arial"/>
          <w:sz w:val="22"/>
          <w:szCs w:val="22"/>
        </w:rPr>
        <w:t xml:space="preserve">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BF78AE6" w:rsidR="000F118B" w:rsidRPr="00030187" w:rsidRDefault="00740647">
      <w:pPr>
        <w:spacing w:line="360" w:lineRule="auto"/>
        <w:ind w:left="720"/>
        <w:rPr>
          <w:rFonts w:ascii="Arial" w:hAnsi="Arial" w:cs="Arial"/>
          <w:sz w:val="22"/>
          <w:szCs w:val="22"/>
        </w:rPr>
        <w:pPrChange w:id="61" w:author="Chris Warburton (NESO)" w:date="2025-05-09T15:29:00Z" w16du:dateUtc="2025-05-09T14:29:00Z">
          <w:pPr>
            <w:spacing w:line="360" w:lineRule="auto"/>
            <w:ind w:firstLine="720"/>
          </w:pPr>
        </w:pPrChange>
      </w:pPr>
      <w:r>
        <w:rPr>
          <w:rFonts w:ascii="Arial" w:hAnsi="Arial" w:cs="Arial"/>
          <w:sz w:val="22"/>
          <w:szCs w:val="22"/>
        </w:rPr>
        <w:lastRenderedPageBreak/>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lastRenderedPageBreak/>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The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taking into account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 following principles </w:t>
      </w:r>
      <w:r w:rsidR="00362F3F" w:rsidRPr="00030187">
        <w:rPr>
          <w:rFonts w:ascii="Arial" w:hAnsi="Arial" w:cs="Arial"/>
          <w:sz w:val="22"/>
          <w:szCs w:val="22"/>
          <w:lang w:val="cy-GB"/>
        </w:rPr>
        <w:lastRenderedPageBreak/>
        <w:t>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Trigger Date</w:t>
      </w:r>
      <w:r w:rsidR="002F4189" w:rsidRPr="00030187">
        <w:rPr>
          <w:rFonts w:ascii="Arial" w:hAnsi="Arial" w:cs="Arial"/>
          <w:sz w:val="22"/>
          <w:szCs w:val="22"/>
          <w:lang w:val="cy-GB"/>
        </w:rPr>
        <w:t>;</w:t>
      </w:r>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62" w:name="OLE_LINK5"/>
      <w:bookmarkStart w:id="63"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62"/>
      <w:bookmarkEnd w:id="63"/>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r w:rsidR="009F3FF0" w:rsidRPr="00947D7D">
        <w:rPr>
          <w:rFonts w:ascii="Arial" w:hAnsi="Arial" w:cs="Arial"/>
          <w:sz w:val="22"/>
          <w:szCs w:val="22"/>
        </w:rPr>
        <w:t>)</w:t>
      </w:r>
      <w:r w:rsidRPr="00947D7D">
        <w:rPr>
          <w:rFonts w:ascii="Arial" w:hAnsi="Arial" w:cs="Arial"/>
          <w:sz w:val="22"/>
          <w:szCs w:val="22"/>
        </w:rPr>
        <w:t>;</w:t>
      </w:r>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r w:rsidR="00892EF0" w:rsidRPr="00030187">
        <w:rPr>
          <w:rFonts w:ascii="Arial" w:hAnsi="Arial" w:cs="Arial"/>
          <w:sz w:val="22"/>
          <w:szCs w:val="22"/>
        </w:rPr>
        <w:t>)</w:t>
      </w:r>
      <w:r w:rsidR="004C67E3" w:rsidRPr="00030187">
        <w:rPr>
          <w:rFonts w:ascii="Arial" w:hAnsi="Arial" w:cs="Arial"/>
          <w:sz w:val="22"/>
          <w:szCs w:val="22"/>
        </w:rPr>
        <w:t>;</w:t>
      </w:r>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11E6FBF6" w14:textId="77777777" w:rsidR="006F502E" w:rsidRDefault="00E9693B" w:rsidP="00E9693B">
      <w:pPr>
        <w:numPr>
          <w:ilvl w:val="0"/>
          <w:numId w:val="7"/>
        </w:numPr>
        <w:spacing w:line="360" w:lineRule="auto"/>
        <w:jc w:val="both"/>
        <w:rPr>
          <w:ins w:id="64" w:author="Chris Warburton (NESO)" w:date="2025-05-07T19:25:00Z" w16du:dateUtc="2025-05-07T18:25:00Z"/>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ins w:id="65" w:author="Chris Warburton (NESO)" w:date="2025-05-07T19:25:00Z" w16du:dateUtc="2025-05-07T18:25:00Z">
        <w:r w:rsidR="006F502E">
          <w:rPr>
            <w:rFonts w:ascii="Arial" w:hAnsi="Arial" w:cs="Arial"/>
            <w:sz w:val="22"/>
            <w:szCs w:val="22"/>
          </w:rPr>
          <w:t>;</w:t>
        </w:r>
      </w:ins>
    </w:p>
    <w:p w14:paraId="3862EED6" w14:textId="77777777" w:rsidR="00D61884" w:rsidRDefault="00D61884">
      <w:pPr>
        <w:spacing w:line="360" w:lineRule="auto"/>
        <w:ind w:left="1440"/>
        <w:jc w:val="both"/>
        <w:rPr>
          <w:ins w:id="66" w:author="Chris Warburton (NESO)" w:date="2025-05-07T19:25:00Z" w16du:dateUtc="2025-05-07T18:25:00Z"/>
          <w:rFonts w:ascii="Arial" w:hAnsi="Arial" w:cs="Arial"/>
          <w:sz w:val="22"/>
          <w:szCs w:val="22"/>
        </w:rPr>
        <w:pPrChange w:id="67" w:author="Chris Warburton (NESO)" w:date="2025-05-07T19:25:00Z" w16du:dateUtc="2025-05-07T18:25:00Z">
          <w:pPr>
            <w:numPr>
              <w:numId w:val="7"/>
            </w:numPr>
            <w:tabs>
              <w:tab w:val="num" w:pos="1440"/>
            </w:tabs>
            <w:spacing w:line="360" w:lineRule="auto"/>
            <w:ind w:left="1440" w:hanging="720"/>
            <w:jc w:val="both"/>
          </w:pPr>
        </w:pPrChange>
      </w:pPr>
    </w:p>
    <w:p w14:paraId="61CBDB6A" w14:textId="281588A2" w:rsidR="00DC2962" w:rsidRDefault="00644163" w:rsidP="00E9693B">
      <w:pPr>
        <w:numPr>
          <w:ilvl w:val="0"/>
          <w:numId w:val="7"/>
        </w:numPr>
        <w:spacing w:line="360" w:lineRule="auto"/>
        <w:jc w:val="both"/>
        <w:rPr>
          <w:rFonts w:ascii="Arial" w:hAnsi="Arial" w:cs="Arial"/>
          <w:sz w:val="22"/>
          <w:szCs w:val="22"/>
        </w:rPr>
      </w:pPr>
      <w:ins w:id="68" w:author="Chris Warburton (NESO)" w:date="2025-05-22T21:48:00Z" w16du:dateUtc="2025-05-22T20:48:00Z">
        <w:r w:rsidRPr="00181E68">
          <w:rPr>
            <w:rFonts w:ascii="Arial" w:hAnsi="Arial" w:cs="Arial"/>
            <w:sz w:val="22"/>
            <w:szCs w:val="22"/>
            <w:highlight w:val="yellow"/>
            <w:rPrChange w:id="69" w:author="Chris Warburton (NESO)" w:date="2025-05-23T06:10:00Z" w16du:dateUtc="2025-05-23T05:10:00Z">
              <w:rPr>
                <w:rFonts w:ascii="Arial" w:hAnsi="Arial" w:cs="Arial"/>
                <w:sz w:val="22"/>
                <w:szCs w:val="22"/>
              </w:rPr>
            </w:rPrChange>
          </w:rPr>
          <w:lastRenderedPageBreak/>
          <w:t>depending on</w:t>
        </w:r>
      </w:ins>
      <w:ins w:id="70" w:author="Chris Warburton (NESO)" w:date="2025-05-15T19:25:00Z" w16du:dateUtc="2025-05-15T18:25:00Z">
        <w:r w:rsidR="0082065D" w:rsidRPr="00181E68">
          <w:rPr>
            <w:rFonts w:ascii="Arial" w:hAnsi="Arial" w:cs="Arial"/>
            <w:sz w:val="22"/>
            <w:szCs w:val="22"/>
            <w:highlight w:val="yellow"/>
            <w:rPrChange w:id="71" w:author="Chris Warburton (NESO)" w:date="2025-05-23T06:10:00Z" w16du:dateUtc="2025-05-23T05:10:00Z">
              <w:rPr>
                <w:rFonts w:ascii="Arial" w:hAnsi="Arial" w:cs="Arial"/>
                <w:sz w:val="22"/>
                <w:szCs w:val="22"/>
              </w:rPr>
            </w:rPrChange>
          </w:rPr>
          <w:t xml:space="preserve"> </w:t>
        </w:r>
      </w:ins>
      <w:ins w:id="72" w:author="Chris Warburton (NESO)" w:date="2025-05-07T19:26:00Z" w16du:dateUtc="2025-05-07T18:26:00Z">
        <w:r w:rsidR="00C260B7" w:rsidRPr="00181E68">
          <w:rPr>
            <w:rFonts w:ascii="Arial" w:hAnsi="Arial" w:cs="Arial"/>
            <w:sz w:val="22"/>
            <w:szCs w:val="22"/>
            <w:highlight w:val="yellow"/>
            <w:rPrChange w:id="73" w:author="Chris Warburton (NESO)" w:date="2025-05-23T06:10:00Z" w16du:dateUtc="2025-05-23T05:10:00Z">
              <w:rPr>
                <w:rFonts w:ascii="Arial" w:hAnsi="Arial" w:cs="Arial"/>
                <w:sz w:val="22"/>
                <w:szCs w:val="22"/>
              </w:rPr>
            </w:rPrChange>
          </w:rPr>
          <w:t xml:space="preserve">the </w:t>
        </w:r>
        <w:r w:rsidR="00C260B7" w:rsidRPr="00181E68">
          <w:rPr>
            <w:rFonts w:ascii="Arial" w:hAnsi="Arial" w:cs="Arial"/>
            <w:b/>
            <w:bCs/>
            <w:sz w:val="22"/>
            <w:szCs w:val="22"/>
            <w:highlight w:val="yellow"/>
            <w:rPrChange w:id="74" w:author="Chris Warburton (NESO)" w:date="2025-05-23T06:10:00Z" w16du:dateUtc="2025-05-23T05:10:00Z">
              <w:rPr>
                <w:rFonts w:ascii="Arial" w:hAnsi="Arial" w:cs="Arial"/>
                <w:b/>
                <w:bCs/>
                <w:sz w:val="22"/>
                <w:szCs w:val="22"/>
              </w:rPr>
            </w:rPrChange>
          </w:rPr>
          <w:t>PCF Activation Date</w:t>
        </w:r>
        <w:r w:rsidR="00C260B7" w:rsidRPr="00181E68">
          <w:rPr>
            <w:rFonts w:ascii="Arial" w:hAnsi="Arial" w:cs="Arial"/>
            <w:sz w:val="22"/>
            <w:szCs w:val="22"/>
            <w:highlight w:val="yellow"/>
            <w:rPrChange w:id="75" w:author="Chris Warburton (NESO)" w:date="2025-05-23T06:10:00Z" w16du:dateUtc="2025-05-23T05:10:00Z">
              <w:rPr>
                <w:rFonts w:ascii="Arial" w:hAnsi="Arial" w:cs="Arial"/>
                <w:sz w:val="22"/>
                <w:szCs w:val="22"/>
              </w:rPr>
            </w:rPrChange>
          </w:rPr>
          <w:t xml:space="preserve"> </w:t>
        </w:r>
        <w:r w:rsidR="00B64E95" w:rsidRPr="00181E68">
          <w:rPr>
            <w:rFonts w:ascii="Arial" w:hAnsi="Arial" w:cs="Arial"/>
            <w:sz w:val="22"/>
            <w:szCs w:val="22"/>
            <w:highlight w:val="yellow"/>
            <w:rPrChange w:id="76" w:author="Chris Warburton (NESO)" w:date="2025-05-23T06:10:00Z" w16du:dateUtc="2025-05-23T05:10:00Z">
              <w:rPr>
                <w:rFonts w:ascii="Arial" w:hAnsi="Arial" w:cs="Arial"/>
                <w:sz w:val="22"/>
                <w:szCs w:val="22"/>
              </w:rPr>
            </w:rPrChange>
          </w:rPr>
          <w:t xml:space="preserve">and, </w:t>
        </w:r>
      </w:ins>
      <w:ins w:id="77" w:author="Chris Warburton (NESO)" w:date="2025-05-21T20:57:00Z" w16du:dateUtc="2025-05-21T19:57:00Z">
        <w:r w:rsidR="00D832EC" w:rsidRPr="00181E68">
          <w:rPr>
            <w:rFonts w:ascii="Arial" w:hAnsi="Arial" w:cs="Arial"/>
            <w:sz w:val="22"/>
            <w:szCs w:val="22"/>
            <w:highlight w:val="yellow"/>
            <w:rPrChange w:id="78" w:author="Chris Warburton (NESO)" w:date="2025-05-23T06:10:00Z" w16du:dateUtc="2025-05-23T05:10:00Z">
              <w:rPr>
                <w:rFonts w:ascii="Arial" w:hAnsi="Arial" w:cs="Arial"/>
                <w:sz w:val="22"/>
                <w:szCs w:val="22"/>
              </w:rPr>
            </w:rPrChange>
          </w:rPr>
          <w:t>from</w:t>
        </w:r>
      </w:ins>
      <w:ins w:id="79" w:author="Chris Warburton (NESO)" w:date="2025-05-15T19:25:00Z" w16du:dateUtc="2025-05-15T18:25:00Z">
        <w:r w:rsidR="0082065D">
          <w:rPr>
            <w:rFonts w:ascii="Arial" w:hAnsi="Arial" w:cs="Arial"/>
            <w:sz w:val="22"/>
            <w:szCs w:val="22"/>
          </w:rPr>
          <w:t xml:space="preserve"> the </w:t>
        </w:r>
        <w:r w:rsidR="0082065D">
          <w:rPr>
            <w:rFonts w:ascii="Arial" w:hAnsi="Arial" w:cs="Arial"/>
            <w:b/>
            <w:bCs/>
            <w:sz w:val="22"/>
            <w:szCs w:val="22"/>
          </w:rPr>
          <w:t>PCF Activation Date</w:t>
        </w:r>
      </w:ins>
      <w:ins w:id="80" w:author="Chris Warburton (NESO)" w:date="2025-05-07T19:26:00Z" w16du:dateUtc="2025-05-07T18:26:00Z">
        <w:r w:rsidR="00B64E95">
          <w:rPr>
            <w:rFonts w:ascii="Arial" w:hAnsi="Arial" w:cs="Arial"/>
            <w:sz w:val="22"/>
            <w:szCs w:val="22"/>
          </w:rPr>
          <w:t xml:space="preserve">, depending on the value of the </w:t>
        </w:r>
      </w:ins>
      <w:ins w:id="81" w:author="Chris Warburton (NESO)" w:date="2025-05-07T19:27:00Z" w16du:dateUtc="2025-05-07T18:27:00Z">
        <w:r w:rsidR="00B64E95">
          <w:rPr>
            <w:rFonts w:ascii="Arial" w:hAnsi="Arial" w:cs="Arial"/>
            <w:b/>
            <w:bCs/>
            <w:sz w:val="22"/>
            <w:szCs w:val="22"/>
          </w:rPr>
          <w:t>Progression Commitment Fee</w:t>
        </w:r>
        <w:r w:rsidR="00B64E95">
          <w:rPr>
            <w:rFonts w:ascii="Arial" w:hAnsi="Arial" w:cs="Arial"/>
            <w:sz w:val="22"/>
            <w:szCs w:val="22"/>
          </w:rPr>
          <w:t xml:space="preserve"> </w:t>
        </w:r>
      </w:ins>
      <w:ins w:id="82" w:author="Chris Warburton (NESO)" w:date="2025-05-07T19:28:00Z" w16du:dateUtc="2025-05-07T18:28:00Z">
        <w:r w:rsidR="004D675F">
          <w:rPr>
            <w:rFonts w:ascii="Arial" w:hAnsi="Arial" w:cs="Arial"/>
            <w:sz w:val="22"/>
            <w:szCs w:val="22"/>
          </w:rPr>
          <w:t xml:space="preserve">calculated in accordance with </w:t>
        </w:r>
        <w:r w:rsidR="009D74B7">
          <w:rPr>
            <w:rFonts w:ascii="Arial" w:hAnsi="Arial" w:cs="Arial"/>
            <w:sz w:val="22"/>
            <w:szCs w:val="22"/>
          </w:rPr>
          <w:t>Part Five of this Section 15</w:t>
        </w:r>
      </w:ins>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3535CC69"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r w:rsidR="00E939F3" w:rsidRPr="00030187">
        <w:rPr>
          <w:rFonts w:ascii="Arial" w:hAnsi="Arial" w:cs="Arial"/>
          <w:sz w:val="22"/>
          <w:szCs w:val="22"/>
        </w:rPr>
        <w:t xml:space="preserve">reduced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4BE7B154" w14:textId="17CB2CEA" w:rsidR="000E0D7C" w:rsidRPr="00CE7299" w:rsidRDefault="000B5098">
      <w:pPr>
        <w:spacing w:line="360" w:lineRule="auto"/>
        <w:ind w:left="1440" w:hanging="720"/>
        <w:jc w:val="both"/>
        <w:rPr>
          <w:ins w:id="83" w:author="Chris Warburton (NESO)" w:date="2025-05-09T15:17:00Z" w16du:dateUtc="2025-05-09T14:17:00Z"/>
          <w:rFonts w:ascii="Arial" w:hAnsi="Arial" w:cs="Arial"/>
          <w:sz w:val="22"/>
          <w:szCs w:val="22"/>
          <w:u w:val="single"/>
          <w:rPrChange w:id="84" w:author="Chris Warburton (NESO)" w:date="2025-05-09T15:17:00Z" w16du:dateUtc="2025-05-09T14:17:00Z">
            <w:rPr>
              <w:ins w:id="85" w:author="Chris Warburton (NESO)" w:date="2025-05-09T15:17:00Z" w16du:dateUtc="2025-05-09T14:17:00Z"/>
              <w:rFonts w:ascii="Arial" w:hAnsi="Arial" w:cs="Arial"/>
              <w:sz w:val="22"/>
              <w:szCs w:val="22"/>
            </w:rPr>
          </w:rPrChange>
        </w:rPr>
        <w:pPrChange w:id="86" w:author="Chris Warburton (NESO)" w:date="2025-05-15T11:32:00Z" w16du:dateUtc="2025-05-15T10:32:00Z">
          <w:pPr>
            <w:spacing w:line="360" w:lineRule="auto"/>
            <w:ind w:left="720"/>
            <w:jc w:val="both"/>
          </w:pPr>
        </w:pPrChange>
      </w:pPr>
      <w:ins w:id="87" w:author="Chris Warburton (NESO)" w:date="2025-05-15T11:24:00Z" w16du:dateUtc="2025-05-15T10:24:00Z">
        <w:r>
          <w:rPr>
            <w:rFonts w:ascii="Arial" w:hAnsi="Arial" w:cs="Arial"/>
            <w:sz w:val="22"/>
            <w:szCs w:val="22"/>
            <w:u w:val="single"/>
          </w:rPr>
          <w:t>(a)</w:t>
        </w:r>
      </w:ins>
      <w:ins w:id="88" w:author="Chris Warburton (NESO)" w:date="2025-05-15T11:23:00Z" w16du:dateUtc="2025-05-15T10:23:00Z">
        <w:r w:rsidR="003005AA">
          <w:rPr>
            <w:rFonts w:ascii="Arial" w:hAnsi="Arial" w:cs="Arial"/>
            <w:sz w:val="22"/>
            <w:szCs w:val="22"/>
            <w:u w:val="single"/>
          </w:rPr>
          <w:t xml:space="preserve"> </w:t>
        </w:r>
        <w:r>
          <w:rPr>
            <w:rFonts w:ascii="Arial" w:hAnsi="Arial" w:cs="Arial"/>
            <w:sz w:val="22"/>
            <w:szCs w:val="22"/>
            <w:u w:val="single"/>
          </w:rPr>
          <w:tab/>
        </w:r>
        <w:r w:rsidR="003005AA">
          <w:rPr>
            <w:rFonts w:ascii="Arial" w:hAnsi="Arial" w:cs="Arial"/>
            <w:sz w:val="22"/>
            <w:szCs w:val="22"/>
            <w:u w:val="single"/>
          </w:rPr>
          <w:t>Before</w:t>
        </w:r>
      </w:ins>
      <w:ins w:id="89" w:author="Chris Warburton (NESO)" w:date="2025-05-09T15:17:00Z" w16du:dateUtc="2025-05-09T14:17:00Z">
        <w:r w:rsidR="000E0D7C" w:rsidRPr="00CE7299">
          <w:rPr>
            <w:rFonts w:ascii="Arial" w:hAnsi="Arial" w:cs="Arial"/>
            <w:sz w:val="22"/>
            <w:szCs w:val="22"/>
            <w:u w:val="single"/>
            <w:rPrChange w:id="90" w:author="Chris Warburton (NESO)" w:date="2025-05-09T15:17:00Z" w16du:dateUtc="2025-05-09T14:17:00Z">
              <w:rPr>
                <w:rFonts w:ascii="Arial" w:hAnsi="Arial" w:cs="Arial"/>
                <w:sz w:val="22"/>
                <w:szCs w:val="22"/>
              </w:rPr>
            </w:rPrChange>
          </w:rPr>
          <w:t xml:space="preserve"> </w:t>
        </w:r>
        <w:r w:rsidR="000E0D7C" w:rsidRPr="00CE7299">
          <w:rPr>
            <w:rFonts w:ascii="Arial" w:hAnsi="Arial" w:cs="Arial"/>
            <w:bCs/>
            <w:sz w:val="22"/>
            <w:szCs w:val="22"/>
            <w:u w:val="single"/>
            <w:rPrChange w:id="91" w:author="Chris Warburton (NESO)" w:date="2025-05-09T15:17:00Z" w16du:dateUtc="2025-05-09T14:17:00Z">
              <w:rPr>
                <w:rFonts w:ascii="Arial" w:hAnsi="Arial" w:cs="Arial"/>
                <w:bCs/>
                <w:sz w:val="22"/>
                <w:szCs w:val="22"/>
              </w:rPr>
            </w:rPrChange>
          </w:rPr>
          <w:t xml:space="preserve">the </w:t>
        </w:r>
        <w:r w:rsidR="000E0D7C" w:rsidRPr="072E670E">
          <w:rPr>
            <w:rFonts w:ascii="Arial" w:hAnsi="Arial" w:cs="Arial"/>
            <w:b/>
            <w:sz w:val="22"/>
            <w:szCs w:val="22"/>
            <w:u w:val="single"/>
            <w:rPrChange w:id="92" w:author="Chris Warburton (NESO)" w:date="2025-05-09T15:17:00Z" w16du:dateUtc="2025-05-09T14:17:00Z">
              <w:rPr>
                <w:rFonts w:ascii="Arial" w:hAnsi="Arial" w:cs="Arial"/>
                <w:bCs/>
                <w:sz w:val="22"/>
                <w:szCs w:val="22"/>
              </w:rPr>
            </w:rPrChange>
          </w:rPr>
          <w:t>PCF Activation Date</w:t>
        </w:r>
      </w:ins>
      <w:ins w:id="93" w:author="Chris Warburton (NESO)" w:date="2025-05-15T11:32:00Z" w16du:dateUtc="2025-05-15T10:32:00Z">
        <w:r w:rsidR="00461AB3">
          <w:rPr>
            <w:rFonts w:ascii="Arial" w:hAnsi="Arial" w:cs="Arial"/>
            <w:bCs/>
            <w:sz w:val="22"/>
            <w:szCs w:val="22"/>
            <w:u w:val="single"/>
          </w:rPr>
          <w:t xml:space="preserve"> or where no </w:t>
        </w:r>
        <w:r w:rsidR="00461AB3">
          <w:rPr>
            <w:rFonts w:ascii="Arial" w:hAnsi="Arial" w:cs="Arial"/>
            <w:b/>
            <w:sz w:val="22"/>
            <w:szCs w:val="22"/>
            <w:u w:val="single"/>
          </w:rPr>
          <w:t>PCF Activation Date</w:t>
        </w:r>
        <w:r w:rsidR="00461AB3">
          <w:rPr>
            <w:rFonts w:ascii="Arial" w:hAnsi="Arial" w:cs="Arial"/>
            <w:bCs/>
            <w:sz w:val="22"/>
            <w:szCs w:val="22"/>
            <w:u w:val="single"/>
          </w:rPr>
          <w:t xml:space="preserve"> has been set</w:t>
        </w:r>
      </w:ins>
      <w:ins w:id="94" w:author="Chris Warburton (NESO)" w:date="2025-05-09T15:17:00Z" w16du:dateUtc="2025-05-09T14:17:00Z">
        <w:r w:rsidR="000E0D7C" w:rsidRPr="00CE7299">
          <w:rPr>
            <w:rFonts w:ascii="Arial" w:hAnsi="Arial" w:cs="Arial"/>
            <w:sz w:val="22"/>
            <w:szCs w:val="22"/>
            <w:u w:val="single"/>
            <w:rPrChange w:id="95" w:author="Chris Warburton (NESO)" w:date="2025-05-09T15:17:00Z" w16du:dateUtc="2025-05-09T14:17:00Z">
              <w:rPr>
                <w:rFonts w:ascii="Arial" w:hAnsi="Arial" w:cs="Arial"/>
                <w:sz w:val="22"/>
                <w:szCs w:val="22"/>
              </w:rPr>
            </w:rPrChange>
          </w:rPr>
          <w:t xml:space="preserve">: </w:t>
        </w:r>
      </w:ins>
    </w:p>
    <w:p w14:paraId="0552499F" w14:textId="77777777" w:rsidR="000E0D7C" w:rsidRDefault="000E0D7C" w:rsidP="00512253">
      <w:pPr>
        <w:spacing w:line="360" w:lineRule="auto"/>
        <w:ind w:left="720"/>
        <w:jc w:val="both"/>
        <w:rPr>
          <w:ins w:id="96" w:author="Chris Warburton (NESO)" w:date="2025-05-09T15:17:00Z" w16du:dateUtc="2025-05-09T14:17:00Z"/>
          <w:rFonts w:ascii="Arial" w:hAnsi="Arial" w:cs="Arial"/>
          <w:b/>
          <w:i/>
          <w:sz w:val="22"/>
          <w:szCs w:val="22"/>
        </w:rPr>
      </w:pPr>
    </w:p>
    <w:p w14:paraId="1B410931" w14:textId="3A82659F" w:rsidR="008F7432" w:rsidRDefault="00F277E3">
      <w:pPr>
        <w:spacing w:line="360" w:lineRule="auto"/>
        <w:ind w:left="720" w:firstLine="720"/>
        <w:jc w:val="both"/>
        <w:rPr>
          <w:ins w:id="97" w:author="Chris Warburton (NESO)" w:date="2025-05-07T19:32:00Z" w16du:dateUtc="2025-05-07T18:32:00Z"/>
          <w:rFonts w:ascii="Arial" w:hAnsi="Arial" w:cs="Arial"/>
          <w:b/>
          <w:i/>
          <w:sz w:val="22"/>
          <w:szCs w:val="22"/>
        </w:rPr>
        <w:pPrChange w:id="98" w:author="Chris Warburton (NESO)" w:date="2025-05-15T11:23:00Z" w16du:dateUtc="2025-05-15T10:23:00Z">
          <w:pPr>
            <w:spacing w:line="360" w:lineRule="auto"/>
            <w:ind w:left="720"/>
            <w:jc w:val="both"/>
          </w:pPr>
        </w:pPrChange>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ins w:id="99" w:author="Chris Warburton (NESO)" w:date="2025-05-09T15:10:00Z" w16du:dateUtc="2025-05-09T14:10:00Z">
        <w:r w:rsidR="00170390" w:rsidRPr="00170390">
          <w:rPr>
            <w:rFonts w:ascii="Arial" w:hAnsi="Arial" w:cs="Arial"/>
            <w:bCs/>
            <w:i/>
            <w:sz w:val="22"/>
            <w:szCs w:val="22"/>
          </w:rPr>
          <w:t xml:space="preserve"> </w:t>
        </w:r>
      </w:ins>
    </w:p>
    <w:p w14:paraId="7AE33BC6" w14:textId="77777777" w:rsidR="008F7432" w:rsidRDefault="008F7432" w:rsidP="00512253">
      <w:pPr>
        <w:spacing w:line="360" w:lineRule="auto"/>
        <w:ind w:left="720"/>
        <w:jc w:val="both"/>
        <w:rPr>
          <w:ins w:id="100" w:author="Chris Warburton (NESO)" w:date="2025-05-07T19:32:00Z" w16du:dateUtc="2025-05-07T18:32:00Z"/>
          <w:rFonts w:ascii="Arial" w:hAnsi="Arial" w:cs="Arial"/>
          <w:b/>
          <w:i/>
          <w:sz w:val="22"/>
          <w:szCs w:val="22"/>
        </w:rPr>
      </w:pPr>
    </w:p>
    <w:p w14:paraId="72635D26" w14:textId="424E706A" w:rsidR="008F7432" w:rsidRPr="00CE7299" w:rsidRDefault="000B5098" w:rsidP="008F7432">
      <w:pPr>
        <w:spacing w:line="360" w:lineRule="auto"/>
        <w:ind w:left="720"/>
        <w:jc w:val="both"/>
        <w:rPr>
          <w:ins w:id="101" w:author="Chris Warburton (NESO)" w:date="2025-05-07T19:32:00Z" w16du:dateUtc="2025-05-07T18:32:00Z"/>
          <w:rFonts w:ascii="Arial" w:hAnsi="Arial" w:cs="Arial"/>
          <w:sz w:val="22"/>
          <w:szCs w:val="22"/>
          <w:u w:val="single"/>
          <w:rPrChange w:id="102" w:author="Chris Warburton (NESO)" w:date="2025-05-09T15:17:00Z" w16du:dateUtc="2025-05-09T14:17:00Z">
            <w:rPr>
              <w:ins w:id="103" w:author="Chris Warburton (NESO)" w:date="2025-05-07T19:32:00Z" w16du:dateUtc="2025-05-07T18:32:00Z"/>
              <w:rFonts w:ascii="Arial" w:hAnsi="Arial" w:cs="Arial"/>
              <w:sz w:val="22"/>
              <w:szCs w:val="22"/>
            </w:rPr>
          </w:rPrChange>
        </w:rPr>
      </w:pPr>
      <w:ins w:id="104" w:author="Chris Warburton (NESO)" w:date="2025-05-15T11:24:00Z" w16du:dateUtc="2025-05-15T10:24:00Z">
        <w:r>
          <w:rPr>
            <w:rFonts w:ascii="Arial" w:hAnsi="Arial" w:cs="Arial"/>
            <w:sz w:val="22"/>
            <w:szCs w:val="22"/>
            <w:u w:val="single"/>
          </w:rPr>
          <w:t xml:space="preserve">(b) </w:t>
        </w:r>
        <w:r>
          <w:rPr>
            <w:rFonts w:ascii="Arial" w:hAnsi="Arial" w:cs="Arial"/>
            <w:sz w:val="22"/>
            <w:szCs w:val="22"/>
            <w:u w:val="single"/>
          </w:rPr>
          <w:tab/>
        </w:r>
      </w:ins>
      <w:ins w:id="105" w:author="Chris Warburton (NESO)" w:date="2025-05-15T11:25:00Z" w16du:dateUtc="2025-05-15T10:25:00Z">
        <w:r w:rsidR="00E84042">
          <w:rPr>
            <w:rFonts w:ascii="Arial" w:hAnsi="Arial" w:cs="Arial"/>
            <w:sz w:val="22"/>
            <w:szCs w:val="22"/>
            <w:u w:val="single"/>
          </w:rPr>
          <w:t>From</w:t>
        </w:r>
      </w:ins>
      <w:ins w:id="106" w:author="Chris Warburton (NESO)" w:date="2025-05-07T19:32:00Z" w16du:dateUtc="2025-05-07T18:32:00Z">
        <w:r w:rsidR="008F7432" w:rsidRPr="00CE7299">
          <w:rPr>
            <w:rFonts w:ascii="Arial" w:hAnsi="Arial" w:cs="Arial"/>
            <w:sz w:val="22"/>
            <w:szCs w:val="22"/>
            <w:u w:val="single"/>
            <w:rPrChange w:id="107" w:author="Chris Warburton (NESO)" w:date="2025-05-09T15:17:00Z" w16du:dateUtc="2025-05-09T14:17:00Z">
              <w:rPr>
                <w:rFonts w:ascii="Arial" w:hAnsi="Arial" w:cs="Arial"/>
                <w:sz w:val="22"/>
                <w:szCs w:val="22"/>
              </w:rPr>
            </w:rPrChange>
          </w:rPr>
          <w:t xml:space="preserve"> </w:t>
        </w:r>
        <w:r w:rsidR="008F7432" w:rsidRPr="00CE7299">
          <w:rPr>
            <w:rFonts w:ascii="Arial" w:hAnsi="Arial" w:cs="Arial"/>
            <w:bCs/>
            <w:sz w:val="22"/>
            <w:szCs w:val="22"/>
            <w:u w:val="single"/>
            <w:rPrChange w:id="108" w:author="Chris Warburton (NESO)" w:date="2025-05-09T15:17:00Z" w16du:dateUtc="2025-05-09T14:17:00Z">
              <w:rPr>
                <w:rFonts w:ascii="Arial" w:hAnsi="Arial" w:cs="Arial"/>
                <w:bCs/>
                <w:sz w:val="22"/>
                <w:szCs w:val="22"/>
              </w:rPr>
            </w:rPrChange>
          </w:rPr>
          <w:t xml:space="preserve">the </w:t>
        </w:r>
        <w:r w:rsidR="008F7432" w:rsidRPr="3D234B17">
          <w:rPr>
            <w:rFonts w:ascii="Arial" w:hAnsi="Arial" w:cs="Arial"/>
            <w:b/>
            <w:sz w:val="22"/>
            <w:szCs w:val="22"/>
            <w:u w:val="single"/>
            <w:rPrChange w:id="109" w:author="Chris Warburton (NESO)" w:date="2025-05-09T15:17:00Z" w16du:dateUtc="2025-05-09T14:17:00Z">
              <w:rPr>
                <w:rFonts w:ascii="Arial" w:hAnsi="Arial" w:cs="Arial"/>
                <w:bCs/>
                <w:sz w:val="22"/>
                <w:szCs w:val="22"/>
              </w:rPr>
            </w:rPrChange>
          </w:rPr>
          <w:t>PCF Activation Date</w:t>
        </w:r>
        <w:r w:rsidR="008F7432" w:rsidRPr="00CE7299">
          <w:rPr>
            <w:rFonts w:ascii="Arial" w:hAnsi="Arial" w:cs="Arial"/>
            <w:sz w:val="22"/>
            <w:szCs w:val="22"/>
            <w:u w:val="single"/>
            <w:rPrChange w:id="110" w:author="Chris Warburton (NESO)" w:date="2025-05-09T15:17:00Z" w16du:dateUtc="2025-05-09T14:17:00Z">
              <w:rPr>
                <w:rFonts w:ascii="Arial" w:hAnsi="Arial" w:cs="Arial"/>
                <w:sz w:val="22"/>
                <w:szCs w:val="22"/>
              </w:rPr>
            </w:rPrChange>
          </w:rPr>
          <w:t xml:space="preserve">: </w:t>
        </w:r>
      </w:ins>
    </w:p>
    <w:p w14:paraId="68F980A0" w14:textId="77777777" w:rsidR="008F7432" w:rsidRPr="00030187" w:rsidRDefault="008F7432" w:rsidP="008F7432">
      <w:pPr>
        <w:spacing w:line="360" w:lineRule="auto"/>
        <w:ind w:left="720" w:hanging="720"/>
        <w:jc w:val="both"/>
        <w:rPr>
          <w:ins w:id="111" w:author="Chris Warburton (NESO)" w:date="2025-05-07T19:32:00Z" w16du:dateUtc="2025-05-07T18:32:00Z"/>
          <w:rFonts w:ascii="Arial" w:hAnsi="Arial" w:cs="Arial"/>
          <w:sz w:val="22"/>
          <w:szCs w:val="22"/>
        </w:rPr>
      </w:pPr>
    </w:p>
    <w:p w14:paraId="249E127A" w14:textId="04078857" w:rsidR="00717B76" w:rsidRDefault="008F7432">
      <w:pPr>
        <w:spacing w:line="360" w:lineRule="auto"/>
        <w:ind w:left="1418"/>
        <w:jc w:val="both"/>
        <w:rPr>
          <w:rFonts w:ascii="Arial" w:hAnsi="Arial" w:cs="Arial"/>
          <w:i/>
          <w:sz w:val="22"/>
          <w:szCs w:val="22"/>
        </w:rPr>
        <w:pPrChange w:id="112" w:author="Chris Warburton (NESO)" w:date="2025-05-15T20:45:00Z" w16du:dateUtc="2025-05-15T19:45:00Z">
          <w:pPr>
            <w:spacing w:line="360" w:lineRule="auto"/>
            <w:ind w:left="720"/>
            <w:jc w:val="both"/>
          </w:pPr>
        </w:pPrChange>
      </w:pPr>
      <w:ins w:id="113" w:author="Chris Warburton (NESO)" w:date="2025-05-07T19:32:00Z" w16du:dateUtc="2025-05-07T18:32:00Z">
        <w:r w:rsidRPr="00F277E3">
          <w:rPr>
            <w:rFonts w:ascii="Arial" w:hAnsi="Arial" w:cs="Arial"/>
            <w:b/>
            <w:i/>
            <w:sz w:val="22"/>
            <w:szCs w:val="22"/>
          </w:rPr>
          <w:t>Cancellation Charge = Attributable Works Cancellation Charge</w:t>
        </w:r>
      </w:ins>
      <w:ins w:id="114" w:author="Chris Warburton (NESO)" w:date="2025-05-12T12:08:00Z" w16du:dateUtc="2025-05-12T11:08:00Z">
        <w:r w:rsidR="00760A84" w:rsidRPr="00760A84">
          <w:rPr>
            <w:rFonts w:ascii="Arial" w:hAnsi="Arial" w:cs="Arial"/>
            <w:bCs/>
            <w:i/>
            <w:sz w:val="22"/>
            <w:szCs w:val="22"/>
          </w:rPr>
          <w:t xml:space="preserve"> </w:t>
        </w:r>
        <w:r w:rsidR="00760A84" w:rsidRPr="008512DF">
          <w:rPr>
            <w:rFonts w:ascii="Arial" w:hAnsi="Arial" w:cs="Arial"/>
            <w:bCs/>
            <w:i/>
            <w:sz w:val="22"/>
            <w:szCs w:val="22"/>
          </w:rPr>
          <w:t>plus</w:t>
        </w:r>
        <w:r w:rsidR="00760A84">
          <w:rPr>
            <w:rFonts w:ascii="Arial" w:hAnsi="Arial" w:cs="Arial"/>
            <w:b/>
            <w:i/>
            <w:sz w:val="22"/>
            <w:szCs w:val="22"/>
          </w:rPr>
          <w:t xml:space="preserve"> Progression Commitment Fee</w:t>
        </w:r>
      </w:ins>
      <w:ins w:id="115" w:author="Chris Warburton (NESO)" w:date="2025-05-07T19:32:00Z" w16du:dateUtc="2025-05-07T18:32:00Z">
        <w:r w:rsidRPr="00F277E3">
          <w:rPr>
            <w:rFonts w:ascii="Arial" w:hAnsi="Arial" w:cs="Arial"/>
            <w:i/>
            <w:sz w:val="22"/>
            <w:szCs w:val="22"/>
          </w:rPr>
          <w:t xml:space="preserve"> </w:t>
        </w:r>
      </w:ins>
      <w:del w:id="116" w:author="Chris Warburton (NESO)" w:date="2025-05-09T15:36:00Z" w16du:dateUtc="2025-05-09T14:36:00Z">
        <w:r w:rsidR="00E9308F" w:rsidRPr="00F277E3" w:rsidDel="00E33841">
          <w:rPr>
            <w:rFonts w:ascii="Arial" w:hAnsi="Arial" w:cs="Arial"/>
            <w:i/>
            <w:sz w:val="22"/>
            <w:szCs w:val="22"/>
          </w:rPr>
          <w:delText xml:space="preserve"> </w:delText>
        </w:r>
      </w:del>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4B8DB8D5"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Default="00717B76" w:rsidP="00717B76">
      <w:pPr>
        <w:spacing w:line="360" w:lineRule="auto"/>
        <w:ind w:left="720" w:hanging="720"/>
        <w:jc w:val="both"/>
        <w:rPr>
          <w:ins w:id="117" w:author="Chris Warburton (NESO)" w:date="2025-05-09T15:15:00Z" w16du:dateUtc="2025-05-09T14:15:00Z"/>
          <w:rFonts w:ascii="Arial" w:hAnsi="Arial" w:cs="Arial"/>
          <w:sz w:val="22"/>
          <w:szCs w:val="22"/>
        </w:rPr>
      </w:pPr>
    </w:p>
    <w:p w14:paraId="477DE037" w14:textId="55C214A3" w:rsidR="006729E9" w:rsidRDefault="000B5098">
      <w:pPr>
        <w:spacing w:line="360" w:lineRule="auto"/>
        <w:ind w:left="1440" w:hanging="720"/>
        <w:jc w:val="both"/>
        <w:rPr>
          <w:ins w:id="118" w:author="Chris Warburton (NESO)" w:date="2025-05-09T15:17:00Z" w16du:dateUtc="2025-05-09T14:17:00Z"/>
          <w:rFonts w:ascii="Arial" w:hAnsi="Arial" w:cs="Arial"/>
          <w:sz w:val="22"/>
          <w:szCs w:val="22"/>
        </w:rPr>
        <w:pPrChange w:id="119" w:author="Chris Warburton (NESO)" w:date="2025-05-15T11:32:00Z" w16du:dateUtc="2025-05-15T10:32:00Z">
          <w:pPr>
            <w:spacing w:line="360" w:lineRule="auto"/>
            <w:ind w:left="720"/>
            <w:jc w:val="both"/>
          </w:pPr>
        </w:pPrChange>
      </w:pPr>
      <w:ins w:id="120" w:author="Chris Warburton (NESO)" w:date="2025-05-15T11:24:00Z" w16du:dateUtc="2025-05-15T10:24:00Z">
        <w:r>
          <w:rPr>
            <w:rFonts w:ascii="Arial" w:hAnsi="Arial" w:cs="Arial"/>
            <w:sz w:val="22"/>
            <w:szCs w:val="22"/>
          </w:rPr>
          <w:t xml:space="preserve">(a) </w:t>
        </w:r>
        <w:r>
          <w:rPr>
            <w:rFonts w:ascii="Arial" w:hAnsi="Arial" w:cs="Arial"/>
            <w:sz w:val="22"/>
            <w:szCs w:val="22"/>
          </w:rPr>
          <w:tab/>
        </w:r>
      </w:ins>
      <w:ins w:id="121" w:author="Chris Warburton (NESO)" w:date="2025-05-15T11:32:00Z" w16du:dateUtc="2025-05-15T10:32:00Z">
        <w:r w:rsidR="00461AB3">
          <w:rPr>
            <w:rFonts w:ascii="Arial" w:hAnsi="Arial" w:cs="Arial"/>
            <w:sz w:val="22"/>
            <w:szCs w:val="22"/>
            <w:u w:val="single"/>
          </w:rPr>
          <w:t>Before</w:t>
        </w:r>
        <w:r w:rsidR="00461AB3" w:rsidRPr="00E83A7F">
          <w:rPr>
            <w:rFonts w:ascii="Arial" w:hAnsi="Arial" w:cs="Arial"/>
            <w:sz w:val="22"/>
            <w:szCs w:val="22"/>
            <w:u w:val="single"/>
          </w:rPr>
          <w:t xml:space="preserve"> </w:t>
        </w:r>
        <w:r w:rsidR="00461AB3" w:rsidRPr="00E83A7F">
          <w:rPr>
            <w:rFonts w:ascii="Arial" w:hAnsi="Arial" w:cs="Arial"/>
            <w:bCs/>
            <w:sz w:val="22"/>
            <w:szCs w:val="22"/>
            <w:u w:val="single"/>
          </w:rPr>
          <w:t xml:space="preserve">the </w:t>
        </w:r>
        <w:r w:rsidR="00461AB3" w:rsidRPr="00E83A7F">
          <w:rPr>
            <w:rFonts w:ascii="Arial" w:hAnsi="Arial" w:cs="Arial"/>
            <w:b/>
            <w:sz w:val="22"/>
            <w:szCs w:val="22"/>
            <w:u w:val="single"/>
          </w:rPr>
          <w:t>PCF Activation Date</w:t>
        </w:r>
        <w:r w:rsidR="00461AB3">
          <w:rPr>
            <w:rFonts w:ascii="Arial" w:hAnsi="Arial" w:cs="Arial"/>
            <w:bCs/>
            <w:sz w:val="22"/>
            <w:szCs w:val="22"/>
            <w:u w:val="single"/>
          </w:rPr>
          <w:t xml:space="preserve"> or where no </w:t>
        </w:r>
        <w:r w:rsidR="00461AB3">
          <w:rPr>
            <w:rFonts w:ascii="Arial" w:hAnsi="Arial" w:cs="Arial"/>
            <w:b/>
            <w:sz w:val="22"/>
            <w:szCs w:val="22"/>
            <w:u w:val="single"/>
          </w:rPr>
          <w:t>PCF Activation Date</w:t>
        </w:r>
        <w:r w:rsidR="00461AB3">
          <w:rPr>
            <w:rFonts w:ascii="Arial" w:hAnsi="Arial" w:cs="Arial"/>
            <w:bCs/>
            <w:sz w:val="22"/>
            <w:szCs w:val="22"/>
            <w:u w:val="single"/>
          </w:rPr>
          <w:t xml:space="preserve"> has been set</w:t>
        </w:r>
      </w:ins>
      <w:ins w:id="122" w:author="Chris Warburton (NESO)" w:date="2025-05-09T15:15:00Z" w16du:dateUtc="2025-05-09T14:15:00Z">
        <w:r w:rsidR="006729E9" w:rsidRPr="00CE7299">
          <w:rPr>
            <w:rFonts w:ascii="Arial" w:hAnsi="Arial" w:cs="Arial"/>
            <w:sz w:val="22"/>
            <w:szCs w:val="22"/>
            <w:rPrChange w:id="123" w:author="Chris Warburton (NESO)" w:date="2025-05-09T15:17:00Z" w16du:dateUtc="2025-05-09T14:17:00Z">
              <w:rPr>
                <w:rFonts w:ascii="Arial" w:hAnsi="Arial" w:cs="Arial"/>
                <w:sz w:val="22"/>
                <w:szCs w:val="22"/>
                <w:u w:val="single"/>
              </w:rPr>
            </w:rPrChange>
          </w:rPr>
          <w:t>:</w:t>
        </w:r>
      </w:ins>
    </w:p>
    <w:p w14:paraId="100F280F" w14:textId="77777777" w:rsidR="00CE7299" w:rsidRPr="00CE7299" w:rsidRDefault="00CE7299" w:rsidP="00717B76">
      <w:pPr>
        <w:spacing w:line="360" w:lineRule="auto"/>
        <w:ind w:left="720" w:hanging="720"/>
        <w:jc w:val="both"/>
        <w:rPr>
          <w:rFonts w:ascii="Arial" w:hAnsi="Arial" w:cs="Arial"/>
          <w:sz w:val="22"/>
          <w:szCs w:val="22"/>
        </w:rPr>
      </w:pPr>
    </w:p>
    <w:p w14:paraId="200C2F2B" w14:textId="77777777" w:rsidR="00717B76" w:rsidRDefault="00717B76" w:rsidP="00DE50B6">
      <w:pPr>
        <w:spacing w:line="360" w:lineRule="auto"/>
        <w:ind w:left="1418"/>
        <w:jc w:val="both"/>
        <w:rPr>
          <w:ins w:id="124" w:author="Chris Warburton (NESO)" w:date="2025-05-07T19:34:00Z" w16du:dateUtc="2025-05-07T18:34:00Z"/>
          <w:rFonts w:ascii="Arial" w:hAnsi="Arial" w:cs="Arial"/>
          <w:b/>
          <w:i/>
          <w:sz w:val="22"/>
          <w:szCs w:val="22"/>
        </w:rPr>
      </w:pPr>
      <w:r w:rsidRPr="00F277E3">
        <w:rPr>
          <w:rFonts w:ascii="Arial" w:hAnsi="Arial" w:cs="Arial"/>
          <w:b/>
          <w:i/>
          <w:sz w:val="22"/>
          <w:szCs w:val="22"/>
        </w:rPr>
        <w:lastRenderedPageBreak/>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67AA3152" w14:textId="77777777" w:rsidR="00D6746C" w:rsidRDefault="00D6746C" w:rsidP="00D6746C">
      <w:pPr>
        <w:spacing w:line="360" w:lineRule="auto"/>
        <w:ind w:left="720"/>
        <w:jc w:val="both"/>
        <w:rPr>
          <w:ins w:id="125" w:author="Chris Warburton (NESO)" w:date="2025-05-07T19:34:00Z" w16du:dateUtc="2025-05-07T18:34:00Z"/>
          <w:rFonts w:ascii="Arial" w:hAnsi="Arial" w:cs="Arial"/>
          <w:sz w:val="22"/>
          <w:szCs w:val="22"/>
        </w:rPr>
      </w:pPr>
    </w:p>
    <w:p w14:paraId="50EEE6AE" w14:textId="337FA5ED" w:rsidR="00D6746C" w:rsidRPr="00030187" w:rsidRDefault="000B5098" w:rsidP="00D6746C">
      <w:pPr>
        <w:spacing w:line="360" w:lineRule="auto"/>
        <w:ind w:left="720"/>
        <w:jc w:val="both"/>
        <w:rPr>
          <w:ins w:id="126" w:author="Chris Warburton (NESO)" w:date="2025-05-07T19:34:00Z" w16du:dateUtc="2025-05-07T18:34:00Z"/>
          <w:rFonts w:ascii="Arial" w:hAnsi="Arial" w:cs="Arial"/>
          <w:sz w:val="22"/>
          <w:szCs w:val="22"/>
        </w:rPr>
      </w:pPr>
      <w:ins w:id="127" w:author="Chris Warburton (NESO)" w:date="2025-05-15T11:24:00Z" w16du:dateUtc="2025-05-15T10:24:00Z">
        <w:r>
          <w:rPr>
            <w:rFonts w:ascii="Arial" w:hAnsi="Arial" w:cs="Arial"/>
            <w:sz w:val="22"/>
            <w:szCs w:val="22"/>
          </w:rPr>
          <w:t>(b</w:t>
        </w:r>
      </w:ins>
      <w:ins w:id="128" w:author="Chris Warburton (NESO)" w:date="2025-05-16T12:43:00Z" w16du:dateUtc="2025-05-16T11:43:00Z">
        <w:r w:rsidR="002273E0">
          <w:rPr>
            <w:rFonts w:ascii="Arial" w:hAnsi="Arial" w:cs="Arial"/>
            <w:sz w:val="22"/>
            <w:szCs w:val="22"/>
          </w:rPr>
          <w:t>)</w:t>
        </w:r>
      </w:ins>
      <w:ins w:id="129" w:author="Chris Warburton (NESO)" w:date="2025-05-15T11:24:00Z" w16du:dateUtc="2025-05-15T10:24:00Z">
        <w:r>
          <w:rPr>
            <w:rFonts w:ascii="Arial" w:hAnsi="Arial" w:cs="Arial"/>
            <w:sz w:val="22"/>
            <w:szCs w:val="22"/>
          </w:rPr>
          <w:tab/>
        </w:r>
      </w:ins>
      <w:ins w:id="130" w:author="Chris Warburton (NESO)" w:date="2025-05-15T20:46:00Z" w16du:dateUtc="2025-05-15T19:46:00Z">
        <w:r w:rsidR="00DE50B6">
          <w:rPr>
            <w:rFonts w:ascii="Arial" w:hAnsi="Arial" w:cs="Arial"/>
            <w:sz w:val="22"/>
            <w:szCs w:val="22"/>
          </w:rPr>
          <w:t>From</w:t>
        </w:r>
      </w:ins>
      <w:ins w:id="131" w:author="Chris Warburton (NESO)" w:date="2025-05-09T15:15:00Z" w16du:dateUtc="2025-05-09T14:15:00Z">
        <w:r w:rsidR="00654982" w:rsidRPr="00CE7299">
          <w:rPr>
            <w:rFonts w:ascii="Arial" w:hAnsi="Arial" w:cs="Arial"/>
            <w:sz w:val="22"/>
            <w:szCs w:val="22"/>
            <w:rPrChange w:id="132" w:author="Chris Warburton (NESO)" w:date="2025-05-09T15:17:00Z" w16du:dateUtc="2025-05-09T14:17:00Z">
              <w:rPr>
                <w:rFonts w:ascii="Arial" w:hAnsi="Arial" w:cs="Arial"/>
                <w:sz w:val="22"/>
                <w:szCs w:val="22"/>
                <w:u w:val="single"/>
              </w:rPr>
            </w:rPrChange>
          </w:rPr>
          <w:t xml:space="preserve"> the </w:t>
        </w:r>
        <w:r w:rsidR="00654982" w:rsidRPr="5A6ABA81">
          <w:rPr>
            <w:rFonts w:ascii="Arial" w:hAnsi="Arial" w:cs="Arial"/>
            <w:b/>
            <w:sz w:val="22"/>
            <w:szCs w:val="22"/>
            <w:rPrChange w:id="133" w:author="Chris Warburton (NESO)" w:date="2025-05-09T15:17:00Z" w16du:dateUtc="2025-05-09T14:17:00Z">
              <w:rPr>
                <w:rFonts w:ascii="Arial" w:hAnsi="Arial" w:cs="Arial"/>
                <w:sz w:val="22"/>
                <w:szCs w:val="22"/>
                <w:u w:val="single"/>
              </w:rPr>
            </w:rPrChange>
          </w:rPr>
          <w:t>PCF Activation Date</w:t>
        </w:r>
        <w:r w:rsidR="00654982">
          <w:rPr>
            <w:rFonts w:ascii="Arial" w:hAnsi="Arial" w:cs="Arial"/>
            <w:sz w:val="22"/>
            <w:szCs w:val="22"/>
            <w:u w:val="single"/>
          </w:rPr>
          <w:t>:</w:t>
        </w:r>
      </w:ins>
    </w:p>
    <w:p w14:paraId="781483BD" w14:textId="77777777" w:rsidR="00D6746C" w:rsidRPr="00030187" w:rsidRDefault="00D6746C" w:rsidP="00D6746C">
      <w:pPr>
        <w:spacing w:line="360" w:lineRule="auto"/>
        <w:ind w:left="720" w:hanging="720"/>
        <w:jc w:val="both"/>
        <w:rPr>
          <w:ins w:id="134" w:author="Chris Warburton (NESO)" w:date="2025-05-07T19:34:00Z" w16du:dateUtc="2025-05-07T18:34:00Z"/>
          <w:rFonts w:ascii="Arial" w:hAnsi="Arial" w:cs="Arial"/>
          <w:sz w:val="22"/>
          <w:szCs w:val="22"/>
        </w:rPr>
      </w:pPr>
    </w:p>
    <w:p w14:paraId="57EA6BC4" w14:textId="2B2568ED" w:rsidR="00D6746C" w:rsidRDefault="00D6746C">
      <w:pPr>
        <w:spacing w:line="360" w:lineRule="auto"/>
        <w:ind w:left="1418"/>
        <w:jc w:val="both"/>
        <w:rPr>
          <w:rFonts w:ascii="Arial" w:hAnsi="Arial" w:cs="Arial"/>
          <w:b/>
          <w:i/>
          <w:sz w:val="22"/>
          <w:szCs w:val="22"/>
        </w:rPr>
        <w:pPrChange w:id="135" w:author="Chris Warburton (NESO)" w:date="2025-05-15T20:46:00Z" w16du:dateUtc="2025-05-15T19:46:00Z">
          <w:pPr>
            <w:spacing w:line="360" w:lineRule="auto"/>
            <w:ind w:left="720"/>
            <w:jc w:val="both"/>
          </w:pPr>
        </w:pPrChange>
      </w:pPr>
      <w:ins w:id="136" w:author="Chris Warburton (NESO)" w:date="2025-05-07T19:34:00Z" w16du:dateUtc="2025-05-07T18:34:00Z">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Pr>
            <w:rFonts w:ascii="Arial" w:hAnsi="Arial" w:cs="Arial"/>
            <w:i/>
            <w:sz w:val="22"/>
            <w:szCs w:val="22"/>
          </w:rPr>
          <w:t xml:space="preserve">plus </w:t>
        </w:r>
        <w:r w:rsidRPr="00F277E3">
          <w:rPr>
            <w:rFonts w:ascii="Arial" w:hAnsi="Arial" w:cs="Arial"/>
            <w:b/>
            <w:i/>
            <w:sz w:val="22"/>
            <w:szCs w:val="22"/>
          </w:rPr>
          <w:t>Wider Cancellation Charge</w:t>
        </w:r>
      </w:ins>
      <w:ins w:id="137" w:author="Chris Warburton (NESO)" w:date="2025-05-07T19:35:00Z" w16du:dateUtc="2025-05-07T18:35:00Z">
        <w:r w:rsidR="00657E1E">
          <w:rPr>
            <w:rFonts w:ascii="Arial" w:hAnsi="Arial" w:cs="Arial"/>
            <w:b/>
            <w:i/>
            <w:sz w:val="22"/>
            <w:szCs w:val="22"/>
          </w:rPr>
          <w:t xml:space="preserve"> </w:t>
        </w:r>
        <w:r w:rsidR="00657E1E" w:rsidRPr="009A3A94">
          <w:rPr>
            <w:rFonts w:ascii="Arial" w:hAnsi="Arial" w:cs="Arial"/>
            <w:bCs/>
            <w:i/>
            <w:sz w:val="22"/>
            <w:szCs w:val="22"/>
          </w:rPr>
          <w:t>plus</w:t>
        </w:r>
        <w:r w:rsidR="00657E1E">
          <w:rPr>
            <w:rFonts w:ascii="Arial" w:hAnsi="Arial" w:cs="Arial"/>
            <w:b/>
            <w:i/>
            <w:sz w:val="22"/>
            <w:szCs w:val="22"/>
          </w:rPr>
          <w:t xml:space="preserve"> Progression Commitment Fee.</w:t>
        </w:r>
      </w:ins>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138" w:name="OLE_LINK6"/>
      <w:bookmarkStart w:id="139"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138"/>
    <w:bookmarkEnd w:id="139"/>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r w:rsidR="00C374D4" w:rsidRP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lastRenderedPageBreak/>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w:t>
      </w:r>
      <w:r w:rsidR="00703642" w:rsidRPr="00703642">
        <w:rPr>
          <w:rFonts w:ascii="Arial" w:hAnsi="Arial" w:cs="Arial"/>
          <w:sz w:val="22"/>
          <w:szCs w:val="22"/>
        </w:rPr>
        <w:lastRenderedPageBreak/>
        <w:t xml:space="preserve">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 xml:space="preserve">provided it is negotiated on an </w:t>
      </w:r>
      <w:proofErr w:type="spellStart"/>
      <w:r w:rsidR="00703642" w:rsidRPr="00703642">
        <w:rPr>
          <w:rFonts w:ascii="Arial" w:hAnsi="Arial" w:cs="Arial"/>
          <w:sz w:val="22"/>
          <w:szCs w:val="22"/>
        </w:rPr>
        <w:t>arms length</w:t>
      </w:r>
      <w:proofErr w:type="spellEnd"/>
      <w:r w:rsidR="00703642" w:rsidRPr="00703642">
        <w:rPr>
          <w:rFonts w:ascii="Arial" w:hAnsi="Arial" w:cs="Arial"/>
          <w:sz w:val="22"/>
          <w:szCs w:val="22"/>
        </w:rPr>
        <w:t xml:space="preserve">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140" w:name="OLE_LINK8"/>
      <w:bookmarkStart w:id="141"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140"/>
      <w:bookmarkEnd w:id="141"/>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142" w:name="OLE_LINK3"/>
      <w:bookmarkStart w:id="143"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142"/>
      <w:bookmarkEnd w:id="143"/>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lastRenderedPageBreak/>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lastRenderedPageBreak/>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4DE8FA2F"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ins w:id="144" w:author="Chris Warburton (NESO)" w:date="2025-05-15T11:47:00Z" w16du:dateUtc="2025-05-15T10:47:00Z">
        <w:r w:rsidR="00631892">
          <w:rPr>
            <w:rFonts w:ascii="Arial" w:hAnsi="Arial" w:cs="Arial"/>
            <w:b/>
            <w:sz w:val="22"/>
            <w:szCs w:val="22"/>
          </w:rPr>
          <w:t>,</w:t>
        </w:r>
      </w:ins>
      <w:ins w:id="145" w:author="Chris Warburton (NESO)" w:date="2025-05-07T20:04:00Z" w16du:dateUtc="2025-05-07T19:04:00Z">
        <w:r w:rsidR="0061435F" w:rsidRPr="0061435F">
          <w:rPr>
            <w:rFonts w:ascii="Arial" w:hAnsi="Arial" w:cs="Arial"/>
            <w:bCs/>
            <w:sz w:val="22"/>
            <w:szCs w:val="22"/>
          </w:rPr>
          <w:t xml:space="preserve"> </w:t>
        </w:r>
      </w:ins>
      <w:ins w:id="146" w:author="Chris Warburton (NESO)" w:date="2025-05-16T10:36:00Z" w16du:dateUtc="2025-05-16T09:36:00Z">
        <w:r w:rsidR="0079402E">
          <w:rPr>
            <w:rFonts w:ascii="Arial" w:hAnsi="Arial" w:cs="Arial"/>
            <w:bCs/>
            <w:sz w:val="22"/>
            <w:szCs w:val="22"/>
          </w:rPr>
          <w:t xml:space="preserve">before the </w:t>
        </w:r>
        <w:r w:rsidR="0079402E" w:rsidRPr="00465E4B">
          <w:rPr>
            <w:rFonts w:ascii="Arial" w:hAnsi="Arial" w:cs="Arial"/>
            <w:b/>
            <w:sz w:val="22"/>
            <w:szCs w:val="22"/>
          </w:rPr>
          <w:t>PCF Activation Date</w:t>
        </w:r>
        <w:r w:rsidR="0079402E">
          <w:rPr>
            <w:rFonts w:ascii="Arial" w:hAnsi="Arial" w:cs="Arial"/>
            <w:bCs/>
            <w:sz w:val="22"/>
            <w:szCs w:val="22"/>
          </w:rPr>
          <w:t xml:space="preserve"> or where </w:t>
        </w:r>
        <w:r w:rsidR="0079402E">
          <w:rPr>
            <w:rFonts w:ascii="Arial" w:hAnsi="Arial" w:cs="Arial"/>
            <w:b/>
            <w:sz w:val="22"/>
            <w:szCs w:val="22"/>
          </w:rPr>
          <w:t xml:space="preserve">the PCF Activation Date </w:t>
        </w:r>
        <w:r w:rsidR="0079402E">
          <w:rPr>
            <w:rFonts w:ascii="Arial" w:hAnsi="Arial" w:cs="Arial"/>
            <w:bCs/>
            <w:sz w:val="22"/>
            <w:szCs w:val="22"/>
          </w:rPr>
          <w:t>has not been set</w:t>
        </w:r>
      </w:ins>
      <w:ins w:id="147" w:author="Chris Warburton (NESO)" w:date="2025-05-15T11:47:00Z" w16du:dateUtc="2025-05-15T10:47:00Z">
        <w:r w:rsidR="00631892">
          <w:rPr>
            <w:rFonts w:ascii="Arial" w:hAnsi="Arial" w:cs="Arial"/>
            <w:bCs/>
            <w:sz w:val="22"/>
            <w:szCs w:val="22"/>
          </w:rPr>
          <w:t>,</w:t>
        </w:r>
      </w:ins>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 xml:space="preserve">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 xml:space="preserve">up to the end of the first Financial Year (i.e. t =1), the lower of either (a) 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Default="00D40116" w:rsidP="00D40116">
      <w:pPr>
        <w:numPr>
          <w:ilvl w:val="1"/>
          <w:numId w:val="2"/>
        </w:numPr>
        <w:tabs>
          <w:tab w:val="clear" w:pos="2823"/>
          <w:tab w:val="num" w:pos="1701"/>
        </w:tabs>
        <w:ind w:left="1701" w:right="-874" w:hanging="425"/>
        <w:jc w:val="both"/>
        <w:rPr>
          <w:ins w:id="148" w:author="Chris Warburton (NESO)" w:date="2025-05-07T20:04:00Z" w16du:dateUtc="2025-05-07T19:04:00Z"/>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59596A50" w14:textId="77777777" w:rsidR="0061435F" w:rsidRDefault="0061435F" w:rsidP="0061435F">
      <w:pPr>
        <w:ind w:right="-874"/>
        <w:jc w:val="both"/>
        <w:rPr>
          <w:ins w:id="149" w:author="Chris Warburton (NESO)" w:date="2025-05-07T20:05:00Z" w16du:dateUtc="2025-05-07T19:05:00Z"/>
          <w:rFonts w:ascii="Arial" w:hAnsi="Arial" w:cs="Arial"/>
          <w:i/>
          <w:sz w:val="22"/>
          <w:szCs w:val="22"/>
          <w:lang w:val="sv-SE"/>
        </w:rPr>
      </w:pPr>
    </w:p>
    <w:p w14:paraId="10D01610" w14:textId="1577DB21" w:rsidR="00447E84" w:rsidRDefault="00930D24" w:rsidP="00930D24">
      <w:pPr>
        <w:spacing w:line="360" w:lineRule="auto"/>
        <w:ind w:left="720" w:hanging="720"/>
        <w:jc w:val="both"/>
        <w:rPr>
          <w:ins w:id="150" w:author="Chris Warburton (NESO)" w:date="2025-05-15T11:42:00Z" w16du:dateUtc="2025-05-15T10:42:00Z"/>
          <w:rFonts w:ascii="Arial" w:hAnsi="Arial" w:cs="Arial"/>
          <w:sz w:val="22"/>
          <w:szCs w:val="22"/>
        </w:rPr>
      </w:pPr>
      <w:ins w:id="151" w:author="Chris Warburton (NESO)" w:date="2025-05-15T11:37:00Z" w16du:dateUtc="2025-05-15T10:37:00Z">
        <w:r>
          <w:rPr>
            <w:rFonts w:ascii="Arial" w:hAnsi="Arial" w:cs="Arial"/>
            <w:b/>
            <w:sz w:val="22"/>
            <w:szCs w:val="22"/>
          </w:rPr>
          <w:t>3.9</w:t>
        </w:r>
      </w:ins>
      <w:ins w:id="152" w:author="Chris Warburton (NESO)" w:date="2025-05-15T11:50:00Z" w16du:dateUtc="2025-05-15T10:50:00Z">
        <w:r w:rsidR="00A26B3D">
          <w:rPr>
            <w:rFonts w:ascii="Arial" w:hAnsi="Arial" w:cs="Arial"/>
            <w:b/>
            <w:sz w:val="22"/>
            <w:szCs w:val="22"/>
          </w:rPr>
          <w:t>A</w:t>
        </w:r>
      </w:ins>
      <w:ins w:id="153" w:author="Chris Warburton (NESO)" w:date="2025-05-15T11:37:00Z" w16du:dateUtc="2025-05-15T10:37:00Z">
        <w:r>
          <w:rPr>
            <w:rFonts w:ascii="Arial" w:hAnsi="Arial" w:cs="Arial"/>
            <w:b/>
            <w:sz w:val="22"/>
            <w:szCs w:val="22"/>
          </w:rPr>
          <w:tab/>
        </w:r>
      </w:ins>
      <w:ins w:id="154" w:author="Chris Warburton (NESO)" w:date="2025-05-15T11:39:00Z" w16du:dateUtc="2025-05-15T10:39:00Z">
        <w:r w:rsidR="003F35ED">
          <w:rPr>
            <w:rFonts w:ascii="Arial" w:hAnsi="Arial" w:cs="Arial"/>
            <w:bCs/>
            <w:sz w:val="22"/>
            <w:szCs w:val="22"/>
          </w:rPr>
          <w:t xml:space="preserve">From the </w:t>
        </w:r>
        <w:r w:rsidR="003F35ED">
          <w:rPr>
            <w:rFonts w:ascii="Arial" w:hAnsi="Arial" w:cs="Arial"/>
            <w:b/>
            <w:sz w:val="22"/>
            <w:szCs w:val="22"/>
          </w:rPr>
          <w:t xml:space="preserve">PCF Activation </w:t>
        </w:r>
        <w:r w:rsidR="003F35ED" w:rsidRPr="003F35ED">
          <w:rPr>
            <w:rFonts w:ascii="Arial" w:hAnsi="Arial" w:cs="Arial"/>
            <w:b/>
            <w:sz w:val="22"/>
            <w:szCs w:val="22"/>
          </w:rPr>
          <w:t>Date</w:t>
        </w:r>
        <w:r w:rsidR="003F35ED">
          <w:rPr>
            <w:rFonts w:ascii="Arial" w:hAnsi="Arial" w:cs="Arial"/>
            <w:bCs/>
            <w:sz w:val="22"/>
            <w:szCs w:val="22"/>
          </w:rPr>
          <w:t>, s</w:t>
        </w:r>
      </w:ins>
      <w:ins w:id="155" w:author="Chris Warburton (NESO)" w:date="2025-05-15T11:38:00Z" w16du:dateUtc="2025-05-15T10:38:00Z">
        <w:r w:rsidR="00C17440" w:rsidRPr="003F35ED">
          <w:rPr>
            <w:rFonts w:ascii="Arial" w:hAnsi="Arial" w:cs="Arial"/>
            <w:bCs/>
            <w:sz w:val="22"/>
            <w:szCs w:val="22"/>
          </w:rPr>
          <w:t>hould</w:t>
        </w:r>
        <w:r w:rsidR="00C17440" w:rsidRPr="00030187">
          <w:rPr>
            <w:rFonts w:ascii="Arial" w:hAnsi="Arial" w:cs="Arial"/>
            <w:sz w:val="22"/>
            <w:szCs w:val="22"/>
          </w:rPr>
          <w:t xml:space="preserve"> a </w:t>
        </w:r>
        <w:r w:rsidR="00C17440" w:rsidRPr="00030187">
          <w:rPr>
            <w:rFonts w:ascii="Arial" w:hAnsi="Arial" w:cs="Arial"/>
            <w:b/>
            <w:sz w:val="22"/>
            <w:szCs w:val="22"/>
          </w:rPr>
          <w:t>Construction Agreement</w:t>
        </w:r>
        <w:r w:rsidR="00C17440" w:rsidRPr="00030187">
          <w:rPr>
            <w:rFonts w:ascii="Arial" w:hAnsi="Arial" w:cs="Arial"/>
            <w:sz w:val="22"/>
            <w:szCs w:val="22"/>
          </w:rPr>
          <w:t xml:space="preserve"> be terminated, or </w:t>
        </w:r>
        <w:r w:rsidR="00C17440" w:rsidRPr="00030187">
          <w:rPr>
            <w:rFonts w:ascii="Arial" w:hAnsi="Arial" w:cs="Arial"/>
            <w:b/>
            <w:sz w:val="22"/>
            <w:szCs w:val="22"/>
          </w:rPr>
          <w:t>Transmission Entry Capacity</w:t>
        </w:r>
      </w:ins>
      <w:ins w:id="156" w:author="Chris Warburton (NESO)" w:date="2025-05-21T20:58:00Z" w16du:dateUtc="2025-05-21T19:58:00Z">
        <w:r w:rsidR="00E32D68">
          <w:rPr>
            <w:rFonts w:ascii="Arial" w:hAnsi="Arial" w:cs="Arial"/>
            <w:b/>
            <w:sz w:val="22"/>
            <w:szCs w:val="22"/>
          </w:rPr>
          <w:t xml:space="preserve"> </w:t>
        </w:r>
        <w:r w:rsidR="00E32D68" w:rsidRPr="000C49D3">
          <w:rPr>
            <w:rFonts w:ascii="Arial" w:hAnsi="Arial" w:cs="Arial"/>
            <w:bCs/>
            <w:sz w:val="22"/>
            <w:szCs w:val="22"/>
            <w:highlight w:val="yellow"/>
            <w:rPrChange w:id="157" w:author="Chris Warburton (NESO)" w:date="2025-05-23T06:11:00Z" w16du:dateUtc="2025-05-23T05:11:00Z">
              <w:rPr>
                <w:rFonts w:ascii="Arial" w:hAnsi="Arial" w:cs="Arial"/>
                <w:bCs/>
                <w:sz w:val="22"/>
                <w:szCs w:val="22"/>
              </w:rPr>
            </w:rPrChange>
          </w:rPr>
          <w:t>or</w:t>
        </w:r>
      </w:ins>
      <w:ins w:id="158" w:author="Chris Warburton (NESO)" w:date="2025-05-15T11:38:00Z" w16du:dateUtc="2025-05-15T10:38:00Z">
        <w:r w:rsidR="00C17440" w:rsidRPr="00030187">
          <w:rPr>
            <w:rFonts w:ascii="Arial" w:hAnsi="Arial" w:cs="Arial"/>
            <w:sz w:val="22"/>
            <w:szCs w:val="22"/>
          </w:rPr>
          <w:t xml:space="preserve"> </w:t>
        </w:r>
        <w:r w:rsidR="00C17440" w:rsidRPr="00030187">
          <w:rPr>
            <w:rFonts w:ascii="Arial" w:hAnsi="Arial" w:cs="Arial"/>
            <w:b/>
            <w:sz w:val="22"/>
            <w:szCs w:val="22"/>
          </w:rPr>
          <w:t>Developer Capacity</w:t>
        </w:r>
        <w:r w:rsidR="00C17440" w:rsidRPr="00030187">
          <w:rPr>
            <w:rFonts w:ascii="Arial" w:hAnsi="Arial" w:cs="Arial"/>
            <w:sz w:val="22"/>
            <w:szCs w:val="22"/>
          </w:rPr>
          <w:t xml:space="preserve"> </w:t>
        </w:r>
        <w:r w:rsidR="00C17440">
          <w:rPr>
            <w:rFonts w:ascii="Arial" w:hAnsi="Arial" w:cs="Arial"/>
            <w:sz w:val="22"/>
            <w:szCs w:val="22"/>
          </w:rPr>
          <w:t xml:space="preserve">or </w:t>
        </w:r>
        <w:r w:rsidR="00C17440">
          <w:rPr>
            <w:rFonts w:ascii="Arial" w:hAnsi="Arial" w:cs="Arial"/>
            <w:b/>
            <w:sz w:val="22"/>
            <w:szCs w:val="22"/>
          </w:rPr>
          <w:lastRenderedPageBreak/>
          <w:t xml:space="preserve">Interconnector User Commitment Capacity </w:t>
        </w:r>
        <w:r w:rsidR="00C17440">
          <w:rPr>
            <w:rFonts w:ascii="Arial" w:hAnsi="Arial" w:cs="Arial"/>
            <w:sz w:val="22"/>
            <w:szCs w:val="22"/>
          </w:rPr>
          <w:t>be reduced</w:t>
        </w:r>
        <w:r w:rsidR="00C17440" w:rsidRPr="00030187">
          <w:rPr>
            <w:rFonts w:ascii="Arial" w:hAnsi="Arial" w:cs="Arial"/>
            <w:sz w:val="22"/>
            <w:szCs w:val="22"/>
          </w:rPr>
          <w:t xml:space="preserve"> before the </w:t>
        </w:r>
        <w:r w:rsidR="00C17440">
          <w:rPr>
            <w:rFonts w:ascii="Arial" w:hAnsi="Arial" w:cs="Arial"/>
            <w:b/>
            <w:sz w:val="22"/>
            <w:szCs w:val="22"/>
          </w:rPr>
          <w:t>Trigger</w:t>
        </w:r>
        <w:r w:rsidR="00C17440" w:rsidRPr="00030187">
          <w:rPr>
            <w:rFonts w:ascii="Arial" w:hAnsi="Arial" w:cs="Arial"/>
            <w:b/>
            <w:sz w:val="22"/>
            <w:szCs w:val="22"/>
          </w:rPr>
          <w:t xml:space="preserve"> Date</w:t>
        </w:r>
        <w:r w:rsidR="00C17440">
          <w:rPr>
            <w:rFonts w:ascii="Arial" w:hAnsi="Arial" w:cs="Arial"/>
            <w:bCs/>
            <w:sz w:val="22"/>
            <w:szCs w:val="22"/>
          </w:rPr>
          <w:t>,</w:t>
        </w:r>
        <w:r w:rsidR="00C17440" w:rsidRPr="00030187">
          <w:rPr>
            <w:rFonts w:ascii="Arial" w:hAnsi="Arial" w:cs="Arial"/>
            <w:sz w:val="22"/>
            <w:szCs w:val="22"/>
          </w:rPr>
          <w:t xml:space="preserve"> the </w:t>
        </w:r>
        <w:r w:rsidR="00C17440" w:rsidRPr="00030187">
          <w:rPr>
            <w:rFonts w:ascii="Arial" w:hAnsi="Arial" w:cs="Arial"/>
            <w:b/>
            <w:sz w:val="22"/>
            <w:szCs w:val="22"/>
          </w:rPr>
          <w:t>Cancellation Charge</w:t>
        </w:r>
        <w:r w:rsidR="00C17440" w:rsidRPr="00030187">
          <w:rPr>
            <w:rFonts w:ascii="Arial" w:hAnsi="Arial" w:cs="Arial"/>
            <w:sz w:val="22"/>
            <w:szCs w:val="22"/>
          </w:rPr>
          <w:t xml:space="preserve"> </w:t>
        </w:r>
        <w:r w:rsidR="00C17440">
          <w:rPr>
            <w:rFonts w:ascii="Arial" w:hAnsi="Arial" w:cs="Arial"/>
            <w:sz w:val="22"/>
            <w:szCs w:val="22"/>
          </w:rPr>
          <w:t xml:space="preserve">shall be </w:t>
        </w:r>
        <w:r w:rsidR="00C17440" w:rsidRPr="00030187">
          <w:rPr>
            <w:rFonts w:ascii="Arial" w:hAnsi="Arial" w:cs="Arial"/>
            <w:sz w:val="22"/>
            <w:szCs w:val="22"/>
          </w:rPr>
          <w:t xml:space="preserve">calculated </w:t>
        </w:r>
      </w:ins>
      <w:ins w:id="159" w:author="Chris Warburton (NESO)" w:date="2025-05-15T11:42:00Z" w16du:dateUtc="2025-05-15T10:42:00Z">
        <w:r w:rsidR="00502F4C">
          <w:rPr>
            <w:rFonts w:ascii="Arial" w:hAnsi="Arial" w:cs="Arial"/>
            <w:sz w:val="22"/>
            <w:szCs w:val="22"/>
          </w:rPr>
          <w:t>as</w:t>
        </w:r>
        <w:r w:rsidR="00447E84">
          <w:rPr>
            <w:rFonts w:ascii="Arial" w:hAnsi="Arial" w:cs="Arial"/>
            <w:sz w:val="22"/>
            <w:szCs w:val="22"/>
          </w:rPr>
          <w:t>:</w:t>
        </w:r>
      </w:ins>
    </w:p>
    <w:p w14:paraId="094F9268" w14:textId="77777777" w:rsidR="00447E84" w:rsidRDefault="00447E84" w:rsidP="00930D24">
      <w:pPr>
        <w:spacing w:line="360" w:lineRule="auto"/>
        <w:ind w:left="720" w:hanging="720"/>
        <w:jc w:val="both"/>
        <w:rPr>
          <w:ins w:id="160" w:author="Chris Warburton (NESO)" w:date="2025-05-15T11:42:00Z" w16du:dateUtc="2025-05-15T10:42:00Z"/>
          <w:rFonts w:ascii="Arial" w:hAnsi="Arial" w:cs="Arial"/>
          <w:sz w:val="22"/>
          <w:szCs w:val="22"/>
        </w:rPr>
      </w:pPr>
    </w:p>
    <w:p w14:paraId="3037C5D5" w14:textId="220DBB08" w:rsidR="00231D3B" w:rsidRDefault="00231D3B" w:rsidP="00231D3B">
      <w:pPr>
        <w:spacing w:line="360" w:lineRule="auto"/>
        <w:ind w:left="720"/>
        <w:jc w:val="both"/>
        <w:rPr>
          <w:ins w:id="161" w:author="Chris Warburton (NESO)" w:date="2025-05-15T11:43:00Z" w16du:dateUtc="2025-05-15T10:43:00Z"/>
          <w:rFonts w:ascii="Arial" w:hAnsi="Arial" w:cs="Arial"/>
          <w:b/>
          <w:i/>
          <w:sz w:val="22"/>
          <w:szCs w:val="22"/>
        </w:rPr>
      </w:pPr>
      <w:ins w:id="162" w:author="Chris Warburton (NESO)" w:date="2025-05-15T11:43:00Z" w16du:dateUtc="2025-05-15T10:43:00Z">
        <w:r w:rsidRPr="00F277E3">
          <w:rPr>
            <w:rFonts w:ascii="Arial" w:hAnsi="Arial" w:cs="Arial"/>
            <w:b/>
            <w:i/>
            <w:sz w:val="22"/>
            <w:szCs w:val="22"/>
          </w:rPr>
          <w:t xml:space="preserve">Cancellation Charge = </w:t>
        </w:r>
      </w:ins>
      <w:ins w:id="163" w:author="Chris Warburton (NESO)" w:date="2025-05-21T21:14:00Z" w16du:dateUtc="2025-05-21T20:14:00Z">
        <w:r w:rsidR="007C036D" w:rsidRPr="000C49D3">
          <w:rPr>
            <w:rFonts w:ascii="Arial" w:hAnsi="Arial" w:cs="Arial"/>
            <w:b/>
            <w:i/>
            <w:sz w:val="22"/>
            <w:szCs w:val="22"/>
            <w:highlight w:val="yellow"/>
            <w:rPrChange w:id="164" w:author="Chris Warburton (NESO)" w:date="2025-05-23T06:11:00Z" w16du:dateUtc="2025-05-23T05:11:00Z">
              <w:rPr>
                <w:rFonts w:ascii="Arial" w:hAnsi="Arial" w:cs="Arial"/>
                <w:b/>
                <w:i/>
                <w:sz w:val="22"/>
                <w:szCs w:val="22"/>
              </w:rPr>
            </w:rPrChange>
          </w:rPr>
          <w:t>C</w:t>
        </w:r>
      </w:ins>
      <w:ins w:id="165" w:author="Chris Warburton (NESO)" w:date="2025-05-22T11:34:00Z" w16du:dateUtc="2025-05-22T10:34:00Z">
        <w:r w:rsidR="00C02AAB" w:rsidRPr="000C49D3">
          <w:rPr>
            <w:rFonts w:ascii="Arial" w:hAnsi="Arial" w:cs="Arial"/>
            <w:b/>
            <w:i/>
            <w:sz w:val="22"/>
            <w:szCs w:val="22"/>
            <w:highlight w:val="yellow"/>
            <w:rPrChange w:id="166" w:author="Chris Warburton (NESO)" w:date="2025-05-23T06:11:00Z" w16du:dateUtc="2025-05-23T05:11:00Z">
              <w:rPr>
                <w:rFonts w:ascii="Arial" w:hAnsi="Arial" w:cs="Arial"/>
                <w:b/>
                <w:i/>
                <w:sz w:val="22"/>
                <w:szCs w:val="22"/>
              </w:rPr>
            </w:rPrChange>
          </w:rPr>
          <w:t>ancellation Charge (</w:t>
        </w:r>
        <w:r w:rsidR="006004D9" w:rsidRPr="000C49D3">
          <w:rPr>
            <w:rFonts w:ascii="Arial" w:hAnsi="Arial" w:cs="Arial"/>
            <w:b/>
            <w:i/>
            <w:sz w:val="22"/>
            <w:szCs w:val="22"/>
            <w:highlight w:val="yellow"/>
            <w:rPrChange w:id="167" w:author="Chris Warburton (NESO)" w:date="2025-05-23T06:11:00Z" w16du:dateUtc="2025-05-23T05:11:00Z">
              <w:rPr>
                <w:rFonts w:ascii="Arial" w:hAnsi="Arial" w:cs="Arial"/>
                <w:b/>
                <w:i/>
                <w:sz w:val="22"/>
                <w:szCs w:val="22"/>
              </w:rPr>
            </w:rPrChange>
          </w:rPr>
          <w:t>Attributable)</w:t>
        </w:r>
      </w:ins>
      <w:ins w:id="168" w:author="Chris Warburton (NESO)" w:date="2025-05-15T11:43:00Z" w16du:dateUtc="2025-05-15T10:43:00Z">
        <w:r w:rsidRPr="00F277E3">
          <w:rPr>
            <w:rFonts w:ascii="Arial" w:hAnsi="Arial" w:cs="Arial"/>
            <w:i/>
            <w:sz w:val="22"/>
            <w:szCs w:val="22"/>
          </w:rPr>
          <w:t xml:space="preserve"> </w:t>
        </w:r>
        <w:r>
          <w:rPr>
            <w:rFonts w:ascii="Arial" w:hAnsi="Arial" w:cs="Arial"/>
            <w:i/>
            <w:sz w:val="22"/>
            <w:szCs w:val="22"/>
          </w:rPr>
          <w:t xml:space="preserve">plus </w:t>
        </w:r>
        <w:r>
          <w:rPr>
            <w:rFonts w:ascii="Arial" w:hAnsi="Arial" w:cs="Arial"/>
            <w:b/>
            <w:i/>
            <w:sz w:val="22"/>
            <w:szCs w:val="22"/>
          </w:rPr>
          <w:t>Progression Commitment Fee</w:t>
        </w:r>
      </w:ins>
    </w:p>
    <w:p w14:paraId="02477B94" w14:textId="77777777" w:rsidR="00231D3B" w:rsidRDefault="00231D3B" w:rsidP="00447E84">
      <w:pPr>
        <w:spacing w:line="360" w:lineRule="auto"/>
        <w:ind w:left="720"/>
        <w:jc w:val="both"/>
        <w:rPr>
          <w:ins w:id="169" w:author="Chris Warburton (NESO)" w:date="2025-05-15T11:43:00Z" w16du:dateUtc="2025-05-15T10:43:00Z"/>
          <w:rFonts w:ascii="Arial" w:hAnsi="Arial" w:cs="Arial"/>
          <w:sz w:val="22"/>
          <w:szCs w:val="22"/>
        </w:rPr>
      </w:pPr>
    </w:p>
    <w:p w14:paraId="02D97EB6" w14:textId="5682BEEE" w:rsidR="00930D24" w:rsidRDefault="00531E99">
      <w:pPr>
        <w:spacing w:line="360" w:lineRule="auto"/>
        <w:ind w:left="720"/>
        <w:jc w:val="both"/>
        <w:rPr>
          <w:ins w:id="170" w:author="Chris Warburton (NESO)" w:date="2025-05-15T11:37:00Z" w16du:dateUtc="2025-05-15T10:37:00Z"/>
          <w:rFonts w:ascii="Arial" w:hAnsi="Arial" w:cs="Arial"/>
          <w:b/>
          <w:sz w:val="22"/>
          <w:szCs w:val="22"/>
        </w:rPr>
        <w:pPrChange w:id="171" w:author="Chris Warburton (NESO)" w:date="2025-05-15T11:42:00Z" w16du:dateUtc="2025-05-15T10:42:00Z">
          <w:pPr>
            <w:spacing w:line="360" w:lineRule="auto"/>
            <w:ind w:left="720" w:hanging="720"/>
            <w:jc w:val="both"/>
          </w:pPr>
        </w:pPrChange>
      </w:pPr>
      <w:ins w:id="172" w:author="Chris Warburton (NESO)" w:date="2025-05-15T11:49:00Z" w16du:dateUtc="2025-05-15T10:49:00Z">
        <w:r>
          <w:rPr>
            <w:rFonts w:ascii="Arial" w:hAnsi="Arial" w:cs="Arial"/>
            <w:sz w:val="22"/>
            <w:szCs w:val="22"/>
          </w:rPr>
          <w:t xml:space="preserve">where </w:t>
        </w:r>
      </w:ins>
      <w:ins w:id="173" w:author="Chris Warburton (NESO)" w:date="2025-05-22T11:34:00Z" w16du:dateUtc="2025-05-22T10:34:00Z">
        <w:r w:rsidR="006004D9" w:rsidRPr="000C49D3">
          <w:rPr>
            <w:rFonts w:ascii="Arial" w:hAnsi="Arial" w:cs="Arial"/>
            <w:b/>
            <w:i/>
            <w:sz w:val="22"/>
            <w:szCs w:val="22"/>
            <w:highlight w:val="yellow"/>
            <w:rPrChange w:id="174" w:author="Chris Warburton (NESO)" w:date="2025-05-23T06:11:00Z" w16du:dateUtc="2025-05-23T05:11:00Z">
              <w:rPr>
                <w:rFonts w:ascii="Arial" w:hAnsi="Arial" w:cs="Arial"/>
                <w:b/>
                <w:i/>
                <w:sz w:val="22"/>
                <w:szCs w:val="22"/>
              </w:rPr>
            </w:rPrChange>
          </w:rPr>
          <w:t>Cancellation Charge (Attributable)</w:t>
        </w:r>
      </w:ins>
      <w:ins w:id="175" w:author="Chris Warburton (NESO)" w:date="2025-05-15T11:49:00Z" w16du:dateUtc="2025-05-15T10:49:00Z">
        <w:r>
          <w:rPr>
            <w:rFonts w:ascii="Arial" w:hAnsi="Arial" w:cs="Arial"/>
            <w:bCs/>
            <w:iCs/>
            <w:sz w:val="22"/>
            <w:szCs w:val="22"/>
          </w:rPr>
          <w:t xml:space="preserve"> is </w:t>
        </w:r>
      </w:ins>
      <w:ins w:id="176" w:author="Chris Warburton (NESO)" w:date="2025-05-15T11:50:00Z" w16du:dateUtc="2025-05-15T10:50:00Z">
        <w:r>
          <w:rPr>
            <w:rFonts w:ascii="Arial" w:hAnsi="Arial" w:cs="Arial"/>
            <w:sz w:val="22"/>
            <w:szCs w:val="22"/>
          </w:rPr>
          <w:t xml:space="preserve">the amount </w:t>
        </w:r>
        <w:r w:rsidR="00A26B3D">
          <w:rPr>
            <w:rFonts w:ascii="Arial" w:hAnsi="Arial" w:cs="Arial"/>
            <w:sz w:val="22"/>
            <w:szCs w:val="22"/>
          </w:rPr>
          <w:t xml:space="preserve">calculated </w:t>
        </w:r>
      </w:ins>
      <w:ins w:id="177" w:author="Chris Warburton (NESO)" w:date="2025-05-15T12:31:00Z" w16du:dateUtc="2025-05-15T11:31:00Z">
        <w:r w:rsidR="00E04431">
          <w:rPr>
            <w:rFonts w:ascii="Arial" w:hAnsi="Arial" w:cs="Arial"/>
            <w:sz w:val="22"/>
            <w:szCs w:val="22"/>
          </w:rPr>
          <w:t>using the formula in P</w:t>
        </w:r>
      </w:ins>
      <w:ins w:id="178" w:author="Chris Warburton (NESO)" w:date="2025-05-15T11:50:00Z" w16du:dateUtc="2025-05-15T10:50:00Z">
        <w:r w:rsidR="00A26B3D">
          <w:rPr>
            <w:rFonts w:ascii="Arial" w:hAnsi="Arial" w:cs="Arial"/>
            <w:sz w:val="22"/>
            <w:szCs w:val="22"/>
          </w:rPr>
          <w:t>aragraph 3.</w:t>
        </w:r>
      </w:ins>
      <w:ins w:id="179" w:author="Chris Warburton (NESO)" w:date="2025-05-15T11:54:00Z" w16du:dateUtc="2025-05-15T10:54:00Z">
        <w:r w:rsidR="004E5991">
          <w:rPr>
            <w:rFonts w:ascii="Arial" w:hAnsi="Arial" w:cs="Arial"/>
            <w:sz w:val="22"/>
            <w:szCs w:val="22"/>
          </w:rPr>
          <w:t>9</w:t>
        </w:r>
      </w:ins>
      <w:ins w:id="180" w:author="Chris Warburton (NESO)" w:date="2025-05-15T11:50:00Z" w16du:dateUtc="2025-05-15T10:50:00Z">
        <w:r w:rsidR="00A26B3D">
          <w:rPr>
            <w:rFonts w:ascii="Arial" w:hAnsi="Arial" w:cs="Arial"/>
            <w:sz w:val="22"/>
            <w:szCs w:val="22"/>
          </w:rPr>
          <w:t>.</w:t>
        </w:r>
      </w:ins>
    </w:p>
    <w:p w14:paraId="6CDECAAE" w14:textId="77777777" w:rsidR="00930D24" w:rsidRDefault="00930D24" w:rsidP="00930D24">
      <w:pPr>
        <w:spacing w:line="360" w:lineRule="auto"/>
        <w:ind w:left="720" w:hanging="720"/>
        <w:jc w:val="both"/>
        <w:rPr>
          <w:ins w:id="181" w:author="Chris Warburton (NESO)" w:date="2025-05-15T11:37:00Z" w16du:dateUtc="2025-05-15T10:37:00Z"/>
          <w:rFonts w:ascii="Arial" w:hAnsi="Arial" w:cs="Arial"/>
          <w:b/>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52C4F0BE"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reduced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Charging Date</w:t>
      </w:r>
      <w:ins w:id="182" w:author="Chris Warburton (NESO)" w:date="2025-05-15T11:51:00Z" w16du:dateUtc="2025-05-15T10:51:00Z">
        <w:r w:rsidR="00F1623D">
          <w:rPr>
            <w:rFonts w:ascii="Arial" w:hAnsi="Arial" w:cs="Arial"/>
            <w:b/>
            <w:sz w:val="22"/>
            <w:szCs w:val="22"/>
          </w:rPr>
          <w:t>,</w:t>
        </w:r>
      </w:ins>
      <w:ins w:id="183" w:author="Chris Warburton (NESO)" w:date="2025-05-12T12:13:00Z" w16du:dateUtc="2025-05-12T11:13:00Z">
        <w:r w:rsidR="002C0279" w:rsidRPr="00030187">
          <w:rPr>
            <w:rFonts w:ascii="Arial" w:hAnsi="Arial" w:cs="Arial"/>
            <w:b/>
            <w:sz w:val="22"/>
            <w:szCs w:val="22"/>
          </w:rPr>
          <w:t xml:space="preserve"> </w:t>
        </w:r>
      </w:ins>
      <w:ins w:id="184" w:author="Chris Warburton (NESO)" w:date="2025-05-16T10:36:00Z" w16du:dateUtc="2025-05-16T09:36:00Z">
        <w:r w:rsidR="00D671C2">
          <w:rPr>
            <w:rFonts w:ascii="Arial" w:hAnsi="Arial" w:cs="Arial"/>
            <w:bCs/>
            <w:sz w:val="22"/>
            <w:szCs w:val="22"/>
          </w:rPr>
          <w:t>before</w:t>
        </w:r>
      </w:ins>
      <w:ins w:id="185" w:author="Chris Warburton (NESO)" w:date="2025-05-12T12:13:00Z" w16du:dateUtc="2025-05-12T11:13:00Z">
        <w:r w:rsidR="00617D2E">
          <w:rPr>
            <w:rFonts w:ascii="Arial" w:hAnsi="Arial" w:cs="Arial"/>
            <w:bCs/>
            <w:sz w:val="22"/>
            <w:szCs w:val="22"/>
          </w:rPr>
          <w:t xml:space="preserve"> the </w:t>
        </w:r>
        <w:r w:rsidR="00617D2E" w:rsidRPr="13B79377">
          <w:rPr>
            <w:rFonts w:ascii="Arial" w:hAnsi="Arial" w:cs="Arial"/>
            <w:b/>
            <w:sz w:val="22"/>
            <w:szCs w:val="22"/>
            <w:rPrChange w:id="186" w:author="Angela Quinn (NESO)" w:date="2025-05-13T11:47:00Z" w16du:dateUtc="2025-05-13T10:47:00Z">
              <w:rPr>
                <w:rFonts w:ascii="Arial" w:hAnsi="Arial" w:cs="Arial"/>
                <w:bCs/>
                <w:sz w:val="22"/>
                <w:szCs w:val="22"/>
              </w:rPr>
            </w:rPrChange>
          </w:rPr>
          <w:t>PCF Activation Date</w:t>
        </w:r>
        <w:r w:rsidR="00617D2E">
          <w:rPr>
            <w:rFonts w:ascii="Arial" w:hAnsi="Arial" w:cs="Arial"/>
            <w:bCs/>
            <w:sz w:val="22"/>
            <w:szCs w:val="22"/>
          </w:rPr>
          <w:t xml:space="preserve"> </w:t>
        </w:r>
      </w:ins>
      <w:ins w:id="187" w:author="Chris Warburton (NESO)" w:date="2025-05-15T20:47:00Z" w16du:dateUtc="2025-05-15T19:47:00Z">
        <w:r w:rsidR="00107D3A">
          <w:rPr>
            <w:rFonts w:ascii="Arial" w:hAnsi="Arial" w:cs="Arial"/>
            <w:bCs/>
            <w:sz w:val="22"/>
            <w:szCs w:val="22"/>
          </w:rPr>
          <w:t xml:space="preserve">or where </w:t>
        </w:r>
        <w:r w:rsidR="00107D3A">
          <w:rPr>
            <w:rFonts w:ascii="Arial" w:hAnsi="Arial" w:cs="Arial"/>
            <w:b/>
            <w:sz w:val="22"/>
            <w:szCs w:val="22"/>
          </w:rPr>
          <w:t xml:space="preserve">the PCF Activation Date </w:t>
        </w:r>
      </w:ins>
      <w:ins w:id="188" w:author="Chris Warburton (NESO)" w:date="2025-05-15T11:51:00Z" w16du:dateUtc="2025-05-15T10:51:00Z">
        <w:r w:rsidR="00F1623D">
          <w:rPr>
            <w:rFonts w:ascii="Arial" w:hAnsi="Arial" w:cs="Arial"/>
            <w:bCs/>
            <w:sz w:val="22"/>
            <w:szCs w:val="22"/>
          </w:rPr>
          <w:t>has not been set,</w:t>
        </w:r>
      </w:ins>
      <w:r w:rsidR="002C0279" w:rsidRPr="00030187">
        <w:rPr>
          <w:rFonts w:ascii="Arial" w:hAnsi="Arial" w:cs="Arial"/>
          <w:b/>
          <w:sz w:val="22"/>
          <w:szCs w:val="22"/>
        </w:rPr>
        <w:t xml:space="preserv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 xml:space="preserve">Cancellation Charge </w:t>
      </w:r>
      <w:proofErr w:type="spellStart"/>
      <w:r>
        <w:rPr>
          <w:rFonts w:ascii="Arial" w:hAnsi="Arial" w:cs="Arial"/>
          <w:i/>
          <w:sz w:val="22"/>
          <w:szCs w:val="22"/>
        </w:rPr>
        <w:t>Profile</w:t>
      </w:r>
      <w:r w:rsidR="00512253" w:rsidRPr="009B33DC">
        <w:rPr>
          <w:rFonts w:ascii="Arial" w:hAnsi="Arial" w:cs="Arial"/>
          <w:i/>
          <w:sz w:val="22"/>
          <w:szCs w:val="22"/>
          <w:vertAlign w:val="subscript"/>
        </w:rPr>
        <w:t>t</w:t>
      </w:r>
      <w:proofErr w:type="spellEnd"/>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lastRenderedPageBreak/>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w:t>
      </w:r>
      <w:proofErr w:type="spellStart"/>
      <w:r w:rsidR="001925EA">
        <w:rPr>
          <w:rFonts w:ascii="Arial" w:hAnsi="Arial" w:cs="Arial"/>
          <w:i/>
          <w:sz w:val="22"/>
          <w:szCs w:val="22"/>
        </w:rPr>
        <w:t>Profile</w:t>
      </w:r>
      <w:r w:rsidR="00512253" w:rsidRPr="0091776A">
        <w:rPr>
          <w:rFonts w:ascii="Arial" w:hAnsi="Arial" w:cs="Arial"/>
          <w:i/>
          <w:sz w:val="22"/>
          <w:szCs w:val="22"/>
          <w:vertAlign w:val="subscript"/>
        </w:rPr>
        <w:t>t</w:t>
      </w:r>
      <w:proofErr w:type="spellEnd"/>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F94B9E" w:rsidRDefault="0088661B" w:rsidP="0088661B">
      <w:pPr>
        <w:numPr>
          <w:ilvl w:val="1"/>
          <w:numId w:val="2"/>
        </w:numPr>
        <w:tabs>
          <w:tab w:val="num" w:pos="1701"/>
        </w:tabs>
        <w:ind w:left="1701" w:hanging="425"/>
        <w:jc w:val="both"/>
        <w:rPr>
          <w:ins w:id="189" w:author="Chris Warburton (NESO)" w:date="2025-05-07T20:08:00Z" w16du:dateUtc="2025-05-07T19:08:00Z"/>
          <w:rFonts w:ascii="Arial" w:hAnsi="Arial" w:cs="Arial"/>
          <w:i/>
          <w:sz w:val="22"/>
          <w:szCs w:val="22"/>
          <w:rPrChange w:id="190" w:author="Chris Warburton (NESO)" w:date="2025-05-07T20:08:00Z" w16du:dateUtc="2025-05-07T19:08:00Z">
            <w:rPr>
              <w:ins w:id="191" w:author="Chris Warburton (NESO)" w:date="2025-05-07T20:08:00Z" w16du:dateUtc="2025-05-07T19:08:00Z"/>
              <w:rFonts w:ascii="Arial" w:hAnsi="Arial" w:cs="Arial"/>
              <w:i/>
              <w:sz w:val="22"/>
              <w:szCs w:val="22"/>
              <w:lang w:val="fr-FR"/>
            </w:rPr>
          </w:rPrChange>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34983581" w14:textId="77777777" w:rsidR="00F94B9E" w:rsidRDefault="00F94B9E" w:rsidP="00F94B9E">
      <w:pPr>
        <w:tabs>
          <w:tab w:val="num" w:pos="2823"/>
        </w:tabs>
        <w:jc w:val="both"/>
        <w:rPr>
          <w:ins w:id="192" w:author="Chris Warburton (NESO)" w:date="2025-05-07T20:08:00Z" w16du:dateUtc="2025-05-07T19:08:00Z"/>
          <w:rFonts w:ascii="Arial" w:hAnsi="Arial" w:cs="Arial"/>
          <w:i/>
          <w:sz w:val="22"/>
          <w:szCs w:val="22"/>
          <w:lang w:val="fr-FR"/>
        </w:rPr>
      </w:pPr>
    </w:p>
    <w:p w14:paraId="7D78621D" w14:textId="0D20727A" w:rsidR="00A11A44" w:rsidRDefault="00A11A44" w:rsidP="00A11A44">
      <w:pPr>
        <w:spacing w:line="360" w:lineRule="auto"/>
        <w:ind w:left="720" w:hanging="720"/>
        <w:jc w:val="both"/>
        <w:rPr>
          <w:ins w:id="193" w:author="Chris Warburton (NESO)" w:date="2025-05-15T11:52:00Z" w16du:dateUtc="2025-05-15T10:52:00Z"/>
          <w:rFonts w:ascii="Arial" w:hAnsi="Arial" w:cs="Arial"/>
          <w:sz w:val="22"/>
          <w:szCs w:val="22"/>
        </w:rPr>
      </w:pPr>
      <w:ins w:id="194" w:author="Chris Warburton (NESO)" w:date="2025-05-15T11:52:00Z" w16du:dateUtc="2025-05-15T10:52:00Z">
        <w:r>
          <w:rPr>
            <w:rFonts w:ascii="Arial" w:hAnsi="Arial" w:cs="Arial"/>
            <w:b/>
            <w:sz w:val="22"/>
            <w:szCs w:val="22"/>
          </w:rPr>
          <w:t>3.10A</w:t>
        </w:r>
        <w:r>
          <w:rPr>
            <w:rFonts w:ascii="Arial" w:hAnsi="Arial" w:cs="Arial"/>
            <w:b/>
            <w:sz w:val="22"/>
            <w:szCs w:val="22"/>
          </w:rPr>
          <w:tab/>
        </w:r>
        <w:r>
          <w:rPr>
            <w:rFonts w:ascii="Arial" w:hAnsi="Arial" w:cs="Arial"/>
            <w:bCs/>
            <w:sz w:val="22"/>
            <w:szCs w:val="22"/>
          </w:rPr>
          <w:t xml:space="preserve">From the </w:t>
        </w:r>
        <w:r>
          <w:rPr>
            <w:rFonts w:ascii="Arial" w:hAnsi="Arial" w:cs="Arial"/>
            <w:b/>
            <w:sz w:val="22"/>
            <w:szCs w:val="22"/>
          </w:rPr>
          <w:t xml:space="preserve">PCF Activation </w:t>
        </w:r>
        <w:r w:rsidRPr="003F35ED">
          <w:rPr>
            <w:rFonts w:ascii="Arial" w:hAnsi="Arial" w:cs="Arial"/>
            <w:b/>
            <w:sz w:val="22"/>
            <w:szCs w:val="22"/>
          </w:rPr>
          <w:t>Date</w:t>
        </w:r>
        <w:r>
          <w:rPr>
            <w:rFonts w:ascii="Arial" w:hAnsi="Arial" w:cs="Arial"/>
            <w:bCs/>
            <w:sz w:val="22"/>
            <w:szCs w:val="22"/>
          </w:rPr>
          <w:t>, w</w:t>
        </w:r>
      </w:ins>
      <w:ins w:id="195" w:author="Chris Warburton (NESO)" w:date="2025-05-15T11:53:00Z" w16du:dateUtc="2025-05-15T10:53:00Z">
        <w:r>
          <w:rPr>
            <w:rFonts w:ascii="Arial" w:hAnsi="Arial" w:cs="Arial"/>
            <w:bCs/>
            <w:sz w:val="22"/>
            <w:szCs w:val="22"/>
          </w:rPr>
          <w:t>here</w:t>
        </w:r>
      </w:ins>
      <w:ins w:id="196" w:author="Chris Warburton (NESO)" w:date="2025-05-15T11:52:00Z" w16du:dateUtc="2025-05-15T10:52:00Z">
        <w:r w:rsidRPr="00030187">
          <w:rPr>
            <w:rFonts w:ascii="Arial" w:hAnsi="Arial" w:cs="Arial"/>
            <w:sz w:val="22"/>
            <w:szCs w:val="22"/>
          </w:rPr>
          <w:t xml:space="preserve"> </w:t>
        </w:r>
      </w:ins>
      <w:ins w:id="197" w:author="Chris Warburton (NESO)" w:date="2025-05-15T11:53:00Z" w16du:dateUtc="2025-05-15T10:53:00Z">
        <w:r w:rsidRPr="00030187">
          <w:rPr>
            <w:rFonts w:ascii="Arial" w:hAnsi="Arial" w:cs="Arial"/>
            <w:sz w:val="22"/>
            <w:szCs w:val="22"/>
          </w:rPr>
          <w:t xml:space="preserve">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ins>
      <w:ins w:id="198" w:author="Chris Warburton (NESO)" w:date="2025-05-23T05:21:00Z" w16du:dateUtc="2025-05-23T04:21:00Z">
        <w:r w:rsidR="00983CA1">
          <w:rPr>
            <w:rFonts w:ascii="Arial" w:hAnsi="Arial" w:cs="Arial"/>
            <w:b/>
            <w:sz w:val="22"/>
            <w:szCs w:val="22"/>
          </w:rPr>
          <w:t xml:space="preserve"> </w:t>
        </w:r>
        <w:r w:rsidR="00983CA1" w:rsidRPr="000C49D3">
          <w:rPr>
            <w:rFonts w:ascii="Arial" w:hAnsi="Arial" w:cs="Arial"/>
            <w:bCs/>
            <w:sz w:val="22"/>
            <w:szCs w:val="22"/>
            <w:highlight w:val="yellow"/>
            <w:rPrChange w:id="199" w:author="Chris Warburton (NESO)" w:date="2025-05-23T06:11:00Z" w16du:dateUtc="2025-05-23T05:11:00Z">
              <w:rPr>
                <w:rFonts w:ascii="Arial" w:hAnsi="Arial" w:cs="Arial"/>
                <w:b/>
                <w:sz w:val="22"/>
                <w:szCs w:val="22"/>
              </w:rPr>
            </w:rPrChange>
          </w:rPr>
          <w:t>or</w:t>
        </w:r>
      </w:ins>
      <w:ins w:id="200" w:author="Chris Warburton (NESO)" w:date="2025-05-15T11:53:00Z" w16du:dateUtc="2025-05-15T10:53:00Z">
        <w:r w:rsidRPr="00030187">
          <w:rPr>
            <w:rFonts w:ascii="Arial" w:hAnsi="Arial" w:cs="Arial"/>
            <w:sz w:val="22"/>
            <w:szCs w:val="22"/>
          </w:rPr>
          <w:t xml:space="preserve"> </w:t>
        </w:r>
        <w:r w:rsidRPr="00030187">
          <w:rPr>
            <w:rFonts w:ascii="Arial" w:hAnsi="Arial" w:cs="Arial"/>
            <w:b/>
            <w:sz w:val="22"/>
            <w:szCs w:val="22"/>
          </w:rPr>
          <w:t xml:space="preserve">Developer Capacity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 xml:space="preserve">is reduced </w:t>
        </w:r>
        <w:r w:rsidRPr="00030187">
          <w:rPr>
            <w:rFonts w:ascii="Arial" w:hAnsi="Arial" w:cs="Arial"/>
            <w:sz w:val="22"/>
            <w:szCs w:val="22"/>
          </w:rPr>
          <w:t xml:space="preserve">on or after the </w:t>
        </w:r>
        <w:r w:rsidRPr="00030187">
          <w:rPr>
            <w:rFonts w:ascii="Arial" w:hAnsi="Arial" w:cs="Arial"/>
            <w:b/>
            <w:sz w:val="22"/>
            <w:szCs w:val="22"/>
          </w:rPr>
          <w:t>Trigger Date</w:t>
        </w:r>
        <w:r w:rsidRPr="00030187">
          <w:rPr>
            <w:rFonts w:ascii="Arial" w:hAnsi="Arial" w:cs="Arial"/>
            <w:sz w:val="22"/>
            <w:szCs w:val="22"/>
          </w:rPr>
          <w:t xml:space="preserve"> </w:t>
        </w:r>
        <w:r>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Charging Date</w:t>
        </w:r>
        <w:r>
          <w:rPr>
            <w:rFonts w:ascii="Arial" w:hAnsi="Arial" w:cs="Arial"/>
            <w:b/>
            <w:sz w:val="22"/>
            <w:szCs w:val="22"/>
          </w:rPr>
          <w:t xml:space="preserve"> </w:t>
        </w:r>
        <w:r w:rsidRPr="00030187">
          <w:rPr>
            <w:rFonts w:ascii="Arial" w:hAnsi="Arial" w:cs="Arial"/>
            <w:sz w:val="22"/>
            <w:szCs w:val="22"/>
          </w:rPr>
          <w:t xml:space="preserve">a </w:t>
        </w:r>
        <w:r w:rsidRPr="00030187">
          <w:rPr>
            <w:rFonts w:ascii="Arial" w:hAnsi="Arial" w:cs="Arial"/>
            <w:b/>
            <w:sz w:val="22"/>
            <w:szCs w:val="22"/>
          </w:rPr>
          <w:t xml:space="preserve">User </w:t>
        </w:r>
        <w:r w:rsidRPr="00030187">
          <w:rPr>
            <w:rFonts w:ascii="Arial" w:hAnsi="Arial" w:cs="Arial"/>
            <w:sz w:val="22"/>
            <w:szCs w:val="22"/>
          </w:rPr>
          <w:t xml:space="preserve">shall pay the </w:t>
        </w:r>
        <w:r w:rsidRPr="00030187">
          <w:rPr>
            <w:rFonts w:ascii="Arial" w:hAnsi="Arial" w:cs="Arial"/>
            <w:b/>
            <w:sz w:val="22"/>
            <w:szCs w:val="22"/>
          </w:rPr>
          <w:t xml:space="preserve">Cancellation Charge </w:t>
        </w:r>
        <w:r w:rsidRPr="00030187">
          <w:rPr>
            <w:rFonts w:ascii="Arial" w:hAnsi="Arial" w:cs="Arial"/>
            <w:sz w:val="22"/>
            <w:szCs w:val="22"/>
          </w:rPr>
          <w:t xml:space="preserve">calculated </w:t>
        </w:r>
      </w:ins>
      <w:ins w:id="201" w:author="Chris Warburton (NESO)" w:date="2025-05-15T11:52:00Z" w16du:dateUtc="2025-05-15T10:52:00Z">
        <w:r>
          <w:rPr>
            <w:rFonts w:ascii="Arial" w:hAnsi="Arial" w:cs="Arial"/>
            <w:sz w:val="22"/>
            <w:szCs w:val="22"/>
          </w:rPr>
          <w:t>as:</w:t>
        </w:r>
      </w:ins>
    </w:p>
    <w:p w14:paraId="0E58F4B0" w14:textId="77777777" w:rsidR="00A11A44" w:rsidRDefault="00A11A44" w:rsidP="00A11A44">
      <w:pPr>
        <w:spacing w:line="360" w:lineRule="auto"/>
        <w:ind w:left="720" w:hanging="720"/>
        <w:jc w:val="both"/>
        <w:rPr>
          <w:ins w:id="202" w:author="Chris Warburton (NESO)" w:date="2025-05-15T11:52:00Z" w16du:dateUtc="2025-05-15T10:52:00Z"/>
          <w:rFonts w:ascii="Arial" w:hAnsi="Arial" w:cs="Arial"/>
          <w:sz w:val="22"/>
          <w:szCs w:val="22"/>
        </w:rPr>
      </w:pPr>
    </w:p>
    <w:p w14:paraId="05AFCB0C" w14:textId="6F1982D8" w:rsidR="00A11A44" w:rsidRDefault="00A11A44" w:rsidP="00A11A44">
      <w:pPr>
        <w:spacing w:line="360" w:lineRule="auto"/>
        <w:ind w:left="720"/>
        <w:jc w:val="both"/>
        <w:rPr>
          <w:ins w:id="203" w:author="Chris Warburton (NESO)" w:date="2025-05-15T11:52:00Z" w16du:dateUtc="2025-05-15T10:52:00Z"/>
          <w:rFonts w:ascii="Arial" w:hAnsi="Arial" w:cs="Arial"/>
          <w:b/>
          <w:i/>
          <w:sz w:val="22"/>
          <w:szCs w:val="22"/>
        </w:rPr>
      </w:pPr>
      <w:ins w:id="204" w:author="Chris Warburton (NESO)" w:date="2025-05-15T11:52:00Z" w16du:dateUtc="2025-05-15T10:52:00Z">
        <w:r w:rsidRPr="00F277E3">
          <w:rPr>
            <w:rFonts w:ascii="Arial" w:hAnsi="Arial" w:cs="Arial"/>
            <w:b/>
            <w:i/>
            <w:sz w:val="22"/>
            <w:szCs w:val="22"/>
          </w:rPr>
          <w:t xml:space="preserve">Cancellation Charge = </w:t>
        </w:r>
      </w:ins>
      <w:ins w:id="205" w:author="Chris Warburton (NESO)" w:date="2025-05-22T11:35:00Z" w16du:dateUtc="2025-05-22T10:35:00Z">
        <w:r w:rsidR="006004D9" w:rsidRPr="000C49D3">
          <w:rPr>
            <w:rFonts w:ascii="Arial" w:hAnsi="Arial" w:cs="Arial"/>
            <w:b/>
            <w:i/>
            <w:sz w:val="22"/>
            <w:szCs w:val="22"/>
            <w:highlight w:val="yellow"/>
            <w:rPrChange w:id="206" w:author="Chris Warburton (NESO)" w:date="2025-05-23T06:11:00Z" w16du:dateUtc="2025-05-23T05:11:00Z">
              <w:rPr>
                <w:rFonts w:ascii="Arial" w:hAnsi="Arial" w:cs="Arial"/>
                <w:b/>
                <w:i/>
                <w:sz w:val="22"/>
                <w:szCs w:val="22"/>
              </w:rPr>
            </w:rPrChange>
          </w:rPr>
          <w:t>Cancellation Charge (Attributable &amp; Wider)</w:t>
        </w:r>
      </w:ins>
      <w:ins w:id="207" w:author="Chris Warburton (NESO)" w:date="2025-05-15T11:52:00Z" w16du:dateUtc="2025-05-15T10:52:00Z">
        <w:r w:rsidRPr="00F277E3">
          <w:rPr>
            <w:rFonts w:ascii="Arial" w:hAnsi="Arial" w:cs="Arial"/>
            <w:i/>
            <w:sz w:val="22"/>
            <w:szCs w:val="22"/>
          </w:rPr>
          <w:t xml:space="preserve"> </w:t>
        </w:r>
        <w:r>
          <w:rPr>
            <w:rFonts w:ascii="Arial" w:hAnsi="Arial" w:cs="Arial"/>
            <w:i/>
            <w:sz w:val="22"/>
            <w:szCs w:val="22"/>
          </w:rPr>
          <w:t xml:space="preserve">plus </w:t>
        </w:r>
        <w:r>
          <w:rPr>
            <w:rFonts w:ascii="Arial" w:hAnsi="Arial" w:cs="Arial"/>
            <w:b/>
            <w:i/>
            <w:sz w:val="22"/>
            <w:szCs w:val="22"/>
          </w:rPr>
          <w:t>Progression Commitment Fee</w:t>
        </w:r>
      </w:ins>
    </w:p>
    <w:p w14:paraId="440D4D4C" w14:textId="77777777" w:rsidR="00A11A44" w:rsidRDefault="00A11A44" w:rsidP="00A11A44">
      <w:pPr>
        <w:spacing w:line="360" w:lineRule="auto"/>
        <w:ind w:left="720"/>
        <w:jc w:val="both"/>
        <w:rPr>
          <w:ins w:id="208" w:author="Chris Warburton (NESO)" w:date="2025-05-15T11:52:00Z" w16du:dateUtc="2025-05-15T10:52:00Z"/>
          <w:rFonts w:ascii="Arial" w:hAnsi="Arial" w:cs="Arial"/>
          <w:sz w:val="22"/>
          <w:szCs w:val="22"/>
        </w:rPr>
      </w:pPr>
    </w:p>
    <w:p w14:paraId="4D5B3074" w14:textId="7A68090E" w:rsidR="00A11A44" w:rsidRDefault="00A11A44" w:rsidP="00A11A44">
      <w:pPr>
        <w:spacing w:line="360" w:lineRule="auto"/>
        <w:ind w:left="720"/>
        <w:jc w:val="both"/>
        <w:rPr>
          <w:ins w:id="209" w:author="Chris Warburton (NESO)" w:date="2025-05-15T11:52:00Z" w16du:dateUtc="2025-05-15T10:52:00Z"/>
          <w:rFonts w:ascii="Arial" w:hAnsi="Arial" w:cs="Arial"/>
          <w:b/>
          <w:sz w:val="22"/>
          <w:szCs w:val="22"/>
        </w:rPr>
      </w:pPr>
      <w:ins w:id="210" w:author="Chris Warburton (NESO)" w:date="2025-05-15T11:52:00Z" w16du:dateUtc="2025-05-15T10:52:00Z">
        <w:r>
          <w:rPr>
            <w:rFonts w:ascii="Arial" w:hAnsi="Arial" w:cs="Arial"/>
            <w:sz w:val="22"/>
            <w:szCs w:val="22"/>
          </w:rPr>
          <w:t xml:space="preserve">where </w:t>
        </w:r>
      </w:ins>
      <w:ins w:id="211" w:author="Chris Warburton (NESO)" w:date="2025-05-22T11:35:00Z" w16du:dateUtc="2025-05-22T10:35:00Z">
        <w:r w:rsidR="006004D9" w:rsidRPr="000C49D3">
          <w:rPr>
            <w:rFonts w:ascii="Arial" w:hAnsi="Arial" w:cs="Arial"/>
            <w:b/>
            <w:i/>
            <w:sz w:val="22"/>
            <w:szCs w:val="22"/>
            <w:highlight w:val="yellow"/>
            <w:rPrChange w:id="212" w:author="Chris Warburton (NESO)" w:date="2025-05-23T06:11:00Z" w16du:dateUtc="2025-05-23T05:11:00Z">
              <w:rPr>
                <w:rFonts w:ascii="Arial" w:hAnsi="Arial" w:cs="Arial"/>
                <w:b/>
                <w:i/>
                <w:sz w:val="22"/>
                <w:szCs w:val="22"/>
              </w:rPr>
            </w:rPrChange>
          </w:rPr>
          <w:t>Cancellation Charge (Attributable &amp; Wider)</w:t>
        </w:r>
      </w:ins>
      <w:ins w:id="213" w:author="Chris Warburton (NESO)" w:date="2025-05-15T11:52:00Z" w16du:dateUtc="2025-05-15T10:52:00Z">
        <w:r>
          <w:rPr>
            <w:rFonts w:ascii="Arial" w:hAnsi="Arial" w:cs="Arial"/>
            <w:bCs/>
            <w:iCs/>
            <w:sz w:val="22"/>
            <w:szCs w:val="22"/>
          </w:rPr>
          <w:t xml:space="preserve"> is </w:t>
        </w:r>
        <w:r>
          <w:rPr>
            <w:rFonts w:ascii="Arial" w:hAnsi="Arial" w:cs="Arial"/>
            <w:sz w:val="22"/>
            <w:szCs w:val="22"/>
          </w:rPr>
          <w:t xml:space="preserve">the amount calculated </w:t>
        </w:r>
      </w:ins>
      <w:ins w:id="214" w:author="Chris Warburton (NESO)" w:date="2025-05-15T12:31:00Z" w16du:dateUtc="2025-05-15T11:31:00Z">
        <w:r w:rsidR="00E04431">
          <w:rPr>
            <w:rFonts w:ascii="Arial" w:hAnsi="Arial" w:cs="Arial"/>
            <w:sz w:val="22"/>
            <w:szCs w:val="22"/>
          </w:rPr>
          <w:t>using the formula</w:t>
        </w:r>
      </w:ins>
      <w:ins w:id="215" w:author="Chris Warburton (NESO)" w:date="2025-05-22T09:03:00Z" w16du:dateUtc="2025-05-22T08:03:00Z">
        <w:r w:rsidR="003864B9">
          <w:rPr>
            <w:rFonts w:ascii="Arial" w:hAnsi="Arial" w:cs="Arial"/>
            <w:sz w:val="22"/>
            <w:szCs w:val="22"/>
          </w:rPr>
          <w:t xml:space="preserve"> set out</w:t>
        </w:r>
      </w:ins>
      <w:ins w:id="216" w:author="Chris Warburton (NESO)" w:date="2025-05-15T12:31:00Z" w16du:dateUtc="2025-05-15T11:31:00Z">
        <w:r w:rsidR="00E04431">
          <w:rPr>
            <w:rFonts w:ascii="Arial" w:hAnsi="Arial" w:cs="Arial"/>
            <w:sz w:val="22"/>
            <w:szCs w:val="22"/>
          </w:rPr>
          <w:t xml:space="preserve"> in</w:t>
        </w:r>
      </w:ins>
      <w:ins w:id="217" w:author="Chris Warburton (NESO)" w:date="2025-05-15T11:52:00Z" w16du:dateUtc="2025-05-15T10:52:00Z">
        <w:r>
          <w:rPr>
            <w:rFonts w:ascii="Arial" w:hAnsi="Arial" w:cs="Arial"/>
            <w:sz w:val="22"/>
            <w:szCs w:val="22"/>
          </w:rPr>
          <w:t xml:space="preserve"> </w:t>
        </w:r>
      </w:ins>
      <w:ins w:id="218" w:author="Chris Warburton (NESO)" w:date="2025-05-15T12:31:00Z" w16du:dateUtc="2025-05-15T11:31:00Z">
        <w:r w:rsidR="00E04431">
          <w:rPr>
            <w:rFonts w:ascii="Arial" w:hAnsi="Arial" w:cs="Arial"/>
            <w:sz w:val="22"/>
            <w:szCs w:val="22"/>
          </w:rPr>
          <w:t>P</w:t>
        </w:r>
      </w:ins>
      <w:ins w:id="219" w:author="Chris Warburton (NESO)" w:date="2025-05-15T11:52:00Z" w16du:dateUtc="2025-05-15T10:52:00Z">
        <w:r>
          <w:rPr>
            <w:rFonts w:ascii="Arial" w:hAnsi="Arial" w:cs="Arial"/>
            <w:sz w:val="22"/>
            <w:szCs w:val="22"/>
          </w:rPr>
          <w:t>aragraph 3.</w:t>
        </w:r>
      </w:ins>
      <w:ins w:id="220" w:author="Chris Warburton (NESO)" w:date="2025-05-15T11:54:00Z" w16du:dateUtc="2025-05-15T10:54:00Z">
        <w:r w:rsidR="004E5991">
          <w:rPr>
            <w:rFonts w:ascii="Arial" w:hAnsi="Arial" w:cs="Arial"/>
            <w:sz w:val="22"/>
            <w:szCs w:val="22"/>
          </w:rPr>
          <w:t>10</w:t>
        </w:r>
      </w:ins>
      <w:ins w:id="221" w:author="Chris Warburton (NESO)" w:date="2025-05-15T11:52:00Z" w16du:dateUtc="2025-05-15T10:52:00Z">
        <w:r>
          <w:rPr>
            <w:rFonts w:ascii="Arial" w:hAnsi="Arial" w:cs="Arial"/>
            <w:sz w:val="22"/>
            <w:szCs w:val="22"/>
          </w:rPr>
          <w:t>.</w:t>
        </w:r>
      </w:ins>
    </w:p>
    <w:p w14:paraId="5B85D235" w14:textId="77777777" w:rsidR="00A11A44" w:rsidRDefault="00A11A44">
      <w:pPr>
        <w:spacing w:line="360" w:lineRule="auto"/>
        <w:ind w:left="720"/>
        <w:jc w:val="both"/>
        <w:rPr>
          <w:ins w:id="222" w:author="Chris Warburton (NESO)" w:date="2025-05-15T11:52:00Z" w16du:dateUtc="2025-05-15T10:52:00Z"/>
          <w:rFonts w:ascii="Arial" w:hAnsi="Arial" w:cs="Arial"/>
          <w:sz w:val="22"/>
          <w:szCs w:val="22"/>
        </w:rPr>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77777777"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77777777" w:rsidR="00892EF0"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w:t>
      </w:r>
      <w:proofErr w:type="spellStart"/>
      <w:r w:rsidR="00C02989">
        <w:rPr>
          <w:rFonts w:ascii="Arial" w:hAnsi="Arial" w:cs="Arial"/>
          <w:i/>
          <w:sz w:val="22"/>
          <w:szCs w:val="22"/>
        </w:rPr>
        <w:t>Profile</w:t>
      </w:r>
      <w:r w:rsidR="00892EF0" w:rsidRPr="00030187">
        <w:rPr>
          <w:rFonts w:ascii="Arial" w:hAnsi="Arial" w:cs="Arial"/>
          <w:i/>
          <w:sz w:val="22"/>
          <w:szCs w:val="22"/>
          <w:vertAlign w:val="subscript"/>
        </w:rPr>
        <w:t>t</w:t>
      </w:r>
      <w:proofErr w:type="spellEnd"/>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 xml:space="preserve">the </w:t>
      </w:r>
      <w:proofErr w:type="spellStart"/>
      <w:r w:rsidRPr="009A1689">
        <w:rPr>
          <w:rFonts w:ascii="Arial" w:hAnsi="Arial" w:cs="Arial"/>
          <w:i/>
          <w:sz w:val="22"/>
          <w:szCs w:val="22"/>
          <w:lang w:val="fr-FR"/>
        </w:rPr>
        <w:t>period</w:t>
      </w:r>
      <w:proofErr w:type="spellEnd"/>
      <w:r w:rsidRPr="009A1689">
        <w:rPr>
          <w:rFonts w:ascii="Arial" w:hAnsi="Arial" w:cs="Arial"/>
          <w:i/>
          <w:sz w:val="22"/>
          <w:szCs w:val="22"/>
          <w:lang w:val="fr-FR"/>
        </w:rPr>
        <w:t xml:space="preserve"> of 20 Business Days (inclusive) </w:t>
      </w:r>
      <w:proofErr w:type="spellStart"/>
      <w:r w:rsidRPr="009A1689">
        <w:rPr>
          <w:rFonts w:ascii="Arial" w:hAnsi="Arial" w:cs="Arial"/>
          <w:i/>
          <w:sz w:val="22"/>
          <w:szCs w:val="22"/>
          <w:lang w:val="fr-FR"/>
        </w:rPr>
        <w:t>from</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day</w:t>
      </w:r>
      <w:proofErr w:type="spellEnd"/>
      <w:r w:rsidRPr="009A1689">
        <w:rPr>
          <w:rFonts w:ascii="Arial" w:hAnsi="Arial" w:cs="Arial"/>
          <w:i/>
          <w:sz w:val="22"/>
          <w:szCs w:val="22"/>
          <w:lang w:val="fr-FR"/>
        </w:rPr>
        <w:t xml:space="preserve"> on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having</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exhausted</w:t>
      </w:r>
      <w:proofErr w:type="spellEnd"/>
      <w:r w:rsidRPr="009A1689">
        <w:rPr>
          <w:rFonts w:ascii="Arial" w:hAnsi="Arial" w:cs="Arial"/>
          <w:i/>
          <w:sz w:val="22"/>
          <w:szCs w:val="22"/>
          <w:lang w:val="fr-FR"/>
        </w:rPr>
        <w:t xml:space="preserve"> all </w:t>
      </w:r>
      <w:proofErr w:type="spellStart"/>
      <w:r w:rsidRPr="009A1689">
        <w:rPr>
          <w:rFonts w:ascii="Arial" w:hAnsi="Arial" w:cs="Arial"/>
          <w:i/>
          <w:sz w:val="22"/>
          <w:szCs w:val="22"/>
          <w:lang w:val="fr-FR"/>
        </w:rPr>
        <w:t>appeals</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Judicial</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Review</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proceedings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against</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Authority’s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decision</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approve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are </w:t>
      </w:r>
      <w:proofErr w:type="spellStart"/>
      <w:r w:rsidRPr="009A1689">
        <w:rPr>
          <w:rFonts w:ascii="Arial" w:hAnsi="Arial" w:cs="Arial"/>
          <w:i/>
          <w:sz w:val="22"/>
          <w:szCs w:val="22"/>
          <w:lang w:val="fr-FR"/>
        </w:rPr>
        <w:t>concluded</w:t>
      </w:r>
      <w:proofErr w:type="spellEnd"/>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 xml:space="preserve">The « CMP213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 </w:t>
      </w:r>
      <w:proofErr w:type="spellStart"/>
      <w:r w:rsidRPr="009A1689">
        <w:rPr>
          <w:rFonts w:ascii="Arial" w:hAnsi="Arial" w:cs="Arial"/>
          <w:i/>
          <w:sz w:val="22"/>
          <w:szCs w:val="22"/>
          <w:lang w:val="fr-FR"/>
        </w:rPr>
        <w:t>means</w:t>
      </w:r>
      <w:proofErr w:type="spellEnd"/>
      <w:r w:rsidRPr="009A1689">
        <w:rPr>
          <w:rFonts w:ascii="Arial" w:hAnsi="Arial" w:cs="Arial"/>
          <w:i/>
          <w:sz w:val="22"/>
          <w:szCs w:val="22"/>
          <w:lang w:val="fr-FR"/>
        </w:rPr>
        <w:t xml:space="preserve"> the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in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w:t>
      </w:r>
      <w:proofErr w:type="spellStart"/>
      <w:r w:rsidRPr="009A1689">
        <w:rPr>
          <w:rFonts w:ascii="Arial" w:hAnsi="Arial" w:cs="Arial"/>
          <w:i/>
          <w:sz w:val="22"/>
          <w:szCs w:val="22"/>
          <w:lang w:val="fr-FR"/>
        </w:rPr>
        <w:t>is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directed</w:t>
      </w:r>
      <w:proofErr w:type="spellEnd"/>
      <w:r w:rsidRPr="009A1689">
        <w:rPr>
          <w:rFonts w:ascii="Arial" w:hAnsi="Arial" w:cs="Arial"/>
          <w:i/>
          <w:sz w:val="22"/>
          <w:szCs w:val="22"/>
          <w:lang w:val="fr-FR"/>
        </w:rPr>
        <w:t xml:space="preserve"> by the </w:t>
      </w:r>
      <w:proofErr w:type="spellStart"/>
      <w:r w:rsidRPr="009A1689">
        <w:rPr>
          <w:rFonts w:ascii="Arial" w:hAnsi="Arial" w:cs="Arial"/>
          <w:i/>
          <w:sz w:val="22"/>
          <w:szCs w:val="22"/>
          <w:lang w:val="fr-FR"/>
        </w:rPr>
        <w:t>Authority</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take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effect</w:t>
      </w:r>
      <w:proofErr w:type="spellEnd"/>
      <w:r w:rsidRPr="009A1689">
        <w:rPr>
          <w:rFonts w:ascii="Arial" w:hAnsi="Arial" w:cs="Arial"/>
          <w:i/>
          <w:sz w:val="22"/>
          <w:szCs w:val="22"/>
          <w:lang w:val="fr-FR"/>
        </w:rPr>
        <w: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lastRenderedPageBreak/>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proofErr w:type="spellStart"/>
      <w:r w:rsidRPr="00792D3F">
        <w:rPr>
          <w:rFonts w:ascii="Arial" w:hAnsi="Arial" w:cs="Arial"/>
          <w:i/>
          <w:sz w:val="22"/>
          <w:szCs w:val="22"/>
          <w:lang w:val="fr-FR"/>
        </w:rPr>
        <w:t>Wider</w:t>
      </w:r>
      <w:proofErr w:type="spellEnd"/>
      <w:r w:rsidRPr="00792D3F">
        <w:rPr>
          <w:rFonts w:ascii="Arial" w:hAnsi="Arial" w:cs="Arial"/>
          <w:i/>
          <w:sz w:val="22"/>
          <w:szCs w:val="22"/>
          <w:lang w:val="fr-FR"/>
        </w:rPr>
        <w:t xml:space="preserve">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w:t>
      </w:r>
      <w:proofErr w:type="spellStart"/>
      <w:r>
        <w:rPr>
          <w:rFonts w:ascii="Arial" w:hAnsi="Arial" w:cs="Arial"/>
          <w:i/>
          <w:sz w:val="22"/>
          <w:szCs w:val="22"/>
          <w:lang w:val="fr-FR"/>
        </w:rPr>
        <w:t>zero</w:t>
      </w:r>
      <w:proofErr w:type="spellEnd"/>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223" w:name="_DV_M343"/>
      <w:bookmarkStart w:id="224" w:name="_DV_M344"/>
      <w:bookmarkStart w:id="225" w:name="_DV_M345"/>
      <w:bookmarkEnd w:id="223"/>
      <w:bookmarkEnd w:id="224"/>
      <w:bookmarkEnd w:id="225"/>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0DE73910"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w:t>
      </w:r>
      <w:ins w:id="226" w:author="Chris Warburton (NESO)" w:date="2025-05-15T11:55:00Z" w16du:dateUtc="2025-05-15T10:55:00Z">
        <w:r w:rsidR="00817C57">
          <w:rPr>
            <w:rFonts w:ascii="Arial" w:hAnsi="Arial" w:cs="Arial"/>
            <w:sz w:val="22"/>
            <w:szCs w:val="22"/>
          </w:rPr>
          <w:t>proportion</w:t>
        </w:r>
      </w:ins>
      <w:del w:id="227" w:author="Chris Warburton (NESO)" w:date="2025-05-15T11:55:00Z" w16du:dateUtc="2025-05-15T10:55:00Z">
        <w:r w:rsidDel="00817C57">
          <w:rPr>
            <w:rFonts w:ascii="Arial" w:hAnsi="Arial" w:cs="Arial"/>
            <w:sz w:val="22"/>
            <w:szCs w:val="22"/>
          </w:rPr>
          <w:delText>%</w:delText>
        </w:r>
      </w:del>
      <w:r>
        <w:rPr>
          <w:rFonts w:ascii="Arial" w:hAnsi="Arial" w:cs="Arial"/>
          <w:sz w:val="22"/>
          <w:szCs w:val="22"/>
        </w:rPr>
        <w:t xml:space="preserve">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30DFE906"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w:t>
      </w:r>
      <w:ins w:id="228" w:author="Chris Warburton (NESO)" w:date="2025-05-16T10:41:00Z" w16du:dateUtc="2025-05-16T09:41:00Z">
        <w:r w:rsidR="001B332A">
          <w:rPr>
            <w:rFonts w:ascii="Arial" w:hAnsi="Arial" w:cs="Arial"/>
            <w:sz w:val="22"/>
            <w:szCs w:val="22"/>
          </w:rPr>
          <w:t>proportion</w:t>
        </w:r>
      </w:ins>
      <w:del w:id="229" w:author="Chris Warburton (NESO)" w:date="2025-05-16T10:41:00Z" w16du:dateUtc="2025-05-16T09:41:00Z">
        <w:r w:rsidDel="001B332A">
          <w:rPr>
            <w:rFonts w:ascii="Arial" w:hAnsi="Arial" w:cs="Arial"/>
            <w:sz w:val="22"/>
            <w:szCs w:val="22"/>
          </w:rPr>
          <w:delText>%</w:delText>
        </w:r>
      </w:del>
      <w:r>
        <w:rPr>
          <w:rFonts w:ascii="Arial" w:hAnsi="Arial" w:cs="Arial"/>
          <w:sz w:val="22"/>
          <w:szCs w:val="22"/>
        </w:rPr>
        <w:t xml:space="preserve">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0C6F0E00"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230" w:name="OLE_LINK1"/>
      <w:bookmarkStart w:id="231"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230"/>
      <w:bookmarkEnd w:id="231"/>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C3D0A">
        <w:rPr>
          <w:rFonts w:ascii="Arial" w:hAnsi="Arial" w:cs="Arial"/>
          <w:sz w:val="22"/>
          <w:szCs w:val="22"/>
        </w:rPr>
        <w:t>.</w:t>
      </w:r>
    </w:p>
    <w:p w14:paraId="3E2A0F3B" w14:textId="77777777" w:rsidR="00711522" w:rsidRDefault="00711522"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id="232" w:author="Chris Warburton (NESO)" w:date="2025-05-22T14:13:00Z" w16du:dateUtc="2025-05-22T13:13:00Z"/>
          <w:rFonts w:ascii="Arial" w:hAnsi="Arial" w:cs="Arial"/>
          <w:sz w:val="22"/>
          <w:szCs w:val="22"/>
        </w:rPr>
      </w:pPr>
    </w:p>
    <w:p w14:paraId="21DF1B1F" w14:textId="1220EE38" w:rsidR="0012732A" w:rsidRPr="000C49D3" w:rsidRDefault="00711522" w:rsidP="00711522">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id="233" w:author="Chris Warburton (NESO)" w:date="2025-05-22T14:21:00Z" w16du:dateUtc="2025-05-22T13:21:00Z"/>
          <w:rFonts w:ascii="Arial" w:hAnsi="Arial" w:cs="Arial"/>
          <w:sz w:val="22"/>
          <w:szCs w:val="22"/>
          <w:highlight w:val="yellow"/>
          <w:rPrChange w:id="234" w:author="Chris Warburton (NESO)" w:date="2025-05-23T06:12:00Z" w16du:dateUtc="2025-05-23T05:12:00Z">
            <w:rPr>
              <w:ins w:id="235" w:author="Chris Warburton (NESO)" w:date="2025-05-22T14:21:00Z" w16du:dateUtc="2025-05-22T13:21:00Z"/>
              <w:rFonts w:ascii="Arial" w:hAnsi="Arial" w:cs="Arial"/>
              <w:sz w:val="22"/>
              <w:szCs w:val="22"/>
            </w:rPr>
          </w:rPrChange>
        </w:rPr>
      </w:pPr>
      <w:ins w:id="236" w:author="Chris Warburton (NESO)" w:date="2025-05-22T14:12:00Z" w16du:dateUtc="2025-05-22T13:12:00Z">
        <w:r w:rsidRPr="000C49D3">
          <w:rPr>
            <w:rFonts w:ascii="Arial" w:hAnsi="Arial" w:cs="Arial"/>
            <w:sz w:val="22"/>
            <w:szCs w:val="22"/>
            <w:highlight w:val="yellow"/>
            <w:rPrChange w:id="237" w:author="Chris Warburton (NESO)" w:date="2025-05-23T06:12:00Z" w16du:dateUtc="2025-05-23T05:12:00Z">
              <w:rPr>
                <w:rFonts w:ascii="Arial" w:hAnsi="Arial" w:cs="Arial"/>
                <w:sz w:val="22"/>
                <w:szCs w:val="22"/>
              </w:rPr>
            </w:rPrChange>
          </w:rPr>
          <w:t>5.2.2</w:t>
        </w:r>
      </w:ins>
      <w:ins w:id="238" w:author="Chris Warburton (NESO)" w:date="2025-05-22T14:13:00Z" w16du:dateUtc="2025-05-22T13:13:00Z">
        <w:r w:rsidRPr="000C49D3">
          <w:rPr>
            <w:rFonts w:ascii="Arial" w:hAnsi="Arial" w:cs="Arial"/>
            <w:sz w:val="22"/>
            <w:szCs w:val="22"/>
            <w:highlight w:val="yellow"/>
            <w:rPrChange w:id="239" w:author="Chris Warburton (NESO)" w:date="2025-05-23T06:12:00Z" w16du:dateUtc="2025-05-23T05:12:00Z">
              <w:rPr>
                <w:rFonts w:ascii="Arial" w:hAnsi="Arial" w:cs="Arial"/>
                <w:sz w:val="22"/>
                <w:szCs w:val="22"/>
              </w:rPr>
            </w:rPrChange>
          </w:rPr>
          <w:tab/>
          <w:t xml:space="preserve">From the </w:t>
        </w:r>
        <w:r w:rsidRPr="000C49D3">
          <w:rPr>
            <w:rFonts w:ascii="Arial" w:hAnsi="Arial" w:cs="Arial"/>
            <w:b/>
            <w:bCs/>
            <w:sz w:val="22"/>
            <w:szCs w:val="22"/>
            <w:highlight w:val="yellow"/>
            <w:rPrChange w:id="240" w:author="Chris Warburton (NESO)" w:date="2025-05-23T06:12:00Z" w16du:dateUtc="2025-05-23T05:12:00Z">
              <w:rPr>
                <w:rFonts w:ascii="Arial" w:hAnsi="Arial" w:cs="Arial"/>
                <w:b/>
                <w:bCs/>
                <w:sz w:val="22"/>
                <w:szCs w:val="22"/>
              </w:rPr>
            </w:rPrChange>
          </w:rPr>
          <w:t>PCF Activation Date</w:t>
        </w:r>
        <w:r w:rsidRPr="000C49D3">
          <w:rPr>
            <w:rFonts w:ascii="Arial" w:hAnsi="Arial" w:cs="Arial"/>
            <w:sz w:val="22"/>
            <w:szCs w:val="22"/>
            <w:highlight w:val="yellow"/>
            <w:rPrChange w:id="241" w:author="Chris Warburton (NESO)" w:date="2025-05-23T06:12:00Z" w16du:dateUtc="2025-05-23T05:12:00Z">
              <w:rPr>
                <w:rFonts w:ascii="Arial" w:hAnsi="Arial" w:cs="Arial"/>
                <w:sz w:val="22"/>
                <w:szCs w:val="22"/>
              </w:rPr>
            </w:rPrChange>
          </w:rPr>
          <w:t xml:space="preserve">, </w:t>
        </w:r>
      </w:ins>
      <w:ins w:id="242" w:author="Chris Warburton (NESO)" w:date="2025-05-22T14:24:00Z" w16du:dateUtc="2025-05-22T13:24:00Z">
        <w:r w:rsidR="00873A74" w:rsidRPr="000C49D3">
          <w:rPr>
            <w:rFonts w:ascii="Arial" w:hAnsi="Arial" w:cs="Arial"/>
            <w:b/>
            <w:bCs/>
            <w:sz w:val="22"/>
            <w:szCs w:val="22"/>
            <w:highlight w:val="yellow"/>
            <w:rPrChange w:id="243" w:author="Chris Warburton (NESO)" w:date="2025-05-23T06:12:00Z" w16du:dateUtc="2025-05-23T05:12:00Z">
              <w:rPr>
                <w:rFonts w:ascii="Arial" w:hAnsi="Arial" w:cs="Arial"/>
                <w:b/>
                <w:bCs/>
                <w:sz w:val="22"/>
                <w:szCs w:val="22"/>
              </w:rPr>
            </w:rPrChange>
          </w:rPr>
          <w:t>The Company</w:t>
        </w:r>
        <w:r w:rsidR="00873A74" w:rsidRPr="000C49D3">
          <w:rPr>
            <w:rFonts w:ascii="Arial" w:hAnsi="Arial" w:cs="Arial"/>
            <w:sz w:val="22"/>
            <w:szCs w:val="22"/>
            <w:highlight w:val="yellow"/>
            <w:rPrChange w:id="244" w:author="Chris Warburton (NESO)" w:date="2025-05-23T06:12:00Z" w16du:dateUtc="2025-05-23T05:12:00Z">
              <w:rPr>
                <w:rFonts w:ascii="Arial" w:hAnsi="Arial" w:cs="Arial"/>
                <w:sz w:val="22"/>
                <w:szCs w:val="22"/>
              </w:rPr>
            </w:rPrChange>
          </w:rPr>
          <w:t xml:space="preserve"> must </w:t>
        </w:r>
      </w:ins>
      <w:ins w:id="245" w:author="Chris Warburton (NESO)" w:date="2025-05-22T21:31:00Z" w16du:dateUtc="2025-05-22T20:31:00Z">
        <w:r w:rsidR="008F76B8" w:rsidRPr="000C49D3">
          <w:rPr>
            <w:rFonts w:ascii="Arial" w:hAnsi="Arial" w:cs="Arial"/>
            <w:sz w:val="22"/>
            <w:szCs w:val="22"/>
            <w:highlight w:val="yellow"/>
            <w:rPrChange w:id="246" w:author="Chris Warburton (NESO)" w:date="2025-05-23T06:12:00Z" w16du:dateUtc="2025-05-23T05:12:00Z">
              <w:rPr>
                <w:rFonts w:ascii="Arial" w:hAnsi="Arial" w:cs="Arial"/>
                <w:sz w:val="22"/>
                <w:szCs w:val="22"/>
              </w:rPr>
            </w:rPrChange>
          </w:rPr>
          <w:t xml:space="preserve">also </w:t>
        </w:r>
      </w:ins>
      <w:ins w:id="247" w:author="Chris Warburton (NESO)" w:date="2025-05-22T14:24:00Z" w16du:dateUtc="2025-05-22T13:24:00Z">
        <w:r w:rsidR="00873A74" w:rsidRPr="000C49D3">
          <w:rPr>
            <w:rFonts w:ascii="Arial" w:hAnsi="Arial" w:cs="Arial"/>
            <w:sz w:val="22"/>
            <w:szCs w:val="22"/>
            <w:highlight w:val="yellow"/>
            <w:rPrChange w:id="248" w:author="Chris Warburton (NESO)" w:date="2025-05-23T06:12:00Z" w16du:dateUtc="2025-05-23T05:12:00Z">
              <w:rPr>
                <w:rFonts w:ascii="Arial" w:hAnsi="Arial" w:cs="Arial"/>
                <w:sz w:val="22"/>
                <w:szCs w:val="22"/>
              </w:rPr>
            </w:rPrChange>
          </w:rPr>
          <w:t xml:space="preserve">issue a </w:t>
        </w:r>
        <w:r w:rsidR="00873A74" w:rsidRPr="000C49D3">
          <w:rPr>
            <w:rFonts w:ascii="Arial" w:hAnsi="Arial" w:cs="Arial"/>
            <w:b/>
            <w:bCs/>
            <w:sz w:val="22"/>
            <w:szCs w:val="22"/>
            <w:highlight w:val="yellow"/>
            <w:rPrChange w:id="249" w:author="Chris Warburton (NESO)" w:date="2025-05-23T06:12:00Z" w16du:dateUtc="2025-05-23T05:12:00Z">
              <w:rPr>
                <w:rFonts w:ascii="Arial" w:hAnsi="Arial" w:cs="Arial"/>
                <w:b/>
                <w:bCs/>
                <w:sz w:val="22"/>
                <w:szCs w:val="22"/>
              </w:rPr>
            </w:rPrChange>
          </w:rPr>
          <w:t>Cancellation Charge Statement</w:t>
        </w:r>
        <w:r w:rsidR="00873A74" w:rsidRPr="000C49D3">
          <w:rPr>
            <w:rFonts w:ascii="Arial" w:hAnsi="Arial" w:cs="Arial"/>
            <w:sz w:val="22"/>
            <w:szCs w:val="22"/>
            <w:highlight w:val="yellow"/>
            <w:rPrChange w:id="250" w:author="Chris Warburton (NESO)" w:date="2025-05-23T06:12:00Z" w16du:dateUtc="2025-05-23T05:12:00Z">
              <w:rPr>
                <w:rFonts w:ascii="Arial" w:hAnsi="Arial" w:cs="Arial"/>
                <w:sz w:val="22"/>
                <w:szCs w:val="22"/>
              </w:rPr>
            </w:rPrChange>
          </w:rPr>
          <w:t xml:space="preserve"> to the owner/operator of a </w:t>
        </w:r>
        <w:r w:rsidR="00873A74" w:rsidRPr="000C49D3">
          <w:rPr>
            <w:rFonts w:ascii="Arial" w:hAnsi="Arial" w:cs="Arial"/>
            <w:b/>
            <w:bCs/>
            <w:sz w:val="22"/>
            <w:szCs w:val="22"/>
            <w:highlight w:val="yellow"/>
            <w:rPrChange w:id="251" w:author="Chris Warburton (NESO)" w:date="2025-05-23T06:12:00Z" w16du:dateUtc="2025-05-23T05:12:00Z">
              <w:rPr>
                <w:rFonts w:ascii="Arial" w:hAnsi="Arial" w:cs="Arial"/>
                <w:b/>
                <w:bCs/>
                <w:sz w:val="22"/>
                <w:szCs w:val="22"/>
              </w:rPr>
            </w:rPrChange>
          </w:rPr>
          <w:t>Distribution System</w:t>
        </w:r>
        <w:r w:rsidR="00873A74" w:rsidRPr="000C49D3">
          <w:rPr>
            <w:rFonts w:ascii="Arial" w:hAnsi="Arial" w:cs="Arial"/>
            <w:b/>
            <w:sz w:val="22"/>
            <w:szCs w:val="22"/>
            <w:highlight w:val="yellow"/>
            <w:rPrChange w:id="252" w:author="Chris Warburton (NESO)" w:date="2025-05-23T06:12:00Z" w16du:dateUtc="2025-05-23T05:12:00Z">
              <w:rPr>
                <w:rFonts w:ascii="Arial" w:hAnsi="Arial" w:cs="Arial"/>
                <w:b/>
                <w:sz w:val="22"/>
                <w:szCs w:val="22"/>
              </w:rPr>
            </w:rPrChange>
          </w:rPr>
          <w:t xml:space="preserve"> </w:t>
        </w:r>
        <w:r w:rsidR="00873A74" w:rsidRPr="000C49D3">
          <w:rPr>
            <w:rFonts w:ascii="Arial" w:hAnsi="Arial" w:cs="Arial"/>
            <w:sz w:val="22"/>
            <w:szCs w:val="22"/>
            <w:highlight w:val="yellow"/>
            <w:rPrChange w:id="253" w:author="Chris Warburton (NESO)" w:date="2025-05-23T06:12:00Z" w16du:dateUtc="2025-05-23T05:12:00Z">
              <w:rPr>
                <w:rFonts w:ascii="Arial" w:hAnsi="Arial" w:cs="Arial"/>
                <w:sz w:val="22"/>
                <w:szCs w:val="22"/>
              </w:rPr>
            </w:rPrChange>
          </w:rPr>
          <w:t xml:space="preserve">showing the amount of the payment required or which may be required to be made by it to </w:t>
        </w:r>
        <w:r w:rsidR="00873A74" w:rsidRPr="000C49D3">
          <w:rPr>
            <w:rFonts w:ascii="Arial" w:hAnsi="Arial" w:cs="Arial"/>
            <w:b/>
            <w:sz w:val="22"/>
            <w:szCs w:val="22"/>
            <w:highlight w:val="yellow"/>
            <w:rPrChange w:id="254" w:author="Chris Warburton (NESO)" w:date="2025-05-23T06:12:00Z" w16du:dateUtc="2025-05-23T05:12:00Z">
              <w:rPr>
                <w:rFonts w:ascii="Arial" w:hAnsi="Arial" w:cs="Arial"/>
                <w:b/>
                <w:sz w:val="22"/>
                <w:szCs w:val="22"/>
              </w:rPr>
            </w:rPrChange>
          </w:rPr>
          <w:t xml:space="preserve">The Company </w:t>
        </w:r>
        <w:r w:rsidR="00873A74" w:rsidRPr="000C49D3">
          <w:rPr>
            <w:rFonts w:ascii="Arial" w:hAnsi="Arial" w:cs="Arial"/>
            <w:sz w:val="22"/>
            <w:szCs w:val="22"/>
            <w:highlight w:val="yellow"/>
            <w:rPrChange w:id="255" w:author="Chris Warburton (NESO)" w:date="2025-05-23T06:12:00Z" w16du:dateUtc="2025-05-23T05:12:00Z">
              <w:rPr>
                <w:rFonts w:ascii="Arial" w:hAnsi="Arial" w:cs="Arial"/>
                <w:sz w:val="22"/>
                <w:szCs w:val="22"/>
              </w:rPr>
            </w:rPrChange>
          </w:rPr>
          <w:t>in respect of the</w:t>
        </w:r>
        <w:r w:rsidR="00873A74" w:rsidRPr="000C49D3">
          <w:rPr>
            <w:rFonts w:ascii="Arial" w:hAnsi="Arial" w:cs="Arial"/>
            <w:b/>
            <w:sz w:val="22"/>
            <w:szCs w:val="22"/>
            <w:highlight w:val="yellow"/>
            <w:rPrChange w:id="256" w:author="Chris Warburton (NESO)" w:date="2025-05-23T06:12:00Z" w16du:dateUtc="2025-05-23T05:12:00Z">
              <w:rPr>
                <w:rFonts w:ascii="Arial" w:hAnsi="Arial" w:cs="Arial"/>
                <w:b/>
                <w:sz w:val="22"/>
                <w:szCs w:val="22"/>
              </w:rPr>
            </w:rPrChange>
          </w:rPr>
          <w:t xml:space="preserve"> Cancellation Charge</w:t>
        </w:r>
      </w:ins>
      <w:ins w:id="257" w:author="Chris Warburton (NESO)" w:date="2025-05-22T14:28:00Z" w16du:dateUtc="2025-05-22T13:28:00Z">
        <w:r w:rsidR="004B0B62" w:rsidRPr="000C49D3">
          <w:rPr>
            <w:rFonts w:ascii="Arial" w:hAnsi="Arial" w:cs="Arial"/>
            <w:sz w:val="22"/>
            <w:szCs w:val="22"/>
            <w:highlight w:val="yellow"/>
            <w:rPrChange w:id="258" w:author="Chris Warburton (NESO)" w:date="2025-05-23T06:12:00Z" w16du:dateUtc="2025-05-23T05:12:00Z">
              <w:rPr>
                <w:rFonts w:ascii="Arial" w:hAnsi="Arial" w:cs="Arial"/>
                <w:sz w:val="22"/>
                <w:szCs w:val="22"/>
              </w:rPr>
            </w:rPrChange>
          </w:rPr>
          <w:t xml:space="preserve"> prior to the</w:t>
        </w:r>
        <w:r w:rsidR="004B0B62" w:rsidRPr="000C49D3">
          <w:rPr>
            <w:rFonts w:ascii="Arial" w:hAnsi="Arial" w:cs="Arial"/>
            <w:b/>
            <w:sz w:val="22"/>
            <w:szCs w:val="22"/>
            <w:highlight w:val="yellow"/>
            <w:rPrChange w:id="259" w:author="Chris Warburton (NESO)" w:date="2025-05-23T06:12:00Z" w16du:dateUtc="2025-05-23T05:12:00Z">
              <w:rPr>
                <w:rFonts w:ascii="Arial" w:hAnsi="Arial" w:cs="Arial"/>
                <w:b/>
                <w:sz w:val="22"/>
                <w:szCs w:val="22"/>
              </w:rPr>
            </w:rPrChange>
          </w:rPr>
          <w:t xml:space="preserve"> Charging Date</w:t>
        </w:r>
      </w:ins>
      <w:ins w:id="260" w:author="Chris Warburton (NESO)" w:date="2025-05-22T14:24:00Z" w16du:dateUtc="2025-05-22T13:24:00Z">
        <w:r w:rsidR="00873A74" w:rsidRPr="000C49D3">
          <w:rPr>
            <w:rFonts w:ascii="Arial" w:hAnsi="Arial" w:cs="Arial"/>
            <w:b/>
            <w:sz w:val="22"/>
            <w:szCs w:val="22"/>
            <w:highlight w:val="yellow"/>
            <w:rPrChange w:id="261" w:author="Chris Warburton (NESO)" w:date="2025-05-23T06:12:00Z" w16du:dateUtc="2025-05-23T05:12:00Z">
              <w:rPr>
                <w:rFonts w:ascii="Arial" w:hAnsi="Arial" w:cs="Arial"/>
                <w:b/>
                <w:sz w:val="22"/>
                <w:szCs w:val="22"/>
              </w:rPr>
            </w:rPrChange>
          </w:rPr>
          <w:t xml:space="preserve"> </w:t>
        </w:r>
        <w:r w:rsidR="00873A74" w:rsidRPr="000C49D3">
          <w:rPr>
            <w:rFonts w:ascii="Arial" w:hAnsi="Arial" w:cs="Arial"/>
            <w:bCs/>
            <w:sz w:val="22"/>
            <w:szCs w:val="22"/>
            <w:highlight w:val="yellow"/>
            <w:rPrChange w:id="262" w:author="Chris Warburton (NESO)" w:date="2025-05-23T06:12:00Z" w16du:dateUtc="2025-05-23T05:12:00Z">
              <w:rPr>
                <w:rFonts w:ascii="Arial" w:hAnsi="Arial" w:cs="Arial"/>
                <w:bCs/>
                <w:sz w:val="22"/>
                <w:szCs w:val="22"/>
              </w:rPr>
            </w:rPrChange>
          </w:rPr>
          <w:t>where</w:t>
        </w:r>
      </w:ins>
      <w:ins w:id="263" w:author="Chris Warburton (NESO)" w:date="2025-05-22T14:21:00Z" w16du:dateUtc="2025-05-22T13:21:00Z">
        <w:r w:rsidR="0012732A" w:rsidRPr="000C49D3">
          <w:rPr>
            <w:rFonts w:ascii="Arial" w:hAnsi="Arial" w:cs="Arial"/>
            <w:sz w:val="22"/>
            <w:szCs w:val="22"/>
            <w:highlight w:val="yellow"/>
            <w:rPrChange w:id="264" w:author="Chris Warburton (NESO)" w:date="2025-05-23T06:12:00Z" w16du:dateUtc="2025-05-23T05:12:00Z">
              <w:rPr>
                <w:rFonts w:ascii="Arial" w:hAnsi="Arial" w:cs="Arial"/>
                <w:sz w:val="22"/>
                <w:szCs w:val="22"/>
              </w:rPr>
            </w:rPrChange>
          </w:rPr>
          <w:t>:</w:t>
        </w:r>
      </w:ins>
    </w:p>
    <w:p w14:paraId="6D8E964C" w14:textId="0D09C8CA" w:rsidR="00E24AFD" w:rsidRPr="000C49D3" w:rsidRDefault="0092791F">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265" w:author="Chris Warburton (NESO)" w:date="2025-05-22T14:21:00Z" w16du:dateUtc="2025-05-22T13:21:00Z"/>
          <w:rFonts w:ascii="Arial" w:hAnsi="Arial" w:cs="Arial"/>
          <w:sz w:val="22"/>
          <w:szCs w:val="22"/>
          <w:highlight w:val="yellow"/>
          <w:rPrChange w:id="266" w:author="Chris Warburton (NESO)" w:date="2025-05-23T06:12:00Z" w16du:dateUtc="2025-05-23T05:12:00Z">
            <w:rPr>
              <w:ins w:id="267" w:author="Chris Warburton (NESO)" w:date="2025-05-22T14:21:00Z" w16du:dateUtc="2025-05-22T13:21:00Z"/>
              <w:rFonts w:ascii="Arial" w:hAnsi="Arial" w:cs="Arial"/>
              <w:sz w:val="22"/>
              <w:szCs w:val="22"/>
            </w:rPr>
          </w:rPrChange>
        </w:rPr>
        <w:pPrChange w:id="268" w:author="Chris Warburton (NESO)" w:date="2025-05-22T14:24:00Z" w16du:dateUtc="2025-05-22T13:24:00Z">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id="269" w:author="Chris Warburton (NESO)" w:date="2025-05-22T21:46:00Z" w16du:dateUtc="2025-05-22T20:46:00Z">
        <w:r w:rsidRPr="000C49D3">
          <w:rPr>
            <w:rFonts w:ascii="Arial" w:hAnsi="Arial" w:cs="Arial"/>
            <w:sz w:val="22"/>
            <w:szCs w:val="22"/>
            <w:highlight w:val="yellow"/>
            <w:rPrChange w:id="270" w:author="Chris Warburton (NESO)" w:date="2025-05-23T06:12:00Z" w16du:dateUtc="2025-05-23T05:12:00Z">
              <w:rPr>
                <w:rFonts w:ascii="Arial" w:hAnsi="Arial" w:cs="Arial"/>
                <w:sz w:val="22"/>
                <w:szCs w:val="22"/>
              </w:rPr>
            </w:rPrChange>
          </w:rPr>
          <w:t>(</w:t>
        </w:r>
        <w:proofErr w:type="spellStart"/>
        <w:r w:rsidRPr="000C49D3">
          <w:rPr>
            <w:rFonts w:ascii="Arial" w:hAnsi="Arial" w:cs="Arial"/>
            <w:sz w:val="22"/>
            <w:szCs w:val="22"/>
            <w:highlight w:val="yellow"/>
            <w:rPrChange w:id="271" w:author="Chris Warburton (NESO)" w:date="2025-05-23T06:12:00Z" w16du:dateUtc="2025-05-23T05:12:00Z">
              <w:rPr>
                <w:rFonts w:ascii="Arial" w:hAnsi="Arial" w:cs="Arial"/>
                <w:sz w:val="22"/>
                <w:szCs w:val="22"/>
              </w:rPr>
            </w:rPrChange>
          </w:rPr>
          <w:t>i</w:t>
        </w:r>
        <w:proofErr w:type="spellEnd"/>
        <w:r w:rsidRPr="000C49D3">
          <w:rPr>
            <w:rFonts w:ascii="Arial" w:hAnsi="Arial" w:cs="Arial"/>
            <w:sz w:val="22"/>
            <w:szCs w:val="22"/>
            <w:highlight w:val="yellow"/>
            <w:rPrChange w:id="272" w:author="Chris Warburton (NESO)" w:date="2025-05-23T06:12:00Z" w16du:dateUtc="2025-05-23T05:12:00Z">
              <w:rPr>
                <w:rFonts w:ascii="Arial" w:hAnsi="Arial" w:cs="Arial"/>
                <w:sz w:val="22"/>
                <w:szCs w:val="22"/>
              </w:rPr>
            </w:rPrChange>
          </w:rPr>
          <w:t>)</w:t>
        </w:r>
      </w:ins>
      <w:ins w:id="273" w:author="Chris Warburton (NESO)" w:date="2025-05-22T14:13:00Z" w16du:dateUtc="2025-05-22T13:13:00Z">
        <w:r w:rsidR="00711522" w:rsidRPr="000C49D3">
          <w:rPr>
            <w:rFonts w:ascii="Arial" w:hAnsi="Arial" w:cs="Arial"/>
            <w:sz w:val="22"/>
            <w:szCs w:val="22"/>
            <w:highlight w:val="yellow"/>
            <w:rPrChange w:id="274" w:author="Chris Warburton (NESO)" w:date="2025-05-23T06:12:00Z" w16du:dateUtc="2025-05-23T05:12:00Z">
              <w:rPr>
                <w:rFonts w:ascii="Arial" w:hAnsi="Arial" w:cs="Arial"/>
                <w:sz w:val="22"/>
                <w:szCs w:val="22"/>
              </w:rPr>
            </w:rPrChange>
          </w:rPr>
          <w:t xml:space="preserve"> </w:t>
        </w:r>
      </w:ins>
      <w:ins w:id="275" w:author="Chris Warburton (NESO)" w:date="2025-05-22T14:21:00Z" w16du:dateUtc="2025-05-22T13:21:00Z">
        <w:r w:rsidR="00E24AFD" w:rsidRPr="000C49D3">
          <w:rPr>
            <w:rFonts w:ascii="Arial" w:hAnsi="Arial" w:cs="Arial"/>
            <w:sz w:val="22"/>
            <w:szCs w:val="22"/>
            <w:highlight w:val="yellow"/>
            <w:rPrChange w:id="276" w:author="Chris Warburton (NESO)" w:date="2025-05-23T06:12:00Z" w16du:dateUtc="2025-05-23T05:12:00Z">
              <w:rPr>
                <w:rFonts w:ascii="Arial" w:hAnsi="Arial" w:cs="Arial"/>
                <w:sz w:val="22"/>
                <w:szCs w:val="22"/>
              </w:rPr>
            </w:rPrChange>
          </w:rPr>
          <w:tab/>
        </w:r>
      </w:ins>
      <w:ins w:id="277" w:author="Chris Warburton (NESO)" w:date="2025-05-22T14:45:00Z" w16du:dateUtc="2025-05-22T13:45:00Z">
        <w:r w:rsidR="00E76167" w:rsidRPr="000C49D3">
          <w:rPr>
            <w:rFonts w:ascii="Arial" w:hAnsi="Arial" w:cs="Arial"/>
            <w:sz w:val="22"/>
            <w:szCs w:val="22"/>
            <w:highlight w:val="yellow"/>
            <w:rPrChange w:id="278" w:author="Chris Warburton (NESO)" w:date="2025-05-23T06:12:00Z" w16du:dateUtc="2025-05-23T05:12:00Z">
              <w:rPr>
                <w:rFonts w:ascii="Arial" w:hAnsi="Arial" w:cs="Arial"/>
                <w:sz w:val="22"/>
                <w:szCs w:val="22"/>
              </w:rPr>
            </w:rPrChange>
          </w:rPr>
          <w:t>the</w:t>
        </w:r>
      </w:ins>
      <w:ins w:id="279" w:author="Chris Warburton (NESO)" w:date="2025-05-22T14:14:00Z" w16du:dateUtc="2025-05-22T13:14:00Z">
        <w:r w:rsidR="00787459" w:rsidRPr="000C49D3">
          <w:rPr>
            <w:rFonts w:ascii="Arial" w:hAnsi="Arial" w:cs="Arial"/>
            <w:sz w:val="22"/>
            <w:szCs w:val="22"/>
            <w:highlight w:val="yellow"/>
            <w:rPrChange w:id="280" w:author="Chris Warburton (NESO)" w:date="2025-05-23T06:12:00Z" w16du:dateUtc="2025-05-23T05:12:00Z">
              <w:rPr>
                <w:rFonts w:ascii="Arial" w:hAnsi="Arial" w:cs="Arial"/>
                <w:sz w:val="22"/>
                <w:szCs w:val="22"/>
              </w:rPr>
            </w:rPrChange>
          </w:rPr>
          <w:t xml:space="preserve"> owner</w:t>
        </w:r>
      </w:ins>
      <w:ins w:id="281" w:author="Chris Warburton (NESO)" w:date="2025-05-22T14:16:00Z" w16du:dateUtc="2025-05-22T13:16:00Z">
        <w:r w:rsidR="002F37FD" w:rsidRPr="000C49D3">
          <w:rPr>
            <w:rFonts w:ascii="Arial" w:hAnsi="Arial" w:cs="Arial"/>
            <w:sz w:val="22"/>
            <w:szCs w:val="22"/>
            <w:highlight w:val="yellow"/>
            <w:rPrChange w:id="282" w:author="Chris Warburton (NESO)" w:date="2025-05-23T06:12:00Z" w16du:dateUtc="2025-05-23T05:12:00Z">
              <w:rPr>
                <w:rFonts w:ascii="Arial" w:hAnsi="Arial" w:cs="Arial"/>
                <w:sz w:val="22"/>
                <w:szCs w:val="22"/>
              </w:rPr>
            </w:rPrChange>
          </w:rPr>
          <w:t xml:space="preserve">/operator of a </w:t>
        </w:r>
        <w:r w:rsidR="002F37FD" w:rsidRPr="000C49D3">
          <w:rPr>
            <w:rFonts w:ascii="Arial" w:hAnsi="Arial" w:cs="Arial"/>
            <w:b/>
            <w:bCs/>
            <w:sz w:val="22"/>
            <w:szCs w:val="22"/>
            <w:highlight w:val="yellow"/>
            <w:rPrChange w:id="283" w:author="Chris Warburton (NESO)" w:date="2025-05-23T06:12:00Z" w16du:dateUtc="2025-05-23T05:12:00Z">
              <w:rPr>
                <w:rFonts w:ascii="Arial" w:hAnsi="Arial" w:cs="Arial"/>
                <w:b/>
                <w:bCs/>
                <w:sz w:val="22"/>
                <w:szCs w:val="22"/>
              </w:rPr>
            </w:rPrChange>
          </w:rPr>
          <w:t>Distribution System</w:t>
        </w:r>
        <w:r w:rsidR="002F37FD" w:rsidRPr="000C49D3">
          <w:rPr>
            <w:rFonts w:ascii="Arial" w:hAnsi="Arial" w:cs="Arial"/>
            <w:sz w:val="22"/>
            <w:szCs w:val="22"/>
            <w:highlight w:val="yellow"/>
            <w:rPrChange w:id="284" w:author="Chris Warburton (NESO)" w:date="2025-05-23T06:12:00Z" w16du:dateUtc="2025-05-23T05:12:00Z">
              <w:rPr>
                <w:rFonts w:ascii="Arial" w:hAnsi="Arial" w:cs="Arial"/>
                <w:sz w:val="22"/>
                <w:szCs w:val="22"/>
              </w:rPr>
            </w:rPrChange>
          </w:rPr>
          <w:t xml:space="preserve"> has notified the </w:t>
        </w:r>
        <w:r w:rsidR="002F37FD" w:rsidRPr="000C49D3">
          <w:rPr>
            <w:rFonts w:ascii="Arial" w:hAnsi="Arial" w:cs="Arial"/>
            <w:b/>
            <w:bCs/>
            <w:sz w:val="22"/>
            <w:szCs w:val="22"/>
            <w:highlight w:val="yellow"/>
            <w:rPrChange w:id="285" w:author="Chris Warburton (NESO)" w:date="2025-05-23T06:12:00Z" w16du:dateUtc="2025-05-23T05:12:00Z">
              <w:rPr>
                <w:rFonts w:ascii="Arial" w:hAnsi="Arial" w:cs="Arial"/>
                <w:b/>
                <w:bCs/>
                <w:sz w:val="22"/>
                <w:szCs w:val="22"/>
              </w:rPr>
            </w:rPrChange>
          </w:rPr>
          <w:t>Company</w:t>
        </w:r>
        <w:r w:rsidR="002F37FD" w:rsidRPr="000C49D3">
          <w:rPr>
            <w:rFonts w:ascii="Arial" w:hAnsi="Arial" w:cs="Arial"/>
            <w:sz w:val="22"/>
            <w:szCs w:val="22"/>
            <w:highlight w:val="yellow"/>
            <w:rPrChange w:id="286" w:author="Chris Warburton (NESO)" w:date="2025-05-23T06:12:00Z" w16du:dateUtc="2025-05-23T05:12:00Z">
              <w:rPr>
                <w:rFonts w:ascii="Arial" w:hAnsi="Arial" w:cs="Arial"/>
                <w:sz w:val="22"/>
                <w:szCs w:val="22"/>
              </w:rPr>
            </w:rPrChange>
          </w:rPr>
          <w:t xml:space="preserve"> that</w:t>
        </w:r>
      </w:ins>
      <w:ins w:id="287" w:author="Chris Warburton (NESO)" w:date="2025-05-22T14:14:00Z" w16du:dateUtc="2025-05-22T13:14:00Z">
        <w:r w:rsidR="00711522" w:rsidRPr="000C49D3">
          <w:rPr>
            <w:rFonts w:ascii="Arial" w:hAnsi="Arial" w:cs="Arial"/>
            <w:sz w:val="22"/>
            <w:szCs w:val="22"/>
            <w:highlight w:val="yellow"/>
            <w:rPrChange w:id="288" w:author="Chris Warburton (NESO)" w:date="2025-05-23T06:12:00Z" w16du:dateUtc="2025-05-23T05:12:00Z">
              <w:rPr>
                <w:rFonts w:ascii="Arial" w:hAnsi="Arial" w:cs="Arial"/>
                <w:sz w:val="22"/>
                <w:szCs w:val="22"/>
              </w:rPr>
            </w:rPrChange>
          </w:rPr>
          <w:t xml:space="preserve"> </w:t>
        </w:r>
      </w:ins>
      <w:ins w:id="289" w:author="Chris Warburton (NESO)" w:date="2025-05-22T21:42:00Z" w16du:dateUtc="2025-05-22T20:42:00Z">
        <w:r w:rsidR="00A20219" w:rsidRPr="000C49D3">
          <w:rPr>
            <w:rFonts w:ascii="Arial" w:hAnsi="Arial" w:cs="Arial"/>
            <w:sz w:val="22"/>
            <w:szCs w:val="22"/>
            <w:highlight w:val="yellow"/>
            <w:rPrChange w:id="290" w:author="Chris Warburton (NESO)" w:date="2025-05-23T06:12:00Z" w16du:dateUtc="2025-05-23T05:12:00Z">
              <w:rPr>
                <w:rFonts w:ascii="Arial" w:hAnsi="Arial" w:cs="Arial"/>
                <w:sz w:val="22"/>
                <w:szCs w:val="22"/>
              </w:rPr>
            </w:rPrChange>
          </w:rPr>
          <w:t xml:space="preserve">Paragraph 4.4 of Part Five of this Section 15 </w:t>
        </w:r>
        <w:r w:rsidR="00877D72" w:rsidRPr="000C49D3">
          <w:rPr>
            <w:rFonts w:ascii="Arial" w:hAnsi="Arial" w:cs="Arial"/>
            <w:sz w:val="22"/>
            <w:szCs w:val="22"/>
            <w:highlight w:val="yellow"/>
            <w:rPrChange w:id="291" w:author="Chris Warburton (NESO)" w:date="2025-05-23T06:12:00Z" w16du:dateUtc="2025-05-23T05:12:00Z">
              <w:rPr>
                <w:rFonts w:ascii="Arial" w:hAnsi="Arial" w:cs="Arial"/>
                <w:sz w:val="22"/>
                <w:szCs w:val="22"/>
              </w:rPr>
            </w:rPrChange>
          </w:rPr>
          <w:t xml:space="preserve">is expected to, or </w:t>
        </w:r>
        <w:r w:rsidR="00A20219" w:rsidRPr="000C49D3">
          <w:rPr>
            <w:rFonts w:ascii="Arial" w:hAnsi="Arial" w:cs="Arial"/>
            <w:sz w:val="22"/>
            <w:szCs w:val="22"/>
            <w:highlight w:val="yellow"/>
            <w:rPrChange w:id="292" w:author="Chris Warburton (NESO)" w:date="2025-05-23T06:12:00Z" w16du:dateUtc="2025-05-23T05:12:00Z">
              <w:rPr>
                <w:rFonts w:ascii="Arial" w:hAnsi="Arial" w:cs="Arial"/>
                <w:sz w:val="22"/>
                <w:szCs w:val="22"/>
              </w:rPr>
            </w:rPrChange>
          </w:rPr>
          <w:t>does</w:t>
        </w:r>
        <w:r w:rsidR="00877D72" w:rsidRPr="000C49D3">
          <w:rPr>
            <w:rFonts w:ascii="Arial" w:hAnsi="Arial" w:cs="Arial"/>
            <w:sz w:val="22"/>
            <w:szCs w:val="22"/>
            <w:highlight w:val="yellow"/>
            <w:rPrChange w:id="293" w:author="Chris Warburton (NESO)" w:date="2025-05-23T06:12:00Z" w16du:dateUtc="2025-05-23T05:12:00Z">
              <w:rPr>
                <w:rFonts w:ascii="Arial" w:hAnsi="Arial" w:cs="Arial"/>
                <w:sz w:val="22"/>
                <w:szCs w:val="22"/>
              </w:rPr>
            </w:rPrChange>
          </w:rPr>
          <w:t>,</w:t>
        </w:r>
        <w:r w:rsidR="00A20219" w:rsidRPr="000C49D3">
          <w:rPr>
            <w:rFonts w:ascii="Arial" w:hAnsi="Arial" w:cs="Arial"/>
            <w:sz w:val="22"/>
            <w:szCs w:val="22"/>
            <w:highlight w:val="yellow"/>
            <w:rPrChange w:id="294" w:author="Chris Warburton (NESO)" w:date="2025-05-23T06:12:00Z" w16du:dateUtc="2025-05-23T05:12:00Z">
              <w:rPr>
                <w:rFonts w:ascii="Arial" w:hAnsi="Arial" w:cs="Arial"/>
                <w:sz w:val="22"/>
                <w:szCs w:val="22"/>
              </w:rPr>
            </w:rPrChange>
          </w:rPr>
          <w:t xml:space="preserve"> apply in respect of the </w:t>
        </w:r>
        <w:r w:rsidR="00A20219" w:rsidRPr="000C49D3">
          <w:rPr>
            <w:rFonts w:ascii="Arial" w:hAnsi="Arial" w:cs="Arial"/>
            <w:b/>
            <w:bCs/>
            <w:sz w:val="22"/>
            <w:szCs w:val="22"/>
            <w:highlight w:val="yellow"/>
            <w:rPrChange w:id="295" w:author="Chris Warburton (NESO)" w:date="2025-05-23T06:12:00Z" w16du:dateUtc="2025-05-23T05:12:00Z">
              <w:rPr>
                <w:rFonts w:ascii="Arial" w:hAnsi="Arial" w:cs="Arial"/>
                <w:b/>
                <w:bCs/>
                <w:sz w:val="22"/>
                <w:szCs w:val="22"/>
              </w:rPr>
            </w:rPrChange>
          </w:rPr>
          <w:t>Construction Agreement</w:t>
        </w:r>
      </w:ins>
      <w:ins w:id="296" w:author="Chris Warburton (NESO)" w:date="2025-05-22T14:21:00Z" w16du:dateUtc="2025-05-22T13:21:00Z">
        <w:r w:rsidR="00E24AFD" w:rsidRPr="000C49D3">
          <w:rPr>
            <w:rFonts w:ascii="Arial" w:hAnsi="Arial" w:cs="Arial"/>
            <w:sz w:val="22"/>
            <w:szCs w:val="22"/>
            <w:highlight w:val="yellow"/>
            <w:rPrChange w:id="297" w:author="Chris Warburton (NESO)" w:date="2025-05-23T06:12:00Z" w16du:dateUtc="2025-05-23T05:12:00Z">
              <w:rPr>
                <w:rFonts w:ascii="Arial" w:hAnsi="Arial" w:cs="Arial"/>
                <w:sz w:val="22"/>
                <w:szCs w:val="22"/>
              </w:rPr>
            </w:rPrChange>
          </w:rPr>
          <w:t>;</w:t>
        </w:r>
      </w:ins>
      <w:ins w:id="298" w:author="Chris Warburton (NESO)" w:date="2025-05-22T14:20:00Z" w16du:dateUtc="2025-05-22T13:20:00Z">
        <w:r w:rsidR="00F862C3" w:rsidRPr="000C49D3">
          <w:rPr>
            <w:rFonts w:ascii="Arial" w:hAnsi="Arial" w:cs="Arial"/>
            <w:sz w:val="22"/>
            <w:szCs w:val="22"/>
            <w:highlight w:val="yellow"/>
            <w:rPrChange w:id="299" w:author="Chris Warburton (NESO)" w:date="2025-05-23T06:12:00Z" w16du:dateUtc="2025-05-23T05:12:00Z">
              <w:rPr>
                <w:rFonts w:ascii="Arial" w:hAnsi="Arial" w:cs="Arial"/>
                <w:sz w:val="22"/>
                <w:szCs w:val="22"/>
              </w:rPr>
            </w:rPrChange>
          </w:rPr>
          <w:t xml:space="preserve"> and </w:t>
        </w:r>
      </w:ins>
    </w:p>
    <w:p w14:paraId="1E0B9F3F" w14:textId="67960ABA" w:rsidR="00873A74" w:rsidRPr="000C49D3" w:rsidRDefault="0092791F" w:rsidP="00E24AFD">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300" w:author="Chris Warburton (NESO)" w:date="2025-05-22T14:23:00Z" w16du:dateUtc="2025-05-22T13:23:00Z"/>
          <w:rFonts w:ascii="Arial" w:hAnsi="Arial" w:cs="Arial"/>
          <w:sz w:val="22"/>
          <w:szCs w:val="22"/>
          <w:highlight w:val="yellow"/>
          <w:rPrChange w:id="301" w:author="Chris Warburton (NESO)" w:date="2025-05-23T06:12:00Z" w16du:dateUtc="2025-05-23T05:12:00Z">
            <w:rPr>
              <w:ins w:id="302" w:author="Chris Warburton (NESO)" w:date="2025-05-22T14:23:00Z" w16du:dateUtc="2025-05-22T13:23:00Z"/>
              <w:rFonts w:ascii="Arial" w:hAnsi="Arial" w:cs="Arial"/>
              <w:sz w:val="22"/>
              <w:szCs w:val="22"/>
            </w:rPr>
          </w:rPrChange>
        </w:rPr>
      </w:pPr>
      <w:ins w:id="303" w:author="Chris Warburton (NESO)" w:date="2025-05-22T21:46:00Z" w16du:dateUtc="2025-05-22T20:46:00Z">
        <w:r w:rsidRPr="000C49D3">
          <w:rPr>
            <w:rFonts w:ascii="Arial" w:hAnsi="Arial" w:cs="Arial"/>
            <w:sz w:val="22"/>
            <w:szCs w:val="22"/>
            <w:highlight w:val="yellow"/>
            <w:rPrChange w:id="304" w:author="Chris Warburton (NESO)" w:date="2025-05-23T06:12:00Z" w16du:dateUtc="2025-05-23T05:12:00Z">
              <w:rPr>
                <w:rFonts w:ascii="Arial" w:hAnsi="Arial" w:cs="Arial"/>
                <w:sz w:val="22"/>
                <w:szCs w:val="22"/>
              </w:rPr>
            </w:rPrChange>
          </w:rPr>
          <w:t>(ii)</w:t>
        </w:r>
      </w:ins>
      <w:ins w:id="305" w:author="Chris Warburton (NESO)" w:date="2025-05-22T14:21:00Z" w16du:dateUtc="2025-05-22T13:21:00Z">
        <w:r w:rsidR="00E24AFD" w:rsidRPr="000C49D3">
          <w:rPr>
            <w:rFonts w:ascii="Arial" w:hAnsi="Arial" w:cs="Arial"/>
            <w:sz w:val="22"/>
            <w:szCs w:val="22"/>
            <w:highlight w:val="yellow"/>
            <w:rPrChange w:id="306" w:author="Chris Warburton (NESO)" w:date="2025-05-23T06:12:00Z" w16du:dateUtc="2025-05-23T05:12:00Z">
              <w:rPr>
                <w:rFonts w:ascii="Arial" w:hAnsi="Arial" w:cs="Arial"/>
                <w:sz w:val="22"/>
                <w:szCs w:val="22"/>
              </w:rPr>
            </w:rPrChange>
          </w:rPr>
          <w:tab/>
        </w:r>
      </w:ins>
      <w:ins w:id="307" w:author="Chris Warburton (NESO)" w:date="2025-05-22T14:45:00Z" w16du:dateUtc="2025-05-22T13:45:00Z">
        <w:r w:rsidR="00E76167" w:rsidRPr="000C49D3">
          <w:rPr>
            <w:rFonts w:ascii="Arial" w:hAnsi="Arial" w:cs="Arial"/>
            <w:sz w:val="22"/>
            <w:szCs w:val="22"/>
            <w:highlight w:val="yellow"/>
            <w:rPrChange w:id="308" w:author="Chris Warburton (NESO)" w:date="2025-05-23T06:12:00Z" w16du:dateUtc="2025-05-23T05:12:00Z">
              <w:rPr>
                <w:rFonts w:ascii="Arial" w:hAnsi="Arial" w:cs="Arial"/>
                <w:sz w:val="22"/>
                <w:szCs w:val="22"/>
              </w:rPr>
            </w:rPrChange>
          </w:rPr>
          <w:t>the</w:t>
        </w:r>
      </w:ins>
      <w:ins w:id="309" w:author="Chris Warburton (NESO)" w:date="2025-05-22T14:21:00Z" w16du:dateUtc="2025-05-22T13:21:00Z">
        <w:r w:rsidR="00E24AFD" w:rsidRPr="000C49D3">
          <w:rPr>
            <w:rFonts w:ascii="Arial" w:hAnsi="Arial" w:cs="Arial"/>
            <w:sz w:val="22"/>
            <w:szCs w:val="22"/>
            <w:highlight w:val="yellow"/>
            <w:rPrChange w:id="310" w:author="Chris Warburton (NESO)" w:date="2025-05-23T06:12:00Z" w16du:dateUtc="2025-05-23T05:12:00Z">
              <w:rPr>
                <w:rFonts w:ascii="Arial" w:hAnsi="Arial" w:cs="Arial"/>
                <w:sz w:val="22"/>
                <w:szCs w:val="22"/>
              </w:rPr>
            </w:rPrChange>
          </w:rPr>
          <w:t xml:space="preserve"> owner/o</w:t>
        </w:r>
      </w:ins>
      <w:ins w:id="311" w:author="Chris Warburton (NESO)" w:date="2025-05-22T14:22:00Z" w16du:dateUtc="2025-05-22T13:22:00Z">
        <w:r w:rsidR="00E24AFD" w:rsidRPr="000C49D3">
          <w:rPr>
            <w:rFonts w:ascii="Arial" w:hAnsi="Arial" w:cs="Arial"/>
            <w:sz w:val="22"/>
            <w:szCs w:val="22"/>
            <w:highlight w:val="yellow"/>
            <w:rPrChange w:id="312" w:author="Chris Warburton (NESO)" w:date="2025-05-23T06:12:00Z" w16du:dateUtc="2025-05-23T05:12:00Z">
              <w:rPr>
                <w:rFonts w:ascii="Arial" w:hAnsi="Arial" w:cs="Arial"/>
                <w:sz w:val="22"/>
                <w:szCs w:val="22"/>
              </w:rPr>
            </w:rPrChange>
          </w:rPr>
          <w:t xml:space="preserve">perator </w:t>
        </w:r>
      </w:ins>
      <w:ins w:id="313" w:author="Chris Warburton (NESO)" w:date="2025-05-22T14:20:00Z" w16du:dateUtc="2025-05-22T13:20:00Z">
        <w:r w:rsidR="00F862C3" w:rsidRPr="000C49D3">
          <w:rPr>
            <w:rFonts w:ascii="Arial" w:hAnsi="Arial" w:cs="Arial"/>
            <w:sz w:val="22"/>
            <w:szCs w:val="22"/>
            <w:highlight w:val="yellow"/>
            <w:rPrChange w:id="314" w:author="Chris Warburton (NESO)" w:date="2025-05-23T06:12:00Z" w16du:dateUtc="2025-05-23T05:12:00Z">
              <w:rPr>
                <w:rFonts w:ascii="Arial" w:hAnsi="Arial" w:cs="Arial"/>
                <w:sz w:val="22"/>
                <w:szCs w:val="22"/>
              </w:rPr>
            </w:rPrChange>
          </w:rPr>
          <w:t xml:space="preserve">subsequently notifies </w:t>
        </w:r>
        <w:r w:rsidR="006263CD" w:rsidRPr="000C49D3">
          <w:rPr>
            <w:rFonts w:ascii="Arial" w:hAnsi="Arial" w:cs="Arial"/>
            <w:b/>
            <w:bCs/>
            <w:sz w:val="22"/>
            <w:szCs w:val="22"/>
            <w:highlight w:val="yellow"/>
            <w:rPrChange w:id="315" w:author="Chris Warburton (NESO)" w:date="2025-05-23T06:12:00Z" w16du:dateUtc="2025-05-23T05:12:00Z">
              <w:rPr>
                <w:rFonts w:ascii="Arial" w:hAnsi="Arial" w:cs="Arial"/>
                <w:b/>
                <w:bCs/>
                <w:sz w:val="22"/>
                <w:szCs w:val="22"/>
              </w:rPr>
            </w:rPrChange>
          </w:rPr>
          <w:t>The Company</w:t>
        </w:r>
      </w:ins>
      <w:ins w:id="316" w:author="Chris Warburton (NESO)" w:date="2025-05-22T14:13:00Z" w16du:dateUtc="2025-05-22T13:13:00Z">
        <w:r w:rsidR="00711522" w:rsidRPr="000C49D3">
          <w:rPr>
            <w:rFonts w:ascii="Arial" w:hAnsi="Arial" w:cs="Arial"/>
            <w:sz w:val="22"/>
            <w:szCs w:val="22"/>
            <w:highlight w:val="yellow"/>
            <w:rPrChange w:id="317" w:author="Chris Warburton (NESO)" w:date="2025-05-23T06:12:00Z" w16du:dateUtc="2025-05-23T05:12:00Z">
              <w:rPr>
                <w:rFonts w:ascii="Arial" w:hAnsi="Arial" w:cs="Arial"/>
                <w:sz w:val="22"/>
                <w:szCs w:val="22"/>
              </w:rPr>
            </w:rPrChange>
          </w:rPr>
          <w:t xml:space="preserve"> </w:t>
        </w:r>
      </w:ins>
      <w:ins w:id="318" w:author="Chris Warburton (NESO)" w:date="2025-05-22T14:22:00Z" w16du:dateUtc="2025-05-22T13:22:00Z">
        <w:r w:rsidR="009C3F1B" w:rsidRPr="000C49D3">
          <w:rPr>
            <w:rFonts w:ascii="Arial" w:hAnsi="Arial" w:cs="Arial"/>
            <w:sz w:val="22"/>
            <w:szCs w:val="22"/>
            <w:highlight w:val="yellow"/>
            <w:rPrChange w:id="319" w:author="Chris Warburton (NESO)" w:date="2025-05-23T06:12:00Z" w16du:dateUtc="2025-05-23T05:12:00Z">
              <w:rPr>
                <w:rFonts w:ascii="Arial" w:hAnsi="Arial" w:cs="Arial"/>
                <w:sz w:val="22"/>
                <w:szCs w:val="22"/>
              </w:rPr>
            </w:rPrChange>
          </w:rPr>
          <w:t>that Paragraph 4.</w:t>
        </w:r>
      </w:ins>
      <w:ins w:id="320" w:author="Chris Warburton (NESO)" w:date="2025-05-22T21:08:00Z" w16du:dateUtc="2025-05-22T20:08:00Z">
        <w:r w:rsidR="00274D3A" w:rsidRPr="000C49D3">
          <w:rPr>
            <w:rFonts w:ascii="Arial" w:hAnsi="Arial" w:cs="Arial"/>
            <w:sz w:val="22"/>
            <w:szCs w:val="22"/>
            <w:highlight w:val="yellow"/>
            <w:rPrChange w:id="321" w:author="Chris Warburton (NESO)" w:date="2025-05-23T06:12:00Z" w16du:dateUtc="2025-05-23T05:12:00Z">
              <w:rPr>
                <w:rFonts w:ascii="Arial" w:hAnsi="Arial" w:cs="Arial"/>
                <w:sz w:val="22"/>
                <w:szCs w:val="22"/>
              </w:rPr>
            </w:rPrChange>
          </w:rPr>
          <w:t>4</w:t>
        </w:r>
      </w:ins>
      <w:ins w:id="322" w:author="Chris Warburton (NESO)" w:date="2025-05-22T14:22:00Z" w16du:dateUtc="2025-05-22T13:22:00Z">
        <w:r w:rsidR="009C3F1B" w:rsidRPr="000C49D3">
          <w:rPr>
            <w:rFonts w:ascii="Arial" w:hAnsi="Arial" w:cs="Arial"/>
            <w:sz w:val="22"/>
            <w:szCs w:val="22"/>
            <w:highlight w:val="yellow"/>
            <w:rPrChange w:id="323" w:author="Chris Warburton (NESO)" w:date="2025-05-23T06:12:00Z" w16du:dateUtc="2025-05-23T05:12:00Z">
              <w:rPr>
                <w:rFonts w:ascii="Arial" w:hAnsi="Arial" w:cs="Arial"/>
                <w:sz w:val="22"/>
                <w:szCs w:val="22"/>
              </w:rPr>
            </w:rPrChange>
          </w:rPr>
          <w:t xml:space="preserve"> of Part Five of this Section 15</w:t>
        </w:r>
      </w:ins>
      <w:ins w:id="324" w:author="Chris Warburton (NESO)" w:date="2025-05-22T14:23:00Z" w16du:dateUtc="2025-05-22T13:23:00Z">
        <w:r w:rsidR="009C3F1B" w:rsidRPr="000C49D3">
          <w:rPr>
            <w:rFonts w:ascii="Arial" w:hAnsi="Arial" w:cs="Arial"/>
            <w:sz w:val="22"/>
            <w:szCs w:val="22"/>
            <w:highlight w:val="yellow"/>
            <w:rPrChange w:id="325" w:author="Chris Warburton (NESO)" w:date="2025-05-23T06:12:00Z" w16du:dateUtc="2025-05-23T05:12:00Z">
              <w:rPr>
                <w:rFonts w:ascii="Arial" w:hAnsi="Arial" w:cs="Arial"/>
                <w:sz w:val="22"/>
                <w:szCs w:val="22"/>
              </w:rPr>
            </w:rPrChange>
          </w:rPr>
          <w:t xml:space="preserve"> does not apply</w:t>
        </w:r>
      </w:ins>
      <w:ins w:id="326" w:author="Chris Warburton (NESO)" w:date="2025-05-22T21:43:00Z" w16du:dateUtc="2025-05-22T20:43:00Z">
        <w:r w:rsidR="00877D72" w:rsidRPr="000C49D3">
          <w:rPr>
            <w:rFonts w:ascii="Arial" w:hAnsi="Arial" w:cs="Arial"/>
            <w:sz w:val="22"/>
            <w:szCs w:val="22"/>
            <w:highlight w:val="yellow"/>
            <w:rPrChange w:id="327" w:author="Chris Warburton (NESO)" w:date="2025-05-23T06:12:00Z" w16du:dateUtc="2025-05-23T05:12:00Z">
              <w:rPr>
                <w:rFonts w:ascii="Arial" w:hAnsi="Arial" w:cs="Arial"/>
                <w:sz w:val="22"/>
                <w:szCs w:val="22"/>
              </w:rPr>
            </w:rPrChange>
          </w:rPr>
          <w:t>,</w:t>
        </w:r>
      </w:ins>
    </w:p>
    <w:p w14:paraId="675B836F" w14:textId="176E4FAD" w:rsidR="000B7B77" w:rsidRPr="00711522" w:rsidRDefault="00017417">
      <w:pPr>
        <w:tabs>
          <w:tab w:val="left" w:pos="-1440"/>
          <w:tab w:val="left" w:pos="-72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id="328" w:author="Chris Warburton (NESO)" w:date="2025-05-22T14:23:00Z" w16du:dateUtc="2025-05-22T13:23:00Z">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id="329" w:author="Chris Warburton (NESO)" w:date="2025-05-22T21:33:00Z" w16du:dateUtc="2025-05-22T20:33:00Z">
        <w:r w:rsidRPr="000C49D3">
          <w:rPr>
            <w:rFonts w:ascii="Arial" w:hAnsi="Arial" w:cs="Arial"/>
            <w:sz w:val="22"/>
            <w:szCs w:val="22"/>
            <w:highlight w:val="yellow"/>
            <w:rPrChange w:id="330" w:author="Chris Warburton (NESO)" w:date="2025-05-23T06:12:00Z" w16du:dateUtc="2025-05-23T05:12:00Z">
              <w:rPr>
                <w:rFonts w:ascii="Arial" w:hAnsi="Arial" w:cs="Arial"/>
                <w:sz w:val="22"/>
                <w:szCs w:val="22"/>
              </w:rPr>
            </w:rPrChange>
          </w:rPr>
          <w:t>as soon as reasonably practicable and in</w:t>
        </w:r>
      </w:ins>
      <w:ins w:id="331" w:author="Chris Warburton (NESO)" w:date="2025-05-22T14:29:00Z" w16du:dateUtc="2025-05-22T13:29:00Z">
        <w:r w:rsidR="00E106B6" w:rsidRPr="000C49D3">
          <w:rPr>
            <w:rFonts w:ascii="Arial" w:hAnsi="Arial" w:cs="Arial"/>
            <w:sz w:val="22"/>
            <w:szCs w:val="22"/>
            <w:highlight w:val="yellow"/>
            <w:rPrChange w:id="332" w:author="Chris Warburton (NESO)" w:date="2025-05-23T06:12:00Z" w16du:dateUtc="2025-05-23T05:12:00Z">
              <w:rPr>
                <w:rFonts w:ascii="Arial" w:hAnsi="Arial" w:cs="Arial"/>
                <w:sz w:val="22"/>
                <w:szCs w:val="22"/>
              </w:rPr>
            </w:rPrChange>
          </w:rPr>
          <w:t xml:space="preserve"> respect of </w:t>
        </w:r>
        <w:r w:rsidR="00590145" w:rsidRPr="000C49D3">
          <w:rPr>
            <w:rFonts w:ascii="Arial" w:hAnsi="Arial" w:cs="Arial"/>
            <w:sz w:val="22"/>
            <w:szCs w:val="22"/>
            <w:highlight w:val="yellow"/>
            <w:rPrChange w:id="333" w:author="Chris Warburton (NESO)" w:date="2025-05-23T06:12:00Z" w16du:dateUtc="2025-05-23T05:12:00Z">
              <w:rPr>
                <w:rFonts w:ascii="Arial" w:hAnsi="Arial" w:cs="Arial"/>
                <w:sz w:val="22"/>
                <w:szCs w:val="22"/>
              </w:rPr>
            </w:rPrChange>
          </w:rPr>
          <w:t xml:space="preserve">the period from the </w:t>
        </w:r>
        <w:r w:rsidR="00590145" w:rsidRPr="000C49D3">
          <w:rPr>
            <w:rFonts w:ascii="Arial" w:hAnsi="Arial" w:cs="Arial"/>
            <w:b/>
            <w:bCs/>
            <w:sz w:val="22"/>
            <w:szCs w:val="22"/>
            <w:highlight w:val="yellow"/>
            <w:rPrChange w:id="334" w:author="Chris Warburton (NESO)" w:date="2025-05-23T06:12:00Z" w16du:dateUtc="2025-05-23T05:12:00Z">
              <w:rPr>
                <w:rFonts w:ascii="Arial" w:hAnsi="Arial" w:cs="Arial"/>
                <w:b/>
                <w:bCs/>
                <w:sz w:val="22"/>
                <w:szCs w:val="22"/>
              </w:rPr>
            </w:rPrChange>
          </w:rPr>
          <w:t>Cancellation Charge Statement</w:t>
        </w:r>
        <w:r w:rsidR="00590145" w:rsidRPr="000C49D3">
          <w:rPr>
            <w:rFonts w:ascii="Arial" w:hAnsi="Arial" w:cs="Arial"/>
            <w:sz w:val="22"/>
            <w:szCs w:val="22"/>
            <w:highlight w:val="yellow"/>
            <w:rPrChange w:id="335" w:author="Chris Warburton (NESO)" w:date="2025-05-23T06:12:00Z" w16du:dateUtc="2025-05-23T05:12:00Z">
              <w:rPr>
                <w:rFonts w:ascii="Arial" w:hAnsi="Arial" w:cs="Arial"/>
                <w:sz w:val="22"/>
                <w:szCs w:val="22"/>
              </w:rPr>
            </w:rPrChange>
          </w:rPr>
          <w:t xml:space="preserve"> being issued </w:t>
        </w:r>
      </w:ins>
      <w:ins w:id="336" w:author="Chris Warburton (NESO)" w:date="2025-05-22T14:30:00Z" w16du:dateUtc="2025-05-22T13:30:00Z">
        <w:r w:rsidR="00590145" w:rsidRPr="000C49D3">
          <w:rPr>
            <w:rFonts w:ascii="Arial" w:hAnsi="Arial" w:cs="Arial"/>
            <w:sz w:val="22"/>
            <w:szCs w:val="22"/>
            <w:highlight w:val="yellow"/>
            <w:rPrChange w:id="337" w:author="Chris Warburton (NESO)" w:date="2025-05-23T06:12:00Z" w16du:dateUtc="2025-05-23T05:12:00Z">
              <w:rPr>
                <w:rFonts w:ascii="Arial" w:hAnsi="Arial" w:cs="Arial"/>
                <w:sz w:val="22"/>
                <w:szCs w:val="22"/>
              </w:rPr>
            </w:rPrChange>
          </w:rPr>
          <w:t xml:space="preserve">until the next following </w:t>
        </w:r>
        <w:r w:rsidR="00C8340B" w:rsidRPr="000C49D3">
          <w:rPr>
            <w:rFonts w:ascii="Arial" w:hAnsi="Arial" w:cs="Arial"/>
            <w:sz w:val="22"/>
            <w:szCs w:val="22"/>
            <w:highlight w:val="yellow"/>
            <w:rPrChange w:id="338" w:author="Chris Warburton (NESO)" w:date="2025-05-23T06:12:00Z" w16du:dateUtc="2025-05-23T05:12:00Z">
              <w:rPr>
                <w:rFonts w:ascii="Arial" w:hAnsi="Arial" w:cs="Arial"/>
                <w:sz w:val="22"/>
                <w:szCs w:val="22"/>
              </w:rPr>
            </w:rPrChange>
          </w:rPr>
          <w:t xml:space="preserve">30 September or </w:t>
        </w:r>
        <w:r w:rsidR="009538EE" w:rsidRPr="000C49D3">
          <w:rPr>
            <w:rFonts w:ascii="Arial" w:hAnsi="Arial" w:cs="Arial"/>
            <w:sz w:val="22"/>
            <w:szCs w:val="22"/>
            <w:highlight w:val="yellow"/>
            <w:rPrChange w:id="339" w:author="Chris Warburton (NESO)" w:date="2025-05-23T06:12:00Z" w16du:dateUtc="2025-05-23T05:12:00Z">
              <w:rPr>
                <w:rFonts w:ascii="Arial" w:hAnsi="Arial" w:cs="Arial"/>
                <w:sz w:val="22"/>
                <w:szCs w:val="22"/>
              </w:rPr>
            </w:rPrChange>
          </w:rPr>
          <w:t>31 March</w:t>
        </w:r>
        <w:r w:rsidR="00E746E9" w:rsidRPr="000C49D3">
          <w:rPr>
            <w:rFonts w:ascii="Arial" w:hAnsi="Arial" w:cs="Arial"/>
            <w:sz w:val="22"/>
            <w:szCs w:val="22"/>
            <w:highlight w:val="yellow"/>
            <w:rPrChange w:id="340" w:author="Chris Warburton (NESO)" w:date="2025-05-23T06:12:00Z" w16du:dateUtc="2025-05-23T05:12:00Z">
              <w:rPr>
                <w:rFonts w:ascii="Arial" w:hAnsi="Arial" w:cs="Arial"/>
                <w:sz w:val="22"/>
                <w:szCs w:val="22"/>
              </w:rPr>
            </w:rPrChange>
          </w:rPr>
          <w:t>, whichever is earlier</w:t>
        </w:r>
      </w:ins>
      <w:ins w:id="341" w:author="Chris Warburton (NESO)" w:date="2025-05-22T14:13:00Z" w16du:dateUtc="2025-05-22T13:13:00Z">
        <w:r w:rsidR="00711522" w:rsidRPr="000C49D3">
          <w:rPr>
            <w:rFonts w:ascii="Arial" w:hAnsi="Arial" w:cs="Arial"/>
            <w:b/>
            <w:bCs/>
            <w:sz w:val="22"/>
            <w:szCs w:val="22"/>
            <w:highlight w:val="yellow"/>
            <w:rPrChange w:id="342" w:author="Chris Warburton (NESO)" w:date="2025-05-23T06:12:00Z" w16du:dateUtc="2025-05-23T05:12:00Z">
              <w:rPr>
                <w:rFonts w:ascii="Arial" w:hAnsi="Arial" w:cs="Arial"/>
                <w:b/>
                <w:bCs/>
                <w:sz w:val="22"/>
                <w:szCs w:val="22"/>
              </w:rPr>
            </w:rPrChange>
          </w:rPr>
          <w:t>.</w:t>
        </w:r>
      </w:ins>
    </w:p>
    <w:p w14:paraId="7F3A7860" w14:textId="77777777" w:rsidR="00711522" w:rsidRDefault="00711522"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id="343" w:author="Chris Warburton (NESO)" w:date="2025-05-22T14:12:00Z" w16du:dateUtc="2025-05-22T13:12:00Z"/>
          <w:rFonts w:ascii="Arial" w:hAnsi="Arial" w:cs="Arial"/>
          <w:b/>
          <w:sz w:val="22"/>
          <w:szCs w:val="22"/>
        </w:rPr>
      </w:pPr>
    </w:p>
    <w:p w14:paraId="646ED002" w14:textId="4179F861"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344" w:name="OLE_LINK14"/>
      <w:bookmarkStart w:id="345" w:name="OLE_LINK15"/>
      <w:r w:rsidR="00455E34">
        <w:rPr>
          <w:rFonts w:ascii="Arial" w:hAnsi="Arial" w:cs="Arial"/>
          <w:b/>
          <w:sz w:val="22"/>
          <w:szCs w:val="22"/>
        </w:rPr>
        <w:t>Cancellation Charge Statement</w:t>
      </w:r>
      <w:bookmarkEnd w:id="344"/>
      <w:bookmarkEnd w:id="345"/>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Pre Trigger Amount</w:t>
      </w:r>
      <w:r w:rsidR="00C67A7E">
        <w:rPr>
          <w:rFonts w:ascii="Arial" w:hAnsi="Arial" w:cs="Arial"/>
          <w:sz w:val="22"/>
          <w:szCs w:val="22"/>
        </w:rPr>
        <w:t xml:space="preserve">, </w:t>
      </w:r>
      <w:r w:rsidR="00C37B28" w:rsidRPr="00B87597">
        <w:rPr>
          <w:rFonts w:ascii="Arial" w:hAnsi="Arial" w:cs="Arial"/>
          <w:b/>
          <w:sz w:val="22"/>
          <w:szCs w:val="22"/>
        </w:rPr>
        <w:t>Attributable Works Amount</w:t>
      </w:r>
      <w:r w:rsidR="00C37B28">
        <w:rPr>
          <w:rFonts w:ascii="Arial" w:hAnsi="Arial" w:cs="Arial"/>
          <w:sz w:val="22"/>
          <w:szCs w:val="22"/>
        </w:rPr>
        <w:t xml:space="preserve"> </w:t>
      </w:r>
      <w:smartTag w:uri="urn:schemas-microsoft-com:office:smarttags" w:element="PersonName">
        <w:r w:rsidR="00C37B28">
          <w:rPr>
            <w:rFonts w:ascii="Arial" w:hAnsi="Arial" w:cs="Arial"/>
            <w:sz w:val="22"/>
            <w:szCs w:val="22"/>
          </w:rPr>
          <w:t>and</w:t>
        </w:r>
      </w:smartTag>
      <w:r w:rsidR="00C37B28">
        <w:rPr>
          <w:rFonts w:ascii="Arial" w:hAnsi="Arial" w:cs="Arial"/>
          <w:sz w:val="22"/>
          <w:szCs w:val="22"/>
        </w:rPr>
        <w:t xml:space="preserve">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w:t>
      </w:r>
      <w:smartTag w:uri="urn:schemas-microsoft-com:office:smarttags" w:element="PersonName">
        <w:r w:rsidR="00454083">
          <w:rPr>
            <w:rFonts w:ascii="Arial" w:hAnsi="Arial" w:cs="Arial"/>
            <w:sz w:val="22"/>
            <w:szCs w:val="22"/>
          </w:rPr>
          <w:t>and</w:t>
        </w:r>
      </w:smartTag>
      <w:r w:rsidR="00454083">
        <w:rPr>
          <w:rFonts w:ascii="Arial" w:hAnsi="Arial" w:cs="Arial"/>
          <w:sz w:val="22"/>
          <w:szCs w:val="22"/>
        </w:rPr>
        <w:t xml:space="preserve">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3C6BEA"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w:t>
      </w:r>
      <w:r w:rsidRPr="003C6BEA">
        <w:rPr>
          <w:rFonts w:ascii="Arial" w:hAnsi="Arial" w:cs="Arial"/>
          <w:sz w:val="22"/>
          <w:szCs w:val="22"/>
        </w:rPr>
        <w:lastRenderedPageBreak/>
        <w:t xml:space="preserve">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tab/>
      </w:r>
      <w:bookmarkStart w:id="346" w:name="OLE_LINK16"/>
      <w:bookmarkStart w:id="347"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346"/>
    <w:bookmarkEnd w:id="347"/>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w:t>
      </w:r>
      <w:r w:rsidRPr="00B418B6">
        <w:rPr>
          <w:rFonts w:ascii="Arial" w:eastAsia="MS Mincho" w:hAnsi="Arial" w:cs="Arial"/>
          <w:sz w:val="22"/>
          <w:szCs w:val="22"/>
          <w:lang w:eastAsia="ja-JP"/>
        </w:rPr>
        <w:lastRenderedPageBreak/>
        <w:t xml:space="preserve">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lastRenderedPageBreak/>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2ECA43F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ins w:id="348" w:author="Chris Warburton (NESO)" w:date="2025-05-07T21:15:00Z" w16du:dateUtc="2025-05-07T20:15:00Z">
        <w:r w:rsidR="002360E9">
          <w:rPr>
            <w:rFonts w:ascii="Arial" w:hAnsi="Arial" w:cs="Arial"/>
            <w:b/>
            <w:sz w:val="22"/>
            <w:szCs w:val="22"/>
          </w:rPr>
          <w:t xml:space="preserve"> </w:t>
        </w:r>
      </w:ins>
      <w:ins w:id="349" w:author="Chris Warburton (NESO)" w:date="2025-05-15T20:48:00Z" w16du:dateUtc="2025-05-15T19:48:00Z">
        <w:r w:rsidR="00635F8C">
          <w:rPr>
            <w:rFonts w:ascii="Arial" w:hAnsi="Arial" w:cs="Arial"/>
            <w:bCs/>
            <w:sz w:val="22"/>
            <w:szCs w:val="22"/>
          </w:rPr>
          <w:t>before</w:t>
        </w:r>
      </w:ins>
      <w:ins w:id="350" w:author="Chris Warburton (NESO)" w:date="2025-05-07T21:16:00Z" w16du:dateUtc="2025-05-07T20:16:00Z">
        <w:r w:rsidR="002360E9">
          <w:rPr>
            <w:rFonts w:ascii="Arial" w:hAnsi="Arial" w:cs="Arial"/>
            <w:bCs/>
            <w:sz w:val="22"/>
            <w:szCs w:val="22"/>
          </w:rPr>
          <w:t xml:space="preserve"> the </w:t>
        </w:r>
        <w:r w:rsidR="002360E9" w:rsidRPr="45667F04">
          <w:rPr>
            <w:rFonts w:ascii="Arial" w:hAnsi="Arial" w:cs="Arial"/>
            <w:b/>
            <w:sz w:val="22"/>
            <w:szCs w:val="22"/>
            <w:rPrChange w:id="351" w:author="Angela Quinn (NESO)" w:date="2025-05-13T11:53:00Z" w16du:dateUtc="2025-05-13T10:53:00Z">
              <w:rPr>
                <w:rFonts w:ascii="Arial" w:hAnsi="Arial" w:cs="Arial"/>
                <w:bCs/>
                <w:sz w:val="22"/>
                <w:szCs w:val="22"/>
              </w:rPr>
            </w:rPrChange>
          </w:rPr>
          <w:t>PCF Activation Dat</w:t>
        </w:r>
        <w:r w:rsidR="002360E9" w:rsidRPr="259BBB2F">
          <w:rPr>
            <w:rFonts w:ascii="Arial" w:hAnsi="Arial" w:cs="Arial"/>
            <w:b/>
            <w:sz w:val="22"/>
            <w:szCs w:val="22"/>
            <w:rPrChange w:id="352" w:author="Angela Quinn (NESO)" w:date="2025-05-13T11:53:00Z" w16du:dateUtc="2025-05-13T10:53:00Z">
              <w:rPr>
                <w:rFonts w:ascii="Arial" w:hAnsi="Arial" w:cs="Arial"/>
                <w:bCs/>
                <w:sz w:val="22"/>
                <w:szCs w:val="22"/>
              </w:rPr>
            </w:rPrChange>
          </w:rPr>
          <w:t>e</w:t>
        </w:r>
        <w:r w:rsidR="002360E9">
          <w:rPr>
            <w:rFonts w:ascii="Arial" w:hAnsi="Arial" w:cs="Arial"/>
            <w:bCs/>
            <w:sz w:val="22"/>
            <w:szCs w:val="22"/>
          </w:rPr>
          <w:t xml:space="preserve"> </w:t>
        </w:r>
      </w:ins>
      <w:ins w:id="353" w:author="Chris Warburton (NESO)" w:date="2025-05-15T20:49:00Z" w16du:dateUtc="2025-05-15T19:49:00Z">
        <w:r w:rsidR="00635F8C">
          <w:rPr>
            <w:rFonts w:ascii="Arial" w:hAnsi="Arial" w:cs="Arial"/>
            <w:bCs/>
            <w:sz w:val="22"/>
            <w:szCs w:val="22"/>
          </w:rPr>
          <w:t xml:space="preserve">or where the </w:t>
        </w:r>
        <w:r w:rsidR="00635F8C" w:rsidRPr="00E83A7F">
          <w:rPr>
            <w:rFonts w:ascii="Arial" w:hAnsi="Arial" w:cs="Arial"/>
            <w:b/>
            <w:sz w:val="22"/>
            <w:szCs w:val="22"/>
          </w:rPr>
          <w:t>PCF Activation Date</w:t>
        </w:r>
        <w:r w:rsidR="00635F8C">
          <w:rPr>
            <w:rFonts w:ascii="Arial" w:hAnsi="Arial" w:cs="Arial"/>
            <w:bCs/>
            <w:sz w:val="22"/>
            <w:szCs w:val="22"/>
          </w:rPr>
          <w:t xml:space="preserve"> </w:t>
        </w:r>
      </w:ins>
      <w:ins w:id="354" w:author="Chris Warburton (NESO)" w:date="2025-05-15T11:59:00Z" w16du:dateUtc="2025-05-15T10:59:00Z">
        <w:r w:rsidR="00691C65">
          <w:rPr>
            <w:rFonts w:ascii="Arial" w:hAnsi="Arial" w:cs="Arial"/>
            <w:bCs/>
            <w:sz w:val="22"/>
            <w:szCs w:val="22"/>
          </w:rPr>
          <w:t>has not been set</w:t>
        </w:r>
      </w:ins>
      <w:ins w:id="355" w:author="Chris Warburton (NESO)" w:date="2025-05-07T21:16:00Z" w16du:dateUtc="2025-05-07T20:16:00Z">
        <w:r w:rsidR="002360E9">
          <w:rPr>
            <w:rFonts w:ascii="Arial" w:hAnsi="Arial" w:cs="Arial"/>
            <w:bCs/>
            <w:sz w:val="22"/>
            <w:szCs w:val="22"/>
          </w:rPr>
          <w:t>,</w:t>
        </w:r>
      </w:ins>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shd w:val="clear" w:color="auto" w:fill="auto"/>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shd w:val="clear" w:color="auto" w:fill="auto"/>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shd w:val="clear" w:color="auto" w:fill="auto"/>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shd w:val="clear" w:color="auto" w:fill="auto"/>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shd w:val="clear" w:color="auto" w:fill="auto"/>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lastRenderedPageBreak/>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shd w:val="clear" w:color="auto" w:fill="auto"/>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shd w:val="clear" w:color="auto" w:fill="auto"/>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shd w:val="clear" w:color="auto" w:fill="auto"/>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shd w:val="clear" w:color="auto" w:fill="auto"/>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shd w:val="clear" w:color="auto" w:fill="auto"/>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shd w:val="clear" w:color="auto" w:fill="auto"/>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shd w:val="clear" w:color="auto" w:fill="auto"/>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14E71AE1" w14:textId="77777777" w:rsidR="00AC743A" w:rsidRDefault="00AC743A" w:rsidP="00075824">
      <w:pPr>
        <w:tabs>
          <w:tab w:val="left" w:pos="0"/>
        </w:tabs>
        <w:spacing w:line="360" w:lineRule="auto"/>
        <w:ind w:left="601" w:hanging="601"/>
        <w:jc w:val="both"/>
        <w:rPr>
          <w:ins w:id="356" w:author="Chris Warburton (NESO)" w:date="2025-05-07T21:17:00Z" w16du:dateUtc="2025-05-07T20:17:00Z"/>
          <w:rFonts w:ascii="Arial" w:hAnsi="Arial" w:cs="Arial"/>
          <w:b/>
          <w:sz w:val="22"/>
          <w:szCs w:val="22"/>
        </w:rPr>
      </w:pPr>
    </w:p>
    <w:p w14:paraId="7F1D53C3" w14:textId="064F491E" w:rsidR="00F76328" w:rsidRDefault="00AC743A" w:rsidP="00AC743A">
      <w:pPr>
        <w:spacing w:line="360" w:lineRule="auto"/>
        <w:ind w:left="700" w:hanging="700"/>
        <w:jc w:val="both"/>
        <w:rPr>
          <w:ins w:id="357" w:author="Chris Warburton (NESO)" w:date="2025-05-15T12:16:00Z" w16du:dateUtc="2025-05-15T11:16:00Z"/>
          <w:rFonts w:ascii="Arial" w:hAnsi="Arial" w:cs="Arial"/>
          <w:sz w:val="22"/>
          <w:szCs w:val="22"/>
        </w:rPr>
      </w:pPr>
      <w:ins w:id="358" w:author="Chris Warburton (NESO)" w:date="2025-05-07T21:17:00Z" w16du:dateUtc="2025-05-07T20:17:00Z">
        <w:r>
          <w:rPr>
            <w:rFonts w:ascii="Arial" w:hAnsi="Arial" w:cs="Arial"/>
            <w:b/>
            <w:sz w:val="22"/>
            <w:szCs w:val="22"/>
          </w:rPr>
          <w:t>3.2A</w:t>
        </w:r>
        <w:r>
          <w:tab/>
        </w:r>
      </w:ins>
      <w:ins w:id="359" w:author="Chris Warburton (NESO)" w:date="2025-05-15T12:00:00Z" w16du:dateUtc="2025-05-15T11:00:00Z">
        <w:r w:rsidR="007D0A84">
          <w:rPr>
            <w:rFonts w:ascii="Arial" w:hAnsi="Arial" w:cs="Arial"/>
            <w:sz w:val="22"/>
            <w:szCs w:val="22"/>
          </w:rPr>
          <w:t xml:space="preserve">From the </w:t>
        </w:r>
        <w:r w:rsidR="007D0A84">
          <w:rPr>
            <w:rFonts w:ascii="Arial" w:hAnsi="Arial" w:cs="Arial"/>
            <w:b/>
            <w:bCs/>
            <w:sz w:val="22"/>
            <w:szCs w:val="22"/>
          </w:rPr>
          <w:t xml:space="preserve">PCF Activation </w:t>
        </w:r>
        <w:r w:rsidR="007D0A84" w:rsidRPr="00292F6C">
          <w:rPr>
            <w:rFonts w:ascii="Arial" w:hAnsi="Arial" w:cs="Arial"/>
            <w:b/>
            <w:bCs/>
            <w:sz w:val="22"/>
            <w:szCs w:val="22"/>
          </w:rPr>
          <w:t>Date</w:t>
        </w:r>
        <w:r w:rsidR="00292F6C">
          <w:rPr>
            <w:rFonts w:ascii="Arial" w:hAnsi="Arial" w:cs="Arial"/>
            <w:sz w:val="22"/>
            <w:szCs w:val="22"/>
          </w:rPr>
          <w:t>, o</w:t>
        </w:r>
      </w:ins>
      <w:ins w:id="360" w:author="Chris Warburton (NESO)" w:date="2025-05-07T21:18:00Z" w16du:dateUtc="2025-05-07T20:18:00Z">
        <w:r w:rsidRPr="00292F6C">
          <w:rPr>
            <w:rFonts w:ascii="Arial" w:hAnsi="Arial" w:cs="Arial"/>
            <w:sz w:val="22"/>
            <w:szCs w:val="22"/>
          </w:rPr>
          <w:t>n</w:t>
        </w:r>
        <w:r w:rsidRPr="00030187">
          <w:rPr>
            <w:rFonts w:ascii="Arial" w:hAnsi="Arial" w:cs="Arial"/>
            <w:sz w:val="22"/>
            <w:szCs w:val="22"/>
          </w:rPr>
          <w:t xml:space="preserve"> or after the </w:t>
        </w:r>
        <w:r w:rsidRPr="00030187">
          <w:rPr>
            <w:rFonts w:ascii="Arial" w:hAnsi="Arial" w:cs="Arial"/>
            <w:b/>
            <w:sz w:val="22"/>
            <w:szCs w:val="22"/>
          </w:rPr>
          <w:t>Trigger Date</w:t>
        </w:r>
        <w:r w:rsidRPr="00030187">
          <w:rPr>
            <w:rFonts w:ascii="Arial" w:hAnsi="Arial" w:cs="Arial"/>
            <w:sz w:val="22"/>
            <w:szCs w:val="22"/>
          </w:rPr>
          <w:t xml:space="preserve"> until the </w:t>
        </w:r>
        <w:r w:rsidRPr="00030187">
          <w:rPr>
            <w:rFonts w:ascii="Arial" w:hAnsi="Arial" w:cs="Arial"/>
            <w:b/>
            <w:sz w:val="22"/>
            <w:szCs w:val="22"/>
          </w:rPr>
          <w:t>C</w:t>
        </w:r>
        <w:r>
          <w:rPr>
            <w:rFonts w:ascii="Arial" w:hAnsi="Arial" w:cs="Arial"/>
            <w:b/>
            <w:sz w:val="22"/>
            <w:szCs w:val="22"/>
          </w:rPr>
          <w:t>harging</w:t>
        </w:r>
        <w:r w:rsidRPr="00030187">
          <w:rPr>
            <w:rFonts w:ascii="Arial" w:hAnsi="Arial" w:cs="Arial"/>
            <w:b/>
            <w:sz w:val="22"/>
            <w:szCs w:val="22"/>
          </w:rPr>
          <w:t xml:space="preserve"> Date</w:t>
        </w:r>
        <w:r>
          <w:rPr>
            <w:rFonts w:ascii="Arial" w:hAnsi="Arial" w:cs="Arial"/>
            <w:bCs/>
            <w:sz w:val="22"/>
            <w:szCs w:val="22"/>
          </w:rPr>
          <w:t>,</w:t>
        </w:r>
        <w:r w:rsidRPr="00030187">
          <w:rPr>
            <w:rFonts w:ascii="Arial" w:hAnsi="Arial" w:cs="Arial"/>
            <w:b/>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 Secured Amount</w:t>
        </w:r>
        <w:r w:rsidRPr="00030187">
          <w:rPr>
            <w:rFonts w:ascii="Arial" w:hAnsi="Arial" w:cs="Arial"/>
            <w:sz w:val="22"/>
            <w:szCs w:val="22"/>
          </w:rPr>
          <w:t xml:space="preserve"> </w:t>
        </w:r>
      </w:ins>
      <w:ins w:id="361" w:author="Chris Warburton (NESO)" w:date="2025-05-15T12:16:00Z" w16du:dateUtc="2025-05-15T11:16:00Z">
        <w:r w:rsidR="00F76328">
          <w:rPr>
            <w:rFonts w:ascii="Arial" w:hAnsi="Arial" w:cs="Arial"/>
            <w:sz w:val="22"/>
            <w:szCs w:val="22"/>
          </w:rPr>
          <w:t>shall be calculated as</w:t>
        </w:r>
      </w:ins>
      <w:ins w:id="362" w:author="Chris Warburton (NESO)" w:date="2025-05-23T05:25:00Z" w16du:dateUtc="2025-05-23T04:25:00Z">
        <w:r w:rsidR="00F87D64">
          <w:rPr>
            <w:rFonts w:ascii="Arial" w:hAnsi="Arial" w:cs="Arial"/>
            <w:sz w:val="22"/>
            <w:szCs w:val="22"/>
          </w:rPr>
          <w:t>:</w:t>
        </w:r>
      </w:ins>
    </w:p>
    <w:p w14:paraId="1E633FE6" w14:textId="77777777" w:rsidR="00F76328" w:rsidRDefault="00F76328" w:rsidP="00AC743A">
      <w:pPr>
        <w:spacing w:line="360" w:lineRule="auto"/>
        <w:ind w:left="700" w:hanging="700"/>
        <w:jc w:val="both"/>
        <w:rPr>
          <w:ins w:id="363" w:author="Chris Warburton (NESO)" w:date="2025-05-15T12:16:00Z" w16du:dateUtc="2025-05-15T11:16:00Z"/>
          <w:rFonts w:ascii="Arial" w:hAnsi="Arial" w:cs="Arial"/>
          <w:sz w:val="22"/>
          <w:szCs w:val="22"/>
        </w:rPr>
      </w:pPr>
    </w:p>
    <w:p w14:paraId="54A445A7" w14:textId="35383D05" w:rsidR="00AE2526" w:rsidRPr="0099624E" w:rsidRDefault="00DA19F8" w:rsidP="000F6576">
      <w:pPr>
        <w:spacing w:line="360" w:lineRule="auto"/>
        <w:ind w:left="700"/>
        <w:jc w:val="both"/>
        <w:rPr>
          <w:ins w:id="364" w:author="Chris Warburton (NESO)" w:date="2025-05-15T12:22:00Z" w16du:dateUtc="2025-05-15T11:22:00Z"/>
          <w:rFonts w:ascii="Arial" w:hAnsi="Arial" w:cs="Arial"/>
          <w:bCs/>
          <w:sz w:val="22"/>
          <w:szCs w:val="22"/>
        </w:rPr>
      </w:pPr>
      <w:ins w:id="365" w:author="Chris Warburton (NESO)" w:date="2025-05-16T10:44:00Z" w16du:dateUtc="2025-05-16T09:44:00Z">
        <w:r w:rsidRPr="005A46D8">
          <w:rPr>
            <w:rFonts w:ascii="Arial" w:hAnsi="Arial" w:cs="Arial"/>
            <w:sz w:val="22"/>
            <w:szCs w:val="22"/>
          </w:rPr>
          <w:t>KC</w:t>
        </w:r>
      </w:ins>
      <w:ins w:id="366" w:author="Chris Warburton (NESO)" w:date="2025-05-15T12:23:00Z" w16du:dateUtc="2025-05-15T11:23:00Z">
        <w:r w:rsidR="00613738">
          <w:rPr>
            <w:rFonts w:ascii="Arial" w:hAnsi="Arial" w:cs="Arial"/>
            <w:sz w:val="22"/>
            <w:szCs w:val="22"/>
          </w:rPr>
          <w:t>%</w:t>
        </w:r>
      </w:ins>
      <w:ins w:id="367" w:author="Chris Warburton (NESO)" w:date="2025-05-15T12:17:00Z" w16du:dateUtc="2025-05-15T11:17:00Z">
        <w:r w:rsidR="000F6576" w:rsidRPr="00030187">
          <w:rPr>
            <w:rFonts w:ascii="Arial" w:hAnsi="Arial" w:cs="Arial"/>
            <w:sz w:val="22"/>
            <w:szCs w:val="22"/>
          </w:rPr>
          <w:t xml:space="preserve"> of </w:t>
        </w:r>
      </w:ins>
      <w:ins w:id="368" w:author="Chris Warburton (NESO)" w:date="2025-05-15T12:34:00Z" w16du:dateUtc="2025-05-15T11:34:00Z">
        <w:r w:rsidR="0099624E">
          <w:rPr>
            <w:rFonts w:ascii="Arial" w:hAnsi="Arial" w:cs="Arial"/>
            <w:sz w:val="22"/>
            <w:szCs w:val="22"/>
          </w:rPr>
          <w:t>(</w:t>
        </w:r>
      </w:ins>
      <w:ins w:id="369" w:author="Chris Warburton (NESO)" w:date="2025-05-15T12:17:00Z" w16du:dateUtc="2025-05-15T11:17:00Z">
        <w:r w:rsidR="000F6576" w:rsidRPr="00030187">
          <w:rPr>
            <w:rFonts w:ascii="Arial" w:hAnsi="Arial" w:cs="Arial"/>
            <w:b/>
            <w:sz w:val="22"/>
            <w:szCs w:val="22"/>
          </w:rPr>
          <w:t>Cancellation Charge</w:t>
        </w:r>
        <w:r w:rsidR="000F6576">
          <w:rPr>
            <w:rFonts w:ascii="Arial" w:hAnsi="Arial" w:cs="Arial"/>
            <w:b/>
            <w:sz w:val="22"/>
            <w:szCs w:val="22"/>
          </w:rPr>
          <w:t xml:space="preserve"> </w:t>
        </w:r>
      </w:ins>
      <w:ins w:id="370" w:author="Chris Warburton (NESO)" w:date="2025-05-15T12:34:00Z" w16du:dateUtc="2025-05-15T11:34:00Z">
        <w:r w:rsidR="0099624E" w:rsidRPr="0099624E">
          <w:rPr>
            <w:rFonts w:ascii="Arial" w:hAnsi="Arial" w:cs="Arial"/>
            <w:bCs/>
            <w:sz w:val="22"/>
            <w:szCs w:val="22"/>
            <w:rPrChange w:id="371" w:author="Chris Warburton (NESO)" w:date="2025-05-15T12:34:00Z" w16du:dateUtc="2025-05-15T11:34:00Z">
              <w:rPr>
                <w:rFonts w:ascii="Arial" w:hAnsi="Arial" w:cs="Arial"/>
                <w:b/>
                <w:sz w:val="22"/>
                <w:szCs w:val="22"/>
              </w:rPr>
            </w:rPrChange>
          </w:rPr>
          <w:t>minus</w:t>
        </w:r>
        <w:r w:rsidR="0099624E">
          <w:rPr>
            <w:rFonts w:ascii="Arial" w:hAnsi="Arial" w:cs="Arial"/>
            <w:b/>
            <w:sz w:val="22"/>
            <w:szCs w:val="22"/>
          </w:rPr>
          <w:t xml:space="preserve"> Progression Commitment Fee</w:t>
        </w:r>
        <w:r w:rsidR="0099624E">
          <w:rPr>
            <w:rFonts w:ascii="Arial" w:hAnsi="Arial" w:cs="Arial"/>
            <w:bCs/>
            <w:sz w:val="22"/>
            <w:szCs w:val="22"/>
          </w:rPr>
          <w:t>)</w:t>
        </w:r>
      </w:ins>
    </w:p>
    <w:p w14:paraId="6BCD131B" w14:textId="77777777" w:rsidR="00AE2526" w:rsidRDefault="00AE2526" w:rsidP="000F6576">
      <w:pPr>
        <w:spacing w:line="360" w:lineRule="auto"/>
        <w:ind w:left="700"/>
        <w:jc w:val="both"/>
        <w:rPr>
          <w:ins w:id="372" w:author="Chris Warburton (NESO)" w:date="2025-05-15T12:22:00Z" w16du:dateUtc="2025-05-15T11:22:00Z"/>
          <w:rFonts w:ascii="Arial" w:hAnsi="Arial" w:cs="Arial"/>
          <w:bCs/>
          <w:sz w:val="22"/>
          <w:szCs w:val="22"/>
        </w:rPr>
      </w:pPr>
    </w:p>
    <w:p w14:paraId="288B9377" w14:textId="12AB150D" w:rsidR="00F76328" w:rsidRDefault="00AE2526">
      <w:pPr>
        <w:spacing w:line="360" w:lineRule="auto"/>
        <w:ind w:left="700"/>
        <w:jc w:val="both"/>
        <w:rPr>
          <w:ins w:id="373" w:author="Chris Warburton (NESO)" w:date="2025-05-15T12:16:00Z" w16du:dateUtc="2025-05-15T11:16:00Z"/>
          <w:rFonts w:ascii="Arial" w:hAnsi="Arial" w:cs="Arial"/>
          <w:sz w:val="22"/>
          <w:szCs w:val="22"/>
        </w:rPr>
        <w:pPrChange w:id="374" w:author="Chris Warburton (NESO)" w:date="2025-05-15T12:17:00Z" w16du:dateUtc="2025-05-15T11:17:00Z">
          <w:pPr>
            <w:spacing w:line="360" w:lineRule="auto"/>
            <w:ind w:left="700" w:hanging="99"/>
            <w:jc w:val="both"/>
          </w:pPr>
        </w:pPrChange>
      </w:pPr>
      <w:ins w:id="375" w:author="Chris Warburton (NESO)" w:date="2025-05-15T12:22:00Z" w16du:dateUtc="2025-05-15T11:22:00Z">
        <w:r>
          <w:rPr>
            <w:rFonts w:ascii="Arial" w:hAnsi="Arial" w:cs="Arial"/>
            <w:bCs/>
            <w:sz w:val="22"/>
            <w:szCs w:val="22"/>
          </w:rPr>
          <w:t>plus</w:t>
        </w:r>
      </w:ins>
      <w:ins w:id="376" w:author="Chris Warburton (NESO)" w:date="2025-05-15T12:17:00Z" w16du:dateUtc="2025-05-15T11:17:00Z">
        <w:r w:rsidR="000F6576">
          <w:rPr>
            <w:rFonts w:ascii="Arial" w:hAnsi="Arial" w:cs="Arial"/>
            <w:bCs/>
            <w:sz w:val="22"/>
            <w:szCs w:val="22"/>
          </w:rPr>
          <w:t xml:space="preserve"> </w:t>
        </w:r>
        <w:r w:rsidR="000F6576">
          <w:rPr>
            <w:rFonts w:ascii="Arial" w:hAnsi="Arial" w:cs="Arial"/>
            <w:b/>
            <w:sz w:val="22"/>
            <w:szCs w:val="22"/>
          </w:rPr>
          <w:t>Progression Commitment Fee</w:t>
        </w:r>
        <w:r w:rsidR="000F6576" w:rsidRPr="00030187">
          <w:rPr>
            <w:rFonts w:ascii="Arial" w:hAnsi="Arial" w:cs="Arial"/>
            <w:sz w:val="22"/>
            <w:szCs w:val="22"/>
          </w:rPr>
          <w:t xml:space="preserve"> </w:t>
        </w:r>
      </w:ins>
    </w:p>
    <w:p w14:paraId="10C2D8C8" w14:textId="77777777" w:rsidR="00F76328" w:rsidRDefault="00F76328" w:rsidP="00F76328">
      <w:pPr>
        <w:spacing w:line="360" w:lineRule="auto"/>
        <w:ind w:left="700" w:hanging="99"/>
        <w:jc w:val="both"/>
        <w:rPr>
          <w:ins w:id="377" w:author="Chris Warburton (NESO)" w:date="2025-05-15T12:16:00Z" w16du:dateUtc="2025-05-15T11:16:00Z"/>
          <w:rFonts w:ascii="Arial" w:hAnsi="Arial" w:cs="Arial"/>
          <w:sz w:val="22"/>
          <w:szCs w:val="22"/>
        </w:rPr>
      </w:pPr>
    </w:p>
    <w:p w14:paraId="6D14C500" w14:textId="77777777" w:rsidR="00983F4E" w:rsidRDefault="00AC743A" w:rsidP="00F76328">
      <w:pPr>
        <w:spacing w:line="360" w:lineRule="auto"/>
        <w:ind w:left="700" w:hanging="99"/>
        <w:jc w:val="both"/>
        <w:rPr>
          <w:ins w:id="378" w:author="Chris Warburton (NESO)" w:date="2025-05-15T12:25:00Z" w16du:dateUtc="2025-05-15T11:25:00Z"/>
          <w:rFonts w:ascii="Arial" w:hAnsi="Arial" w:cs="Arial"/>
          <w:sz w:val="22"/>
          <w:szCs w:val="22"/>
        </w:rPr>
      </w:pPr>
      <w:ins w:id="379" w:author="Chris Warburton (NESO)" w:date="2025-05-07T21:18:00Z" w16du:dateUtc="2025-05-07T20:18:00Z">
        <w:r w:rsidRPr="00030187">
          <w:rPr>
            <w:rFonts w:ascii="Arial" w:hAnsi="Arial" w:cs="Arial"/>
            <w:sz w:val="22"/>
            <w:szCs w:val="22"/>
          </w:rPr>
          <w:t xml:space="preserve"> </w:t>
        </w:r>
      </w:ins>
      <w:ins w:id="380" w:author="Chris Warburton (NESO)" w:date="2025-05-15T12:25:00Z" w16du:dateUtc="2025-05-15T11:25:00Z">
        <w:r w:rsidR="00983F4E">
          <w:rPr>
            <w:rFonts w:ascii="Arial" w:hAnsi="Arial" w:cs="Arial"/>
            <w:sz w:val="22"/>
            <w:szCs w:val="22"/>
          </w:rPr>
          <w:t>where:</w:t>
        </w:r>
      </w:ins>
    </w:p>
    <w:p w14:paraId="24DA28C9" w14:textId="0FBD43CA" w:rsidR="0062146F" w:rsidRDefault="0062146F">
      <w:pPr>
        <w:spacing w:line="360" w:lineRule="auto"/>
        <w:ind w:left="1440" w:hanging="740"/>
        <w:jc w:val="both"/>
        <w:rPr>
          <w:ins w:id="381" w:author="Chris Warburton (NESO)" w:date="2025-05-15T12:35:00Z" w16du:dateUtc="2025-05-15T11:35:00Z"/>
          <w:rFonts w:ascii="Arial" w:hAnsi="Arial" w:cs="Arial"/>
          <w:sz w:val="22"/>
          <w:szCs w:val="22"/>
        </w:rPr>
        <w:pPrChange w:id="382" w:author="Chris Warburton (NESO)" w:date="2025-05-15T19:28:00Z" w16du:dateUtc="2025-05-15T18:28:00Z">
          <w:pPr>
            <w:spacing w:line="360" w:lineRule="auto"/>
            <w:ind w:left="700"/>
            <w:jc w:val="both"/>
          </w:pPr>
        </w:pPrChange>
      </w:pPr>
      <w:ins w:id="383" w:author="Chris Warburton (NESO)" w:date="2025-05-15T12:35:00Z" w16du:dateUtc="2025-05-15T11:35:00Z">
        <w:r>
          <w:rPr>
            <w:rFonts w:ascii="Arial" w:hAnsi="Arial" w:cs="Arial"/>
            <w:sz w:val="22"/>
            <w:szCs w:val="22"/>
          </w:rPr>
          <w:t xml:space="preserve">a) </w:t>
        </w:r>
      </w:ins>
      <w:ins w:id="384" w:author="Chris Warburton (NESO)" w:date="2025-05-15T19:28:00Z" w16du:dateUtc="2025-05-15T18:28:00Z">
        <w:r w:rsidR="00BA0081">
          <w:rPr>
            <w:rFonts w:ascii="Arial" w:hAnsi="Arial" w:cs="Arial"/>
            <w:sz w:val="22"/>
            <w:szCs w:val="22"/>
          </w:rPr>
          <w:tab/>
        </w:r>
      </w:ins>
      <w:ins w:id="385" w:author="Chris Warburton (NESO)" w:date="2025-05-16T10:44:00Z" w16du:dateUtc="2025-05-16T09:44:00Z">
        <w:r w:rsidR="00DA19F8" w:rsidRPr="005A46D8">
          <w:rPr>
            <w:rFonts w:ascii="Arial" w:hAnsi="Arial" w:cs="Arial"/>
            <w:sz w:val="22"/>
            <w:szCs w:val="22"/>
          </w:rPr>
          <w:t>KC</w:t>
        </w:r>
      </w:ins>
      <w:ins w:id="386" w:author="Chris Warburton (NESO)" w:date="2025-05-15T12:25:00Z" w16du:dateUtc="2025-05-15T11:25:00Z">
        <w:r w:rsidR="00194929">
          <w:rPr>
            <w:rFonts w:ascii="Arial" w:hAnsi="Arial" w:cs="Arial"/>
            <w:sz w:val="22"/>
            <w:szCs w:val="22"/>
          </w:rPr>
          <w:t xml:space="preserve">% is </w:t>
        </w:r>
      </w:ins>
      <w:ins w:id="387" w:author="Chris Warburton (NESO)" w:date="2025-05-15T12:34:00Z" w16du:dateUtc="2025-05-15T11:34:00Z">
        <w:r>
          <w:rPr>
            <w:rFonts w:ascii="Arial" w:hAnsi="Arial" w:cs="Arial"/>
            <w:sz w:val="22"/>
            <w:szCs w:val="22"/>
          </w:rPr>
          <w:t>the % as determined</w:t>
        </w:r>
      </w:ins>
      <w:ins w:id="388" w:author="Chris Warburton (NESO)" w:date="2025-05-15T19:27:00Z" w16du:dateUtc="2025-05-15T18:27:00Z">
        <w:r w:rsidR="00F335F6">
          <w:rPr>
            <w:rFonts w:ascii="Arial" w:hAnsi="Arial" w:cs="Arial"/>
            <w:sz w:val="22"/>
            <w:szCs w:val="22"/>
          </w:rPr>
          <w:t xml:space="preserve"> for</w:t>
        </w:r>
        <w:r w:rsidR="002B4999">
          <w:rPr>
            <w:rFonts w:ascii="Arial" w:hAnsi="Arial" w:cs="Arial"/>
            <w:sz w:val="22"/>
            <w:szCs w:val="22"/>
          </w:rPr>
          <w:t xml:space="preserve"> different</w:t>
        </w:r>
        <w:r w:rsidR="00F335F6">
          <w:rPr>
            <w:rFonts w:ascii="Arial" w:hAnsi="Arial" w:cs="Arial"/>
            <w:sz w:val="22"/>
            <w:szCs w:val="22"/>
          </w:rPr>
          <w:t xml:space="preserve"> categories of </w:t>
        </w:r>
        <w:r w:rsidR="00F335F6" w:rsidRPr="00F335F6">
          <w:rPr>
            <w:rFonts w:ascii="Arial" w:hAnsi="Arial" w:cs="Arial"/>
            <w:b/>
            <w:bCs/>
            <w:sz w:val="22"/>
            <w:szCs w:val="22"/>
            <w:rPrChange w:id="389" w:author="Chris Warburton (NESO)" w:date="2025-05-15T19:27:00Z" w16du:dateUtc="2025-05-15T18:27:00Z">
              <w:rPr>
                <w:rFonts w:ascii="Arial" w:hAnsi="Arial" w:cs="Arial"/>
                <w:sz w:val="22"/>
                <w:szCs w:val="22"/>
              </w:rPr>
            </w:rPrChange>
          </w:rPr>
          <w:t>User</w:t>
        </w:r>
      </w:ins>
      <w:ins w:id="390" w:author="Chris Warburton (NESO)" w:date="2025-05-15T12:34:00Z" w16du:dateUtc="2025-05-15T11:34:00Z">
        <w:r>
          <w:rPr>
            <w:rFonts w:ascii="Arial" w:hAnsi="Arial" w:cs="Arial"/>
            <w:sz w:val="22"/>
            <w:szCs w:val="22"/>
          </w:rPr>
          <w:t xml:space="preserve"> in accordance with Paragraph 3.2, a</w:t>
        </w:r>
      </w:ins>
      <w:ins w:id="391" w:author="Chris Warburton (NESO)" w:date="2025-05-15T12:35:00Z" w16du:dateUtc="2025-05-15T11:35:00Z">
        <w:r>
          <w:rPr>
            <w:rFonts w:ascii="Arial" w:hAnsi="Arial" w:cs="Arial"/>
            <w:sz w:val="22"/>
            <w:szCs w:val="22"/>
          </w:rPr>
          <w:t>nd</w:t>
        </w:r>
      </w:ins>
    </w:p>
    <w:p w14:paraId="0C197C00" w14:textId="58E4ED92" w:rsidR="00AC743A" w:rsidRPr="00030187" w:rsidRDefault="0062146F">
      <w:pPr>
        <w:spacing w:line="360" w:lineRule="auto"/>
        <w:ind w:left="1440" w:hanging="740"/>
        <w:jc w:val="both"/>
        <w:rPr>
          <w:ins w:id="392" w:author="Chris Warburton (NESO)" w:date="2025-05-07T21:18:00Z" w16du:dateUtc="2025-05-07T20:18:00Z"/>
          <w:rFonts w:ascii="Arial" w:hAnsi="Arial" w:cs="Arial"/>
          <w:sz w:val="22"/>
          <w:szCs w:val="22"/>
        </w:rPr>
        <w:pPrChange w:id="393" w:author="Chris Warburton (NESO)" w:date="2025-05-15T19:28:00Z" w16du:dateUtc="2025-05-15T18:28:00Z">
          <w:pPr>
            <w:spacing w:line="360" w:lineRule="auto"/>
            <w:ind w:left="700" w:hanging="700"/>
            <w:jc w:val="both"/>
          </w:pPr>
        </w:pPrChange>
      </w:pPr>
      <w:ins w:id="394" w:author="Chris Warburton (NESO)" w:date="2025-05-15T12:35:00Z" w16du:dateUtc="2025-05-15T11:35:00Z">
        <w:r>
          <w:rPr>
            <w:rFonts w:ascii="Arial" w:hAnsi="Arial" w:cs="Arial"/>
            <w:sz w:val="22"/>
            <w:szCs w:val="22"/>
          </w:rPr>
          <w:t>b)</w:t>
        </w:r>
      </w:ins>
      <w:ins w:id="395" w:author="Chris Warburton (NESO)" w:date="2025-05-15T19:28:00Z" w16du:dateUtc="2025-05-15T18:28:00Z">
        <w:r w:rsidR="00BA0081">
          <w:rPr>
            <w:rFonts w:ascii="Arial" w:hAnsi="Arial" w:cs="Arial"/>
            <w:sz w:val="22"/>
            <w:szCs w:val="22"/>
          </w:rPr>
          <w:t xml:space="preserve"> </w:t>
        </w:r>
        <w:r w:rsidR="00BA0081">
          <w:rPr>
            <w:rFonts w:ascii="Arial" w:hAnsi="Arial" w:cs="Arial"/>
            <w:sz w:val="22"/>
            <w:szCs w:val="22"/>
          </w:rPr>
          <w:tab/>
          <w:t>the</w:t>
        </w:r>
      </w:ins>
      <w:ins w:id="396" w:author="Chris Warburton (NESO)" w:date="2025-05-15T12:35:00Z" w16du:dateUtc="2025-05-15T11:35:00Z">
        <w:r>
          <w:rPr>
            <w:rFonts w:ascii="Arial" w:hAnsi="Arial" w:cs="Arial"/>
            <w:sz w:val="22"/>
            <w:szCs w:val="22"/>
          </w:rPr>
          <w:t xml:space="preserve"> </w:t>
        </w:r>
      </w:ins>
      <w:ins w:id="397" w:author="Chris Warburton (NESO)" w:date="2025-05-15T19:28:00Z" w16du:dateUtc="2025-05-15T18:28:00Z">
        <w:r w:rsidR="00BA0081" w:rsidRPr="00030187">
          <w:rPr>
            <w:rFonts w:ascii="Arial" w:hAnsi="Arial" w:cs="Arial"/>
            <w:b/>
            <w:sz w:val="22"/>
            <w:szCs w:val="22"/>
          </w:rPr>
          <w:t>Cancellation Charge</w:t>
        </w:r>
        <w:r w:rsidR="00BA0081">
          <w:rPr>
            <w:rFonts w:ascii="Arial" w:hAnsi="Arial" w:cs="Arial"/>
            <w:b/>
            <w:sz w:val="22"/>
            <w:szCs w:val="22"/>
          </w:rPr>
          <w:t xml:space="preserve"> </w:t>
        </w:r>
        <w:r w:rsidR="00BA0081">
          <w:rPr>
            <w:rFonts w:ascii="Arial" w:hAnsi="Arial" w:cs="Arial"/>
            <w:bCs/>
            <w:sz w:val="22"/>
            <w:szCs w:val="22"/>
          </w:rPr>
          <w:t>and the</w:t>
        </w:r>
        <w:r w:rsidR="00BA0081">
          <w:rPr>
            <w:rFonts w:ascii="Arial" w:hAnsi="Arial" w:cs="Arial"/>
            <w:b/>
            <w:sz w:val="22"/>
            <w:szCs w:val="22"/>
          </w:rPr>
          <w:t xml:space="preserve"> Progression Commitment Fee</w:t>
        </w:r>
        <w:r w:rsidR="00BA0081">
          <w:rPr>
            <w:rFonts w:ascii="Arial" w:hAnsi="Arial" w:cs="Arial"/>
            <w:sz w:val="22"/>
            <w:szCs w:val="22"/>
          </w:rPr>
          <w:t xml:space="preserve"> </w:t>
        </w:r>
      </w:ins>
      <w:ins w:id="398" w:author="Chris Warburton (NESO)" w:date="2025-05-15T12:35:00Z" w16du:dateUtc="2025-05-15T11:35:00Z">
        <w:r>
          <w:rPr>
            <w:rFonts w:ascii="Arial" w:hAnsi="Arial" w:cs="Arial"/>
            <w:sz w:val="22"/>
            <w:szCs w:val="22"/>
          </w:rPr>
          <w:t>are</w:t>
        </w:r>
        <w:r w:rsidRPr="0062146F">
          <w:rPr>
            <w:rFonts w:ascii="Arial" w:hAnsi="Arial" w:cs="Arial"/>
            <w:sz w:val="22"/>
            <w:szCs w:val="22"/>
          </w:rPr>
          <w:t xml:space="preserve"> </w:t>
        </w:r>
        <w:r>
          <w:rPr>
            <w:rFonts w:ascii="Arial" w:hAnsi="Arial" w:cs="Arial"/>
            <w:sz w:val="22"/>
            <w:szCs w:val="22"/>
          </w:rPr>
          <w:t xml:space="preserve">as set out in the </w:t>
        </w:r>
        <w:r w:rsidRPr="008F37C8">
          <w:rPr>
            <w:rFonts w:ascii="Arial" w:hAnsi="Arial" w:cs="Arial"/>
            <w:b/>
            <w:sz w:val="22"/>
            <w:szCs w:val="22"/>
          </w:rPr>
          <w:t>Cancellation Charge Statement</w:t>
        </w:r>
        <w:r w:rsidRPr="00F277E3">
          <w:rPr>
            <w:rFonts w:ascii="Arial" w:hAnsi="Arial" w:cs="Arial"/>
            <w:sz w:val="22"/>
            <w:szCs w:val="22"/>
          </w:rPr>
          <w:t xml:space="preserve"> for the relevant </w:t>
        </w:r>
        <w:r w:rsidRPr="00F277E3">
          <w:rPr>
            <w:rFonts w:ascii="Arial" w:hAnsi="Arial" w:cs="Arial"/>
            <w:b/>
            <w:sz w:val="22"/>
            <w:szCs w:val="22"/>
          </w:rPr>
          <w:t>Security Period</w:t>
        </w:r>
      </w:ins>
      <w:ins w:id="399" w:author="Chris Warburton (NESO)" w:date="2025-05-07T21:20:00Z" w16du:dateUtc="2025-05-07T20:20:00Z">
        <w:r w:rsidR="00224AFB">
          <w:rPr>
            <w:rFonts w:ascii="Arial" w:hAnsi="Arial" w:cs="Arial"/>
            <w:sz w:val="22"/>
            <w:szCs w:val="22"/>
          </w:rPr>
          <w:t>.</w:t>
        </w:r>
      </w:ins>
    </w:p>
    <w:p w14:paraId="327229EB" w14:textId="77777777" w:rsidR="00AC743A" w:rsidRDefault="00AC743A" w:rsidP="00075824">
      <w:pPr>
        <w:tabs>
          <w:tab w:val="left" w:pos="0"/>
        </w:tabs>
        <w:spacing w:line="360" w:lineRule="auto"/>
        <w:ind w:left="601" w:hanging="601"/>
        <w:jc w:val="both"/>
        <w:rPr>
          <w:ins w:id="400" w:author="Chris Warburton (NESO)" w:date="2025-05-07T21:17:00Z" w16du:dateUtc="2025-05-07T20:17:00Z"/>
          <w:rFonts w:ascii="Arial" w:hAnsi="Arial" w:cs="Arial"/>
          <w:b/>
          <w:sz w:val="22"/>
          <w:szCs w:val="22"/>
        </w:rPr>
      </w:pPr>
    </w:p>
    <w:p w14:paraId="43DE35D4" w14:textId="0ECEE69F"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proofErr w:type="spellStart"/>
      <w:r w:rsidR="00344F01" w:rsidRPr="00C574DA">
        <w:rPr>
          <w:rFonts w:ascii="Arial" w:hAnsi="Arial" w:cs="Arial"/>
          <w:b/>
          <w:sz w:val="22"/>
          <w:szCs w:val="22"/>
        </w:rPr>
        <w:t>i</w:t>
      </w:r>
      <w:proofErr w:type="spellEnd"/>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w:t>
      </w:r>
      <w:proofErr w:type="spellStart"/>
      <w:r w:rsidRPr="00011029">
        <w:rPr>
          <w:rFonts w:ascii="Arial" w:hAnsi="Arial" w:cs="Arial"/>
          <w:b/>
          <w:sz w:val="22"/>
          <w:szCs w:val="22"/>
        </w:rPr>
        <w:t>i</w:t>
      </w:r>
      <w:proofErr w:type="spellEnd"/>
      <w:r w:rsidRPr="00011029">
        <w:rPr>
          <w:rFonts w:ascii="Arial" w:hAnsi="Arial" w:cs="Arial"/>
          <w:b/>
          <w:sz w:val="22"/>
          <w:szCs w:val="22"/>
        </w:rPr>
        <w:t>)</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 xml:space="preserve">Bilateral Embedded </w:t>
      </w:r>
      <w:r w:rsidR="002B7657" w:rsidRPr="00DA3043">
        <w:rPr>
          <w:rFonts w:ascii="Arial" w:hAnsi="Arial" w:cs="Arial"/>
          <w:b/>
          <w:sz w:val="22"/>
          <w:szCs w:val="22"/>
        </w:rPr>
        <w:lastRenderedPageBreak/>
        <w:t>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w:t>
      </w:r>
      <w:r w:rsidR="00367E83" w:rsidRPr="00030187">
        <w:rPr>
          <w:rFonts w:ascii="Arial" w:hAnsi="Arial" w:cs="Arial"/>
          <w:sz w:val="22"/>
          <w:szCs w:val="22"/>
        </w:rPr>
        <w:lastRenderedPageBreak/>
        <w:t xml:space="preserve">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lastRenderedPageBreak/>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w:t>
      </w:r>
      <w:r w:rsidRPr="00565A96">
        <w:rPr>
          <w:rFonts w:ascii="Arial" w:hAnsi="Arial"/>
          <w:sz w:val="22"/>
          <w:szCs w:val="22"/>
        </w:rPr>
        <w:lastRenderedPageBreak/>
        <w:t xml:space="preserve">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r w:rsidR="00812868">
        <w:rPr>
          <w:rFonts w:ascii="Arial" w:hAnsi="Arial" w:cs="Arial"/>
          <w:sz w:val="22"/>
          <w:szCs w:val="22"/>
        </w:rPr>
        <w:t xml:space="preserve"> </w:t>
      </w:r>
    </w:p>
    <w:p w14:paraId="69A2C2F5" w14:textId="57A7D635" w:rsidR="00D75B55" w:rsidRDefault="00D75B55">
      <w:pPr>
        <w:rPr>
          <w:rFonts w:ascii="Arial" w:hAnsi="Arial" w:cs="Arial"/>
          <w:sz w:val="22"/>
          <w:szCs w:val="22"/>
        </w:rPr>
      </w:pPr>
    </w:p>
    <w:p w14:paraId="0A763B1D" w14:textId="7715A43C" w:rsidR="000D15CC"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401" w:author="Chris Warburton (NESO)" w:date="2025-05-08T08:43:00Z" w16du:dateUtc="2025-05-08T07:43:00Z"/>
          <w:rFonts w:ascii="Arial" w:hAnsi="Arial" w:cs="Arial"/>
          <w:b/>
          <w:sz w:val="22"/>
          <w:szCs w:val="22"/>
          <w:u w:val="single"/>
        </w:rPr>
      </w:pPr>
      <w:ins w:id="402" w:author="Chris Warburton (NESO)" w:date="2025-05-08T08:43:00Z" w16du:dateUtc="2025-05-08T07:43:00Z">
        <w:r w:rsidRPr="007C2B8F">
          <w:rPr>
            <w:rFonts w:ascii="Arial" w:hAnsi="Arial" w:cs="Arial"/>
            <w:b/>
            <w:sz w:val="22"/>
            <w:szCs w:val="22"/>
            <w:u w:val="single"/>
          </w:rPr>
          <w:t xml:space="preserve">PART </w:t>
        </w:r>
        <w:r>
          <w:rPr>
            <w:rFonts w:ascii="Arial" w:hAnsi="Arial" w:cs="Arial"/>
            <w:b/>
            <w:sz w:val="22"/>
            <w:szCs w:val="22"/>
            <w:u w:val="single"/>
          </w:rPr>
          <w:t>FIVE</w:t>
        </w:r>
      </w:ins>
      <w:ins w:id="403" w:author="Angela Quinn (NESO)" w:date="2025-05-13T10:56:00Z">
        <w:r w:rsidR="703C6BE1" w:rsidRPr="439F2631">
          <w:rPr>
            <w:rFonts w:ascii="Arial" w:hAnsi="Arial" w:cs="Arial"/>
            <w:b/>
            <w:bCs/>
            <w:sz w:val="22"/>
            <w:szCs w:val="22"/>
            <w:u w:val="single"/>
          </w:rPr>
          <w:t xml:space="preserve"> </w:t>
        </w:r>
      </w:ins>
      <w:ins w:id="404" w:author="Chris Warburton (NESO)" w:date="2025-05-08T08:43:00Z" w16du:dateUtc="2025-05-08T07:43:00Z">
        <w:r>
          <w:tab/>
        </w:r>
        <w:r>
          <w:rPr>
            <w:rFonts w:ascii="Arial" w:hAnsi="Arial" w:cs="Arial"/>
            <w:b/>
            <w:sz w:val="22"/>
            <w:szCs w:val="22"/>
            <w:u w:val="single"/>
          </w:rPr>
          <w:t>ACTIVATION AND ADMINISTRATION OF THE PROGRESSION COMMITMENT FEE</w:t>
        </w:r>
      </w:ins>
    </w:p>
    <w:p w14:paraId="74C67B88" w14:textId="77777777" w:rsidR="000D15CC"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405" w:author="Chris Warburton (NESO)" w:date="2025-05-08T08:43:00Z" w16du:dateUtc="2025-05-08T07:43:00Z"/>
          <w:rFonts w:ascii="Arial" w:hAnsi="Arial" w:cs="Arial"/>
          <w:b/>
          <w:sz w:val="22"/>
          <w:szCs w:val="22"/>
          <w:u w:val="single"/>
        </w:rPr>
      </w:pPr>
    </w:p>
    <w:p w14:paraId="7D7E12DA" w14:textId="13E65E59" w:rsidR="000D15CC" w:rsidRDefault="000D15CC" w:rsidP="000D15CC">
      <w:pPr>
        <w:tabs>
          <w:tab w:val="left" w:pos="720"/>
        </w:tabs>
        <w:spacing w:line="360" w:lineRule="auto"/>
        <w:ind w:left="720" w:hanging="720"/>
        <w:jc w:val="both"/>
        <w:rPr>
          <w:ins w:id="406" w:author="Chris Warburton (NESO)" w:date="2025-05-08T08:43:00Z" w16du:dateUtc="2025-05-08T07:43:00Z"/>
          <w:rFonts w:ascii="Arial" w:hAnsi="Arial" w:cs="Arial"/>
          <w:sz w:val="22"/>
          <w:szCs w:val="22"/>
        </w:rPr>
      </w:pPr>
      <w:ins w:id="407" w:author="Chris Warburton (NESO)" w:date="2025-05-08T08:43:00Z" w16du:dateUtc="2025-05-08T07:43:00Z">
        <w:r w:rsidRPr="00C700EB">
          <w:rPr>
            <w:rFonts w:ascii="Arial" w:hAnsi="Arial" w:cs="Arial"/>
            <w:b/>
            <w:sz w:val="22"/>
            <w:szCs w:val="22"/>
            <w:rPrChange w:id="408" w:author="Chris Warburton (NESO)" w:date="2025-05-06T20:56:00Z" w16du:dateUtc="2025-05-06T19:56:00Z">
              <w:rPr>
                <w:rFonts w:ascii="Arial" w:hAnsi="Arial" w:cs="Arial"/>
                <w:sz w:val="22"/>
                <w:szCs w:val="22"/>
              </w:rPr>
            </w:rPrChange>
          </w:rPr>
          <w:t>1.</w:t>
        </w:r>
        <w:r>
          <w:rPr>
            <w:rFonts w:ascii="Arial" w:hAnsi="Arial" w:cs="Arial"/>
            <w:b/>
            <w:sz w:val="22"/>
            <w:szCs w:val="22"/>
          </w:rPr>
          <w:t>1</w:t>
        </w:r>
        <w:r>
          <w:tab/>
        </w:r>
        <w:r w:rsidRPr="00C700EB">
          <w:rPr>
            <w:rFonts w:ascii="Arial" w:hAnsi="Arial" w:cs="Arial"/>
            <w:sz w:val="22"/>
            <w:szCs w:val="22"/>
            <w:rPrChange w:id="409" w:author="Chris Warburton (NESO)" w:date="2025-05-06T20:56:00Z" w16du:dateUtc="2025-05-06T19:56:00Z">
              <w:rPr/>
            </w:rPrChange>
          </w:rPr>
          <w:t xml:space="preserve">The </w:t>
        </w:r>
        <w:r w:rsidRPr="006940B6">
          <w:rPr>
            <w:rFonts w:ascii="Arial" w:hAnsi="Arial" w:cs="Arial"/>
            <w:b/>
            <w:sz w:val="22"/>
            <w:szCs w:val="22"/>
            <w:rPrChange w:id="410" w:author="Chris Warburton (NESO)" w:date="2025-05-06T20:56:00Z" w16du:dateUtc="2025-05-06T19:56:00Z">
              <w:rPr/>
            </w:rPrChange>
          </w:rPr>
          <w:t>Progression Commitment Fee</w:t>
        </w:r>
        <w:r w:rsidRPr="00C700EB">
          <w:rPr>
            <w:rFonts w:ascii="Arial" w:hAnsi="Arial" w:cs="Arial"/>
            <w:sz w:val="22"/>
            <w:szCs w:val="22"/>
            <w:rPrChange w:id="411" w:author="Chris Warburton (NESO)" w:date="2025-05-06T20:56:00Z" w16du:dateUtc="2025-05-06T19:56:00Z">
              <w:rPr/>
            </w:rPrChange>
          </w:rPr>
          <w:t xml:space="preserve"> </w:t>
        </w:r>
      </w:ins>
      <w:ins w:id="412" w:author="Chris Warburton (NESO)" w:date="2025-05-23T05:27:00Z" w16du:dateUtc="2025-05-23T04:27:00Z">
        <w:r w:rsidR="00D769C7" w:rsidRPr="00407796">
          <w:rPr>
            <w:rFonts w:ascii="Arial" w:hAnsi="Arial" w:cs="Arial"/>
            <w:sz w:val="22"/>
            <w:szCs w:val="22"/>
            <w:highlight w:val="yellow"/>
            <w:rPrChange w:id="413" w:author="Chris Warburton (NESO)" w:date="2025-05-23T06:13:00Z" w16du:dateUtc="2025-05-23T05:13:00Z">
              <w:rPr>
                <w:rFonts w:ascii="Arial" w:hAnsi="Arial" w:cs="Arial"/>
                <w:sz w:val="22"/>
                <w:szCs w:val="22"/>
              </w:rPr>
            </w:rPrChange>
          </w:rPr>
          <w:t>shall become</w:t>
        </w:r>
      </w:ins>
      <w:ins w:id="414" w:author="Chris Warburton (NESO)" w:date="2025-05-23T05:25:00Z" w16du:dateUtc="2025-05-23T04:25:00Z">
        <w:r w:rsidR="00455EDA" w:rsidRPr="00407796">
          <w:rPr>
            <w:rFonts w:ascii="Arial" w:hAnsi="Arial" w:cs="Arial"/>
            <w:sz w:val="22"/>
            <w:szCs w:val="22"/>
            <w:highlight w:val="yellow"/>
            <w:rPrChange w:id="415" w:author="Chris Warburton (NESO)" w:date="2025-05-23T06:13:00Z" w16du:dateUtc="2025-05-23T05:13:00Z">
              <w:rPr>
                <w:rFonts w:ascii="Arial" w:hAnsi="Arial" w:cs="Arial"/>
                <w:sz w:val="22"/>
                <w:szCs w:val="22"/>
              </w:rPr>
            </w:rPrChange>
          </w:rPr>
          <w:t xml:space="preserve"> payable</w:t>
        </w:r>
      </w:ins>
      <w:ins w:id="416" w:author="Chris Warburton (NESO)" w:date="2025-05-08T08:43:00Z" w16du:dateUtc="2025-05-08T07:43:00Z">
        <w:r w:rsidRPr="00C700EB">
          <w:rPr>
            <w:rFonts w:ascii="Arial" w:hAnsi="Arial" w:cs="Arial"/>
            <w:sz w:val="22"/>
            <w:szCs w:val="22"/>
            <w:rPrChange w:id="417" w:author="Chris Warburton (NESO)" w:date="2025-05-06T20:56:00Z" w16du:dateUtc="2025-05-06T19:56:00Z">
              <w:rPr/>
            </w:rPrChange>
          </w:rPr>
          <w:t xml:space="preserve"> in accordance with</w:t>
        </w:r>
      </w:ins>
      <w:ins w:id="418" w:author="Chris Warburton (NESO)" w:date="2025-05-23T05:27:00Z" w16du:dateUtc="2025-05-23T04:27:00Z">
        <w:r w:rsidR="00D769C7">
          <w:rPr>
            <w:rFonts w:ascii="Arial" w:hAnsi="Arial" w:cs="Arial"/>
            <w:sz w:val="22"/>
            <w:szCs w:val="22"/>
          </w:rPr>
          <w:t>,</w:t>
        </w:r>
      </w:ins>
      <w:ins w:id="419" w:author="Chris Warburton (NESO)" w:date="2025-05-08T08:43:00Z" w16du:dateUtc="2025-05-08T07:43:00Z">
        <w:r w:rsidRPr="00C700EB">
          <w:rPr>
            <w:rFonts w:ascii="Arial" w:hAnsi="Arial" w:cs="Arial"/>
            <w:sz w:val="22"/>
            <w:szCs w:val="22"/>
            <w:rPrChange w:id="420" w:author="Chris Warburton (NESO)" w:date="2025-05-06T20:56:00Z" w16du:dateUtc="2025-05-06T19:56:00Z">
              <w:rPr/>
            </w:rPrChange>
          </w:rPr>
          <w:t xml:space="preserve"> and </w:t>
        </w:r>
        <w:r w:rsidRPr="00407796">
          <w:rPr>
            <w:rFonts w:ascii="Arial" w:hAnsi="Arial" w:cs="Arial"/>
            <w:sz w:val="22"/>
            <w:szCs w:val="22"/>
            <w:highlight w:val="yellow"/>
            <w:rPrChange w:id="421" w:author="Chris Warburton (NESO)" w:date="2025-05-23T06:13:00Z" w16du:dateUtc="2025-05-23T05:13:00Z">
              <w:rPr/>
            </w:rPrChange>
          </w:rPr>
          <w:t>shall be calculated</w:t>
        </w:r>
        <w:r w:rsidRPr="00C700EB">
          <w:rPr>
            <w:rFonts w:ascii="Arial" w:hAnsi="Arial" w:cs="Arial"/>
            <w:sz w:val="22"/>
            <w:szCs w:val="22"/>
            <w:rPrChange w:id="422" w:author="Chris Warburton (NESO)" w:date="2025-05-06T20:56:00Z" w16du:dateUtc="2025-05-06T19:56:00Z">
              <w:rPr/>
            </w:rPrChange>
          </w:rPr>
          <w:t xml:space="preserve"> in accordance with, this Part</w:t>
        </w:r>
      </w:ins>
      <w:ins w:id="423" w:author="Chris Warburton (NESO)" w:date="2025-05-13T12:08:00Z" w16du:dateUtc="2025-05-13T11:08:00Z">
        <w:r w:rsidR="00876D79">
          <w:rPr>
            <w:rFonts w:ascii="Arial" w:hAnsi="Arial" w:cs="Arial"/>
            <w:sz w:val="22"/>
            <w:szCs w:val="22"/>
          </w:rPr>
          <w:t xml:space="preserve"> Five</w:t>
        </w:r>
      </w:ins>
      <w:ins w:id="424" w:author="Chris Warburton (NESO)" w:date="2025-05-08T08:43:00Z">
        <w:r w:rsidRPr="2ADD9212">
          <w:rPr>
            <w:rFonts w:ascii="Arial" w:hAnsi="Arial" w:cs="Arial"/>
            <w:sz w:val="22"/>
            <w:szCs w:val="22"/>
            <w:rPrChange w:id="425" w:author="Chris Warburton (NESO)" w:date="2025-05-06T20:56:00Z">
              <w:rPr/>
            </w:rPrChange>
          </w:rPr>
          <w:t>.</w:t>
        </w:r>
      </w:ins>
      <w:ins w:id="426" w:author="Chris Warburton (NESO)" w:date="2025-05-08T08:43:00Z" w16du:dateUtc="2025-05-08T07:43:00Z">
        <w:r>
          <w:rPr>
            <w:rFonts w:ascii="Arial" w:hAnsi="Arial" w:cs="Arial"/>
            <w:sz w:val="22"/>
            <w:szCs w:val="22"/>
          </w:rPr>
          <w:t xml:space="preserve"> For the avoidance of doubt, the </w:t>
        </w:r>
        <w:r w:rsidRPr="006940B6">
          <w:rPr>
            <w:rFonts w:ascii="Arial" w:hAnsi="Arial" w:cs="Arial"/>
            <w:b/>
            <w:sz w:val="22"/>
            <w:szCs w:val="22"/>
            <w:rPrChange w:id="427" w:author="Chris Warburton (NESO)" w:date="2025-05-12T20:04:00Z" w16du:dateUtc="2025-05-12T19:04:00Z">
              <w:rPr>
                <w:rFonts w:ascii="Arial" w:hAnsi="Arial" w:cs="Arial"/>
                <w:sz w:val="22"/>
                <w:szCs w:val="22"/>
              </w:rPr>
            </w:rPrChange>
          </w:rPr>
          <w:t>Progression Commitment Fee</w:t>
        </w:r>
        <w:r>
          <w:rPr>
            <w:rFonts w:ascii="Arial" w:hAnsi="Arial" w:cs="Arial"/>
            <w:sz w:val="22"/>
            <w:szCs w:val="22"/>
          </w:rPr>
          <w:t xml:space="preserve"> </w:t>
        </w:r>
      </w:ins>
      <w:ins w:id="428" w:author="Chris Warburton (NESO)" w:date="2025-05-21T21:25:00Z" w16du:dateUtc="2025-05-21T20:25:00Z">
        <w:r w:rsidR="005E10AC" w:rsidRPr="00407796">
          <w:rPr>
            <w:rFonts w:ascii="Arial" w:hAnsi="Arial" w:cs="Arial"/>
            <w:sz w:val="22"/>
            <w:szCs w:val="22"/>
            <w:highlight w:val="yellow"/>
            <w:rPrChange w:id="429" w:author="Chris Warburton (NESO)" w:date="2025-05-23T06:13:00Z" w16du:dateUtc="2025-05-23T05:13:00Z">
              <w:rPr>
                <w:rFonts w:ascii="Arial" w:hAnsi="Arial" w:cs="Arial"/>
                <w:sz w:val="22"/>
                <w:szCs w:val="22"/>
              </w:rPr>
            </w:rPrChange>
          </w:rPr>
          <w:t>is only payable</w:t>
        </w:r>
      </w:ins>
      <w:ins w:id="430" w:author="Chris Warburton (NESO)" w:date="2025-05-23T05:14:00Z" w16du:dateUtc="2025-05-23T04:14:00Z">
        <w:r w:rsidR="00FA27D9" w:rsidRPr="00407796">
          <w:rPr>
            <w:rFonts w:ascii="Arial" w:hAnsi="Arial" w:cs="Arial"/>
            <w:sz w:val="22"/>
            <w:szCs w:val="22"/>
            <w:highlight w:val="yellow"/>
            <w:rPrChange w:id="431" w:author="Chris Warburton (NESO)" w:date="2025-05-23T06:13:00Z" w16du:dateUtc="2025-05-23T05:13:00Z">
              <w:rPr>
                <w:rFonts w:ascii="Arial" w:hAnsi="Arial" w:cs="Arial"/>
                <w:sz w:val="22"/>
                <w:szCs w:val="22"/>
              </w:rPr>
            </w:rPrChange>
          </w:rPr>
          <w:t xml:space="preserve"> (in accordance with this Section 15)</w:t>
        </w:r>
      </w:ins>
      <w:ins w:id="432" w:author="Chris Warburton (NESO)" w:date="2025-05-21T21:25:00Z" w16du:dateUtc="2025-05-21T20:25:00Z">
        <w:r w:rsidR="005E10AC" w:rsidRPr="00407796">
          <w:rPr>
            <w:rFonts w:ascii="Arial" w:hAnsi="Arial" w:cs="Arial"/>
            <w:sz w:val="22"/>
            <w:szCs w:val="22"/>
            <w:highlight w:val="yellow"/>
            <w:rPrChange w:id="433" w:author="Chris Warburton (NESO)" w:date="2025-05-23T06:13:00Z" w16du:dateUtc="2025-05-23T05:13:00Z">
              <w:rPr>
                <w:rFonts w:ascii="Arial" w:hAnsi="Arial" w:cs="Arial"/>
                <w:sz w:val="22"/>
                <w:szCs w:val="22"/>
              </w:rPr>
            </w:rPrChange>
          </w:rPr>
          <w:t xml:space="preserve"> from the</w:t>
        </w:r>
      </w:ins>
      <w:ins w:id="434" w:author="Chris Warburton (NESO)" w:date="2025-05-15T20:59:00Z" w16du:dateUtc="2025-05-15T19:59:00Z">
        <w:r w:rsidR="009E16E8" w:rsidRPr="00407796">
          <w:rPr>
            <w:rFonts w:ascii="Arial" w:hAnsi="Arial" w:cs="Arial"/>
            <w:sz w:val="22"/>
            <w:szCs w:val="22"/>
            <w:highlight w:val="yellow"/>
            <w:rPrChange w:id="435" w:author="Chris Warburton (NESO)" w:date="2025-05-23T06:13:00Z" w16du:dateUtc="2025-05-23T05:13:00Z">
              <w:rPr>
                <w:rFonts w:ascii="Arial" w:hAnsi="Arial" w:cs="Arial"/>
                <w:sz w:val="22"/>
                <w:szCs w:val="22"/>
              </w:rPr>
            </w:rPrChange>
          </w:rPr>
          <w:t xml:space="preserve"> </w:t>
        </w:r>
        <w:r w:rsidR="009E16E8" w:rsidRPr="00407796">
          <w:rPr>
            <w:rFonts w:ascii="Arial" w:hAnsi="Arial" w:cs="Arial"/>
            <w:b/>
            <w:bCs/>
            <w:sz w:val="22"/>
            <w:szCs w:val="22"/>
            <w:highlight w:val="yellow"/>
            <w:rPrChange w:id="436" w:author="Chris Warburton (NESO)" w:date="2025-05-23T06:13:00Z" w16du:dateUtc="2025-05-23T05:13:00Z">
              <w:rPr>
                <w:rFonts w:ascii="Arial" w:hAnsi="Arial" w:cs="Arial"/>
                <w:b/>
                <w:bCs/>
                <w:sz w:val="22"/>
                <w:szCs w:val="22"/>
              </w:rPr>
            </w:rPrChange>
          </w:rPr>
          <w:t>PCF Activation Date</w:t>
        </w:r>
      </w:ins>
      <w:ins w:id="437" w:author="Chris Warburton (NESO)" w:date="2025-05-21T21:25:00Z" w16du:dateUtc="2025-05-21T20:25:00Z">
        <w:r w:rsidR="005E10AC" w:rsidRPr="00407796">
          <w:rPr>
            <w:rFonts w:ascii="Arial" w:hAnsi="Arial" w:cs="Arial"/>
            <w:sz w:val="22"/>
            <w:szCs w:val="22"/>
            <w:highlight w:val="yellow"/>
            <w:rPrChange w:id="438" w:author="Chris Warburton (NESO)" w:date="2025-05-23T06:13:00Z" w16du:dateUtc="2025-05-23T05:13:00Z">
              <w:rPr>
                <w:rFonts w:ascii="Arial" w:hAnsi="Arial" w:cs="Arial"/>
                <w:sz w:val="22"/>
                <w:szCs w:val="22"/>
              </w:rPr>
            </w:rPrChange>
          </w:rPr>
          <w:t>, which</w:t>
        </w:r>
        <w:r w:rsidR="00EE06D2" w:rsidRPr="00407796">
          <w:rPr>
            <w:rFonts w:ascii="Arial" w:hAnsi="Arial" w:cs="Arial"/>
            <w:sz w:val="22"/>
            <w:szCs w:val="22"/>
            <w:highlight w:val="yellow"/>
            <w:rPrChange w:id="439" w:author="Chris Warburton (NESO)" w:date="2025-05-23T06:13:00Z" w16du:dateUtc="2025-05-23T05:13:00Z">
              <w:rPr>
                <w:rFonts w:ascii="Arial" w:hAnsi="Arial" w:cs="Arial"/>
                <w:sz w:val="22"/>
                <w:szCs w:val="22"/>
              </w:rPr>
            </w:rPrChange>
          </w:rPr>
          <w:t xml:space="preserve"> shall not be set until</w:t>
        </w:r>
      </w:ins>
      <w:ins w:id="440" w:author="Chris Warburton (NESO)" w:date="2025-05-08T08:43:00Z" w16du:dateUtc="2025-05-08T07:43:00Z">
        <w:r>
          <w:rPr>
            <w:rFonts w:ascii="Arial" w:hAnsi="Arial" w:cs="Arial"/>
            <w:sz w:val="22"/>
            <w:szCs w:val="22"/>
          </w:rPr>
          <w:t xml:space="preserve"> the </w:t>
        </w:r>
        <w:r w:rsidRPr="006940B6">
          <w:rPr>
            <w:rFonts w:ascii="Arial" w:hAnsi="Arial" w:cs="Arial"/>
            <w:b/>
            <w:sz w:val="22"/>
            <w:szCs w:val="22"/>
            <w:rPrChange w:id="441" w:author="Chris Warburton (NESO)" w:date="2025-05-12T20:04:00Z" w16du:dateUtc="2025-05-12T19:04:00Z">
              <w:rPr>
                <w:rFonts w:ascii="Arial" w:hAnsi="Arial" w:cs="Arial"/>
                <w:sz w:val="22"/>
                <w:szCs w:val="22"/>
              </w:rPr>
            </w:rPrChange>
          </w:rPr>
          <w:t xml:space="preserve">PCF </w:t>
        </w:r>
      </w:ins>
      <w:ins w:id="442" w:author="Chris Warburton (NESO)" w:date="2025-05-08T14:16:00Z" w16du:dateUtc="2025-05-08T13:16:00Z">
        <w:r w:rsidR="001719FF" w:rsidRPr="006940B6">
          <w:rPr>
            <w:rFonts w:ascii="Arial" w:hAnsi="Arial" w:cs="Arial"/>
            <w:b/>
            <w:sz w:val="22"/>
            <w:szCs w:val="22"/>
            <w:rPrChange w:id="443" w:author="Chris Warburton (NESO)" w:date="2025-05-12T20:04:00Z" w16du:dateUtc="2025-05-12T19:04:00Z">
              <w:rPr>
                <w:rFonts w:ascii="Arial" w:hAnsi="Arial" w:cs="Arial"/>
                <w:sz w:val="22"/>
                <w:szCs w:val="22"/>
              </w:rPr>
            </w:rPrChange>
          </w:rPr>
          <w:t>Activation</w:t>
        </w:r>
      </w:ins>
      <w:ins w:id="444" w:author="Chris Warburton (NESO)" w:date="2025-05-08T08:43:00Z" w16du:dateUtc="2025-05-08T07:43:00Z">
        <w:r w:rsidRPr="006940B6">
          <w:rPr>
            <w:rFonts w:ascii="Arial" w:hAnsi="Arial" w:cs="Arial"/>
            <w:b/>
            <w:sz w:val="22"/>
            <w:szCs w:val="22"/>
            <w:rPrChange w:id="445" w:author="Chris Warburton (NESO)" w:date="2025-05-12T20:04:00Z" w16du:dateUtc="2025-05-12T19:04:00Z">
              <w:rPr>
                <w:rFonts w:ascii="Arial" w:hAnsi="Arial" w:cs="Arial"/>
                <w:sz w:val="22"/>
                <w:szCs w:val="22"/>
              </w:rPr>
            </w:rPrChange>
          </w:rPr>
          <w:t xml:space="preserve"> Metric</w:t>
        </w:r>
        <w:r>
          <w:rPr>
            <w:rFonts w:ascii="Arial" w:hAnsi="Arial" w:cs="Arial"/>
            <w:sz w:val="22"/>
            <w:szCs w:val="22"/>
          </w:rPr>
          <w:t xml:space="preserve"> has reached the </w:t>
        </w:r>
        <w:r w:rsidRPr="006940B6">
          <w:rPr>
            <w:rFonts w:ascii="Arial" w:hAnsi="Arial" w:cs="Arial"/>
            <w:b/>
            <w:sz w:val="22"/>
            <w:szCs w:val="22"/>
            <w:rPrChange w:id="446" w:author="Chris Warburton (NESO)" w:date="2025-05-12T20:04:00Z" w16du:dateUtc="2025-05-12T19:04:00Z">
              <w:rPr>
                <w:rFonts w:ascii="Arial" w:hAnsi="Arial" w:cs="Arial"/>
                <w:sz w:val="22"/>
                <w:szCs w:val="22"/>
              </w:rPr>
            </w:rPrChange>
          </w:rPr>
          <w:t xml:space="preserve">PCF </w:t>
        </w:r>
      </w:ins>
      <w:ins w:id="447" w:author="Chris Warburton (NESO)" w:date="2025-05-08T14:16:00Z" w16du:dateUtc="2025-05-08T13:16:00Z">
        <w:r w:rsidR="001719FF" w:rsidRPr="006940B6">
          <w:rPr>
            <w:rFonts w:ascii="Arial" w:hAnsi="Arial" w:cs="Arial"/>
            <w:b/>
            <w:sz w:val="22"/>
            <w:szCs w:val="22"/>
            <w:rPrChange w:id="448" w:author="Chris Warburton (NESO)" w:date="2025-05-12T20:04:00Z" w16du:dateUtc="2025-05-12T19:04:00Z">
              <w:rPr>
                <w:rFonts w:ascii="Arial" w:hAnsi="Arial" w:cs="Arial"/>
                <w:sz w:val="22"/>
                <w:szCs w:val="22"/>
              </w:rPr>
            </w:rPrChange>
          </w:rPr>
          <w:t>Activation</w:t>
        </w:r>
      </w:ins>
      <w:ins w:id="449" w:author="Chris Warburton (NESO)" w:date="2025-05-08T08:43:00Z" w16du:dateUtc="2025-05-08T07:43:00Z">
        <w:r w:rsidRPr="006940B6">
          <w:rPr>
            <w:rFonts w:ascii="Arial" w:hAnsi="Arial" w:cs="Arial"/>
            <w:b/>
            <w:sz w:val="22"/>
            <w:szCs w:val="22"/>
            <w:rPrChange w:id="450" w:author="Chris Warburton (NESO)" w:date="2025-05-12T20:04:00Z" w16du:dateUtc="2025-05-12T19:04:00Z">
              <w:rPr>
                <w:rFonts w:ascii="Arial" w:hAnsi="Arial" w:cs="Arial"/>
                <w:sz w:val="22"/>
                <w:szCs w:val="22"/>
              </w:rPr>
            </w:rPrChange>
          </w:rPr>
          <w:t xml:space="preserve"> Threshold</w:t>
        </w:r>
        <w:r>
          <w:rPr>
            <w:rFonts w:ascii="Arial" w:hAnsi="Arial" w:cs="Arial"/>
            <w:sz w:val="22"/>
            <w:szCs w:val="22"/>
          </w:rPr>
          <w:t xml:space="preserve">.  </w:t>
        </w:r>
      </w:ins>
    </w:p>
    <w:p w14:paraId="68A63E89" w14:textId="77777777" w:rsidR="000D15CC" w:rsidRDefault="000D15CC" w:rsidP="000D15CC">
      <w:pPr>
        <w:tabs>
          <w:tab w:val="left" w:pos="720"/>
        </w:tabs>
        <w:spacing w:line="360" w:lineRule="auto"/>
        <w:ind w:left="720" w:hanging="720"/>
        <w:jc w:val="both"/>
        <w:rPr>
          <w:ins w:id="451" w:author="Chris Warburton (NESO)" w:date="2025-05-08T08:43:00Z" w16du:dateUtc="2025-05-08T07:43:00Z"/>
          <w:rFonts w:ascii="Arial" w:hAnsi="Arial" w:cs="Arial"/>
          <w:sz w:val="22"/>
          <w:szCs w:val="22"/>
        </w:rPr>
      </w:pPr>
      <w:ins w:id="452" w:author="Chris Warburton (NESO)" w:date="2025-05-08T08:43:00Z" w16du:dateUtc="2025-05-08T07:43:00Z">
        <w:r w:rsidRPr="00C700EB">
          <w:rPr>
            <w:rFonts w:ascii="Arial" w:hAnsi="Arial" w:cs="Arial"/>
            <w:sz w:val="22"/>
            <w:szCs w:val="22"/>
            <w:rPrChange w:id="453" w:author="Chris Warburton (NESO)" w:date="2025-05-06T20:56:00Z" w16du:dateUtc="2025-05-06T19:56:00Z">
              <w:rPr/>
            </w:rPrChange>
          </w:rPr>
          <w:t xml:space="preserve"> </w:t>
        </w:r>
      </w:ins>
    </w:p>
    <w:p w14:paraId="4CBA0C06" w14:textId="77777777" w:rsidR="000D15CC" w:rsidRDefault="000D15CC" w:rsidP="000D15CC">
      <w:pPr>
        <w:tabs>
          <w:tab w:val="left" w:pos="720"/>
        </w:tabs>
        <w:spacing w:line="360" w:lineRule="auto"/>
        <w:ind w:left="720" w:hanging="720"/>
        <w:jc w:val="both"/>
        <w:rPr>
          <w:ins w:id="454" w:author="Chris Warburton (NESO)" w:date="2025-05-08T08:43:00Z" w16du:dateUtc="2025-05-08T07:43:00Z"/>
          <w:rFonts w:ascii="Arial" w:hAnsi="Arial" w:cs="Arial"/>
          <w:b/>
          <w:bCs/>
          <w:sz w:val="22"/>
          <w:szCs w:val="22"/>
        </w:rPr>
      </w:pPr>
      <w:ins w:id="455" w:author="Chris Warburton (NESO)" w:date="2025-05-08T08:43:00Z" w16du:dateUtc="2025-05-08T07:43:00Z">
        <w:r>
          <w:rPr>
            <w:rFonts w:ascii="Arial" w:hAnsi="Arial" w:cs="Arial"/>
            <w:sz w:val="22"/>
            <w:szCs w:val="22"/>
          </w:rPr>
          <w:t>2</w:t>
        </w:r>
        <w:r>
          <w:rPr>
            <w:rFonts w:ascii="Arial" w:hAnsi="Arial" w:cs="Arial"/>
            <w:sz w:val="22"/>
            <w:szCs w:val="22"/>
          </w:rPr>
          <w:tab/>
        </w:r>
        <w:r>
          <w:rPr>
            <w:rFonts w:ascii="Arial" w:hAnsi="Arial" w:cs="Arial"/>
            <w:b/>
            <w:bCs/>
            <w:sz w:val="22"/>
            <w:szCs w:val="22"/>
          </w:rPr>
          <w:t>Activation of the Progression Commitment Fee</w:t>
        </w:r>
      </w:ins>
    </w:p>
    <w:p w14:paraId="186C1E7E" w14:textId="77777777" w:rsidR="000D15CC" w:rsidRDefault="000D15CC" w:rsidP="000D15CC">
      <w:pPr>
        <w:tabs>
          <w:tab w:val="left" w:pos="720"/>
        </w:tabs>
        <w:spacing w:line="360" w:lineRule="auto"/>
        <w:ind w:left="720" w:hanging="720"/>
        <w:jc w:val="both"/>
        <w:rPr>
          <w:ins w:id="456" w:author="Chris Warburton (NESO)" w:date="2025-05-08T08:43:00Z" w16du:dateUtc="2025-05-08T07:43:00Z"/>
          <w:rFonts w:ascii="Arial" w:hAnsi="Arial" w:cs="Arial"/>
          <w:sz w:val="22"/>
          <w:szCs w:val="22"/>
        </w:rPr>
      </w:pPr>
    </w:p>
    <w:p w14:paraId="69DF13B4" w14:textId="77777777" w:rsidR="00E96F4E" w:rsidRPr="005A3947" w:rsidRDefault="000D15CC" w:rsidP="000D15CC">
      <w:pPr>
        <w:tabs>
          <w:tab w:val="left" w:pos="720"/>
        </w:tabs>
        <w:spacing w:line="360" w:lineRule="auto"/>
        <w:ind w:left="720" w:hanging="720"/>
        <w:jc w:val="both"/>
        <w:rPr>
          <w:ins w:id="457" w:author="Chris Warburton (NESO)" w:date="2025-05-22T21:55:00Z" w16du:dateUtc="2025-05-22T20:55:00Z"/>
          <w:rFonts w:ascii="Arial" w:hAnsi="Arial" w:cs="Arial"/>
          <w:sz w:val="22"/>
          <w:szCs w:val="22"/>
          <w:highlight w:val="yellow"/>
          <w:rPrChange w:id="458" w:author="Chris Warburton (NESO)" w:date="2025-05-23T06:14:00Z" w16du:dateUtc="2025-05-23T05:14:00Z">
            <w:rPr>
              <w:ins w:id="459" w:author="Chris Warburton (NESO)" w:date="2025-05-22T21:55:00Z" w16du:dateUtc="2025-05-22T20:55:00Z"/>
              <w:rFonts w:ascii="Arial" w:hAnsi="Arial" w:cs="Arial"/>
              <w:sz w:val="22"/>
              <w:szCs w:val="22"/>
            </w:rPr>
          </w:rPrChange>
        </w:rPr>
      </w:pPr>
      <w:ins w:id="460" w:author="Chris Warburton (NESO)" w:date="2025-05-08T08:43:00Z" w16du:dateUtc="2025-05-08T07:43:00Z">
        <w:r>
          <w:rPr>
            <w:rFonts w:ascii="Arial" w:hAnsi="Arial" w:cs="Arial"/>
            <w:sz w:val="22"/>
            <w:szCs w:val="22"/>
          </w:rPr>
          <w:t>2.1</w:t>
        </w:r>
        <w:r>
          <w:tab/>
        </w:r>
      </w:ins>
      <w:ins w:id="461" w:author="Chris Warburton (NESO)" w:date="2025-05-15T12:40:00Z" w16du:dateUtc="2025-05-15T11:40:00Z">
        <w:r w:rsidR="00C4009F" w:rsidRPr="005A3947">
          <w:rPr>
            <w:rFonts w:ascii="Arial" w:hAnsi="Arial" w:cs="Arial"/>
            <w:sz w:val="22"/>
            <w:szCs w:val="22"/>
            <w:highlight w:val="yellow"/>
            <w:rPrChange w:id="462" w:author="Chris Warburton (NESO)" w:date="2025-05-23T06:13:00Z" w16du:dateUtc="2025-05-23T05:13:00Z">
              <w:rPr>
                <w:rFonts w:ascii="Arial" w:hAnsi="Arial" w:cs="Arial"/>
                <w:sz w:val="22"/>
                <w:szCs w:val="22"/>
              </w:rPr>
            </w:rPrChange>
          </w:rPr>
          <w:t>Subject to Paragraph 2.2, t</w:t>
        </w:r>
      </w:ins>
      <w:ins w:id="463" w:author="Chris Warburton (NESO)" w:date="2025-05-13T11:15:00Z" w16du:dateUtc="2025-05-13T10:15:00Z">
        <w:r w:rsidR="00C03545" w:rsidRPr="005A3947">
          <w:rPr>
            <w:rFonts w:ascii="Arial" w:hAnsi="Arial" w:cs="Arial"/>
            <w:sz w:val="22"/>
            <w:szCs w:val="22"/>
            <w:highlight w:val="yellow"/>
            <w:rPrChange w:id="464" w:author="Chris Warburton (NESO)" w:date="2025-05-23T06:13:00Z" w16du:dateUtc="2025-05-23T05:13:00Z">
              <w:rPr>
                <w:rFonts w:ascii="Arial" w:hAnsi="Arial" w:cs="Arial"/>
                <w:sz w:val="22"/>
                <w:szCs w:val="22"/>
              </w:rPr>
            </w:rPrChange>
          </w:rPr>
          <w:t xml:space="preserve">wice each </w:t>
        </w:r>
        <w:r w:rsidR="00C03545" w:rsidRPr="005A3947">
          <w:rPr>
            <w:rFonts w:ascii="Arial" w:hAnsi="Arial" w:cs="Arial"/>
            <w:b/>
            <w:sz w:val="22"/>
            <w:szCs w:val="22"/>
            <w:highlight w:val="yellow"/>
            <w:rPrChange w:id="465" w:author="Chris Warburton (NESO)" w:date="2025-05-23T06:13:00Z" w16du:dateUtc="2025-05-23T05:13:00Z">
              <w:rPr>
                <w:rFonts w:ascii="Arial" w:hAnsi="Arial" w:cs="Arial"/>
                <w:sz w:val="22"/>
                <w:szCs w:val="22"/>
              </w:rPr>
            </w:rPrChange>
          </w:rPr>
          <w:t>Financial Year</w:t>
        </w:r>
      </w:ins>
      <w:ins w:id="466" w:author="Chris Warburton (NESO)" w:date="2025-05-08T08:43:00Z" w16du:dateUtc="2025-05-08T07:43:00Z">
        <w:r w:rsidRPr="005A3947">
          <w:rPr>
            <w:rFonts w:ascii="Arial" w:hAnsi="Arial" w:cs="Arial"/>
            <w:sz w:val="22"/>
            <w:szCs w:val="22"/>
            <w:highlight w:val="yellow"/>
            <w:rPrChange w:id="467" w:author="Chris Warburton (NESO)" w:date="2025-05-23T06:13:00Z" w16du:dateUtc="2025-05-23T05:13:00Z">
              <w:rPr>
                <w:rFonts w:ascii="Arial" w:hAnsi="Arial" w:cs="Arial"/>
                <w:sz w:val="22"/>
                <w:szCs w:val="22"/>
              </w:rPr>
            </w:rPrChange>
          </w:rPr>
          <w:t xml:space="preserve">, </w:t>
        </w:r>
        <w:r w:rsidRPr="005A3947">
          <w:rPr>
            <w:rFonts w:ascii="Arial" w:hAnsi="Arial" w:cs="Arial"/>
            <w:b/>
            <w:bCs/>
            <w:sz w:val="22"/>
            <w:szCs w:val="22"/>
          </w:rPr>
          <w:t>The Company</w:t>
        </w:r>
        <w:r w:rsidRPr="005A3947">
          <w:rPr>
            <w:rFonts w:ascii="Arial" w:hAnsi="Arial" w:cs="Arial"/>
            <w:sz w:val="22"/>
            <w:szCs w:val="22"/>
          </w:rPr>
          <w:t xml:space="preserve"> must </w:t>
        </w:r>
      </w:ins>
      <w:ins w:id="468" w:author="Chris Warburton (NESO)" w:date="2025-05-13T11:18:00Z" w16du:dateUtc="2025-05-13T10:18:00Z">
        <w:r w:rsidR="00F72057" w:rsidRPr="005A3947">
          <w:rPr>
            <w:rFonts w:ascii="Arial" w:hAnsi="Arial" w:cs="Arial"/>
            <w:sz w:val="22"/>
            <w:szCs w:val="22"/>
          </w:rPr>
          <w:t xml:space="preserve">use the data it holds to </w:t>
        </w:r>
      </w:ins>
      <w:ins w:id="469" w:author="Chris Warburton (NESO)" w:date="2025-05-08T08:43:00Z" w16du:dateUtc="2025-05-08T07:43:00Z">
        <w:r w:rsidRPr="005A3947">
          <w:rPr>
            <w:rFonts w:ascii="Arial" w:hAnsi="Arial" w:cs="Arial"/>
            <w:sz w:val="22"/>
            <w:szCs w:val="22"/>
          </w:rPr>
          <w:t xml:space="preserve">calculate and publish on its web-site the </w:t>
        </w:r>
        <w:r w:rsidRPr="005A3947">
          <w:rPr>
            <w:rFonts w:ascii="Arial" w:hAnsi="Arial" w:cs="Arial"/>
            <w:b/>
            <w:bCs/>
            <w:sz w:val="22"/>
            <w:szCs w:val="22"/>
          </w:rPr>
          <w:t xml:space="preserve">PCF </w:t>
        </w:r>
      </w:ins>
      <w:ins w:id="470" w:author="Chris Warburton (NESO)" w:date="2025-05-08T14:22:00Z" w16du:dateUtc="2025-05-08T13:22:00Z">
        <w:r w:rsidR="00ED344E" w:rsidRPr="005A3947">
          <w:rPr>
            <w:rFonts w:ascii="Arial" w:hAnsi="Arial" w:cs="Arial"/>
            <w:b/>
            <w:bCs/>
            <w:sz w:val="22"/>
            <w:szCs w:val="22"/>
          </w:rPr>
          <w:t>Activation</w:t>
        </w:r>
      </w:ins>
      <w:ins w:id="471" w:author="Chris Warburton (NESO)" w:date="2025-05-08T08:43:00Z" w16du:dateUtc="2025-05-08T07:43:00Z">
        <w:r w:rsidRPr="005A3947">
          <w:rPr>
            <w:rFonts w:ascii="Arial" w:hAnsi="Arial" w:cs="Arial"/>
            <w:b/>
            <w:bCs/>
            <w:sz w:val="22"/>
            <w:szCs w:val="22"/>
          </w:rPr>
          <w:t xml:space="preserve"> Metric</w:t>
        </w:r>
        <w:r w:rsidRPr="005A3947">
          <w:rPr>
            <w:rFonts w:ascii="Arial" w:hAnsi="Arial" w:cs="Arial"/>
            <w:sz w:val="22"/>
            <w:szCs w:val="22"/>
          </w:rPr>
          <w:t>.</w:t>
        </w:r>
      </w:ins>
      <w:ins w:id="472" w:author="Chris Warburton (NESO)" w:date="2025-05-08T14:25:00Z" w16du:dateUtc="2025-05-08T13:25:00Z">
        <w:r w:rsidR="005B715B">
          <w:rPr>
            <w:rFonts w:ascii="Arial" w:hAnsi="Arial" w:cs="Arial"/>
            <w:sz w:val="22"/>
            <w:szCs w:val="22"/>
          </w:rPr>
          <w:t xml:space="preserve"> </w:t>
        </w:r>
      </w:ins>
      <w:ins w:id="473" w:author="Chris Warburton (NESO)" w:date="2025-05-21T21:30:00Z" w16du:dateUtc="2025-05-21T20:30:00Z">
        <w:r w:rsidR="005B30BF" w:rsidRPr="005A3947">
          <w:rPr>
            <w:rFonts w:ascii="Arial" w:hAnsi="Arial" w:cs="Arial"/>
            <w:b/>
            <w:bCs/>
            <w:sz w:val="22"/>
            <w:szCs w:val="22"/>
            <w:highlight w:val="yellow"/>
            <w:rPrChange w:id="474" w:author="Chris Warburton (NESO)" w:date="2025-05-23T06:14:00Z" w16du:dateUtc="2025-05-23T05:14:00Z">
              <w:rPr>
                <w:rFonts w:ascii="Arial" w:hAnsi="Arial" w:cs="Arial"/>
                <w:b/>
                <w:bCs/>
                <w:sz w:val="22"/>
                <w:szCs w:val="22"/>
              </w:rPr>
            </w:rPrChange>
          </w:rPr>
          <w:t>The Company</w:t>
        </w:r>
        <w:r w:rsidR="005B30BF" w:rsidRPr="005A3947">
          <w:rPr>
            <w:rFonts w:ascii="Arial" w:hAnsi="Arial" w:cs="Arial"/>
            <w:sz w:val="22"/>
            <w:szCs w:val="22"/>
            <w:highlight w:val="yellow"/>
            <w:rPrChange w:id="475" w:author="Chris Warburton (NESO)" w:date="2025-05-23T06:14:00Z" w16du:dateUtc="2025-05-23T05:14:00Z">
              <w:rPr>
                <w:rFonts w:ascii="Arial" w:hAnsi="Arial" w:cs="Arial"/>
                <w:sz w:val="22"/>
                <w:szCs w:val="22"/>
              </w:rPr>
            </w:rPrChange>
          </w:rPr>
          <w:t xml:space="preserve"> must </w:t>
        </w:r>
      </w:ins>
      <w:ins w:id="476" w:author="Chris Warburton (NESO)" w:date="2025-05-21T21:31:00Z" w16du:dateUtc="2025-05-21T20:31:00Z">
        <w:r w:rsidR="00B442C6" w:rsidRPr="005A3947">
          <w:rPr>
            <w:rFonts w:ascii="Arial" w:hAnsi="Arial" w:cs="Arial"/>
            <w:sz w:val="22"/>
            <w:szCs w:val="22"/>
            <w:highlight w:val="yellow"/>
            <w:rPrChange w:id="477" w:author="Chris Warburton (NESO)" w:date="2025-05-23T06:14:00Z" w16du:dateUtc="2025-05-23T05:14:00Z">
              <w:rPr>
                <w:rFonts w:ascii="Arial" w:hAnsi="Arial" w:cs="Arial"/>
                <w:sz w:val="22"/>
                <w:szCs w:val="22"/>
              </w:rPr>
            </w:rPrChange>
          </w:rPr>
          <w:t xml:space="preserve">publish the </w:t>
        </w:r>
        <w:r w:rsidR="00B442C6" w:rsidRPr="005A3947">
          <w:rPr>
            <w:rFonts w:ascii="Arial" w:hAnsi="Arial" w:cs="Arial"/>
            <w:b/>
            <w:bCs/>
            <w:sz w:val="22"/>
            <w:szCs w:val="22"/>
            <w:highlight w:val="yellow"/>
            <w:rPrChange w:id="478" w:author="Chris Warburton (NESO)" w:date="2025-05-23T06:14:00Z" w16du:dateUtc="2025-05-23T05:14:00Z">
              <w:rPr>
                <w:rFonts w:ascii="Arial" w:hAnsi="Arial" w:cs="Arial"/>
                <w:b/>
                <w:bCs/>
                <w:sz w:val="22"/>
                <w:szCs w:val="22"/>
              </w:rPr>
            </w:rPrChange>
          </w:rPr>
          <w:t>PCF Activation Metric</w:t>
        </w:r>
      </w:ins>
      <w:ins w:id="479" w:author="Chris Warburton (NESO)" w:date="2025-05-22T21:55:00Z" w16du:dateUtc="2025-05-22T20:55:00Z">
        <w:r w:rsidR="00E96F4E" w:rsidRPr="005A3947">
          <w:rPr>
            <w:rFonts w:ascii="Arial" w:hAnsi="Arial" w:cs="Arial"/>
            <w:sz w:val="22"/>
            <w:szCs w:val="22"/>
            <w:highlight w:val="yellow"/>
            <w:rPrChange w:id="480" w:author="Chris Warburton (NESO)" w:date="2025-05-23T06:14:00Z" w16du:dateUtc="2025-05-23T05:14:00Z">
              <w:rPr>
                <w:rFonts w:ascii="Arial" w:hAnsi="Arial" w:cs="Arial"/>
                <w:sz w:val="22"/>
                <w:szCs w:val="22"/>
              </w:rPr>
            </w:rPrChange>
          </w:rPr>
          <w:t>:</w:t>
        </w:r>
      </w:ins>
    </w:p>
    <w:p w14:paraId="74415985" w14:textId="0D6C1726" w:rsidR="00E96F4E" w:rsidRPr="005A3947" w:rsidRDefault="00E96F4E">
      <w:pPr>
        <w:tabs>
          <w:tab w:val="left" w:pos="720"/>
        </w:tabs>
        <w:spacing w:line="360" w:lineRule="auto"/>
        <w:ind w:left="1418" w:hanging="1418"/>
        <w:jc w:val="both"/>
        <w:rPr>
          <w:ins w:id="481" w:author="Chris Warburton (NESO)" w:date="2025-05-22T21:55:00Z" w16du:dateUtc="2025-05-22T20:55:00Z"/>
          <w:rFonts w:ascii="Arial" w:hAnsi="Arial" w:cs="Arial"/>
          <w:bCs/>
          <w:sz w:val="22"/>
          <w:szCs w:val="22"/>
          <w:highlight w:val="yellow"/>
          <w:rPrChange w:id="482" w:author="Chris Warburton (NESO)" w:date="2025-05-23T06:14:00Z" w16du:dateUtc="2025-05-23T05:14:00Z">
            <w:rPr>
              <w:ins w:id="483" w:author="Chris Warburton (NESO)" w:date="2025-05-22T21:55:00Z" w16du:dateUtc="2025-05-22T20:55:00Z"/>
              <w:rFonts w:ascii="Arial" w:hAnsi="Arial" w:cs="Arial"/>
              <w:bCs/>
              <w:sz w:val="22"/>
              <w:szCs w:val="22"/>
            </w:rPr>
          </w:rPrChange>
        </w:rPr>
        <w:pPrChange w:id="484" w:author="Chris Warburton (NESO)" w:date="2025-05-22T21:55:00Z" w16du:dateUtc="2025-05-22T20:55:00Z">
          <w:pPr>
            <w:tabs>
              <w:tab w:val="left" w:pos="1418"/>
            </w:tabs>
            <w:spacing w:line="360" w:lineRule="auto"/>
            <w:ind w:left="1418" w:hanging="720"/>
            <w:jc w:val="both"/>
          </w:pPr>
        </w:pPrChange>
      </w:pPr>
      <w:ins w:id="485" w:author="Chris Warburton (NESO)" w:date="2025-05-22T21:55:00Z" w16du:dateUtc="2025-05-22T20:55:00Z">
        <w:r w:rsidRPr="005A3947">
          <w:rPr>
            <w:rFonts w:ascii="Arial" w:hAnsi="Arial" w:cs="Arial"/>
            <w:sz w:val="22"/>
            <w:szCs w:val="22"/>
            <w:highlight w:val="yellow"/>
            <w:rPrChange w:id="486" w:author="Chris Warburton (NESO)" w:date="2025-05-23T06:14:00Z" w16du:dateUtc="2025-05-23T05:14:00Z">
              <w:rPr>
                <w:rFonts w:ascii="Arial" w:hAnsi="Arial" w:cs="Arial"/>
                <w:sz w:val="22"/>
                <w:szCs w:val="22"/>
              </w:rPr>
            </w:rPrChange>
          </w:rPr>
          <w:tab/>
          <w:t>2.1.1</w:t>
        </w:r>
        <w:r w:rsidRPr="005A3947">
          <w:rPr>
            <w:rFonts w:ascii="Arial" w:hAnsi="Arial" w:cs="Arial"/>
            <w:sz w:val="22"/>
            <w:szCs w:val="22"/>
            <w:highlight w:val="yellow"/>
            <w:rPrChange w:id="487" w:author="Chris Warburton (NESO)" w:date="2025-05-23T06:14:00Z" w16du:dateUtc="2025-05-23T05:14:00Z">
              <w:rPr>
                <w:rFonts w:ascii="Arial" w:hAnsi="Arial" w:cs="Arial"/>
                <w:sz w:val="22"/>
                <w:szCs w:val="22"/>
              </w:rPr>
            </w:rPrChange>
          </w:rPr>
          <w:tab/>
          <w:t>on or before 1 August</w:t>
        </w:r>
      </w:ins>
      <w:ins w:id="488" w:author="Chris Warburton (NESO)" w:date="2025-05-22T21:57:00Z" w16du:dateUtc="2025-05-22T20:57:00Z">
        <w:r w:rsidR="00EB0597" w:rsidRPr="005A3947">
          <w:rPr>
            <w:rFonts w:ascii="Arial" w:hAnsi="Arial" w:cs="Arial"/>
            <w:sz w:val="22"/>
            <w:szCs w:val="22"/>
            <w:highlight w:val="yellow"/>
            <w:rPrChange w:id="489" w:author="Chris Warburton (NESO)" w:date="2025-05-23T06:14:00Z" w16du:dateUtc="2025-05-23T05:14:00Z">
              <w:rPr>
                <w:rFonts w:ascii="Arial" w:hAnsi="Arial" w:cs="Arial"/>
                <w:sz w:val="22"/>
                <w:szCs w:val="22"/>
              </w:rPr>
            </w:rPrChange>
          </w:rPr>
          <w:t xml:space="preserve"> (or</w:t>
        </w:r>
      </w:ins>
      <w:ins w:id="490" w:author="Chris Warburton (NESO)" w:date="2025-05-23T05:29:00Z" w16du:dateUtc="2025-05-23T04:29:00Z">
        <w:r w:rsidR="003875F3" w:rsidRPr="005A3947">
          <w:rPr>
            <w:rFonts w:ascii="Arial" w:hAnsi="Arial" w:cs="Arial"/>
            <w:sz w:val="22"/>
            <w:szCs w:val="22"/>
            <w:highlight w:val="yellow"/>
            <w:rPrChange w:id="491" w:author="Chris Warburton (NESO)" w:date="2025-05-23T06:14:00Z" w16du:dateUtc="2025-05-23T05:14:00Z">
              <w:rPr>
                <w:rFonts w:ascii="Arial" w:hAnsi="Arial" w:cs="Arial"/>
                <w:sz w:val="22"/>
                <w:szCs w:val="22"/>
              </w:rPr>
            </w:rPrChange>
          </w:rPr>
          <w:t>,</w:t>
        </w:r>
      </w:ins>
      <w:ins w:id="492" w:author="Chris Warburton (NESO)" w:date="2025-05-22T21:57:00Z" w16du:dateUtc="2025-05-22T20:57:00Z">
        <w:r w:rsidR="00EB0597" w:rsidRPr="005A3947">
          <w:rPr>
            <w:rFonts w:ascii="Arial" w:hAnsi="Arial" w:cs="Arial"/>
            <w:sz w:val="22"/>
            <w:szCs w:val="22"/>
            <w:highlight w:val="yellow"/>
            <w:rPrChange w:id="493" w:author="Chris Warburton (NESO)" w:date="2025-05-23T06:14:00Z" w16du:dateUtc="2025-05-23T05:14:00Z">
              <w:rPr>
                <w:rFonts w:ascii="Arial" w:hAnsi="Arial" w:cs="Arial"/>
                <w:sz w:val="22"/>
                <w:szCs w:val="22"/>
              </w:rPr>
            </w:rPrChange>
          </w:rPr>
          <w:t xml:space="preserve"> </w:t>
        </w:r>
      </w:ins>
      <w:ins w:id="494" w:author="Chris Warburton (NESO)" w:date="2025-05-23T05:29:00Z" w16du:dateUtc="2025-05-23T04:29:00Z">
        <w:r w:rsidR="003875F3" w:rsidRPr="005A3947">
          <w:rPr>
            <w:rFonts w:ascii="Arial" w:hAnsi="Arial" w:cs="Arial"/>
            <w:sz w:val="22"/>
            <w:szCs w:val="22"/>
            <w:highlight w:val="yellow"/>
            <w:rPrChange w:id="495" w:author="Chris Warburton (NESO)" w:date="2025-05-23T06:14:00Z" w16du:dateUtc="2025-05-23T05:14:00Z">
              <w:rPr>
                <w:rFonts w:ascii="Arial" w:hAnsi="Arial" w:cs="Arial"/>
                <w:sz w:val="22"/>
                <w:szCs w:val="22"/>
              </w:rPr>
            </w:rPrChange>
          </w:rPr>
          <w:t xml:space="preserve">where 1 August is not a </w:t>
        </w:r>
        <w:r w:rsidR="003875F3" w:rsidRPr="005A3947">
          <w:rPr>
            <w:rFonts w:ascii="Arial" w:hAnsi="Arial" w:cs="Arial"/>
            <w:b/>
            <w:bCs/>
            <w:sz w:val="22"/>
            <w:szCs w:val="22"/>
            <w:highlight w:val="yellow"/>
            <w:rPrChange w:id="496" w:author="Chris Warburton (NESO)" w:date="2025-05-23T06:14:00Z" w16du:dateUtc="2025-05-23T05:14:00Z">
              <w:rPr>
                <w:rFonts w:ascii="Arial" w:hAnsi="Arial" w:cs="Arial"/>
                <w:b/>
                <w:bCs/>
                <w:sz w:val="22"/>
                <w:szCs w:val="22"/>
              </w:rPr>
            </w:rPrChange>
          </w:rPr>
          <w:t>Business Day</w:t>
        </w:r>
        <w:r w:rsidR="003875F3" w:rsidRPr="005A3947">
          <w:rPr>
            <w:rFonts w:ascii="Arial" w:hAnsi="Arial" w:cs="Arial"/>
            <w:sz w:val="22"/>
            <w:szCs w:val="22"/>
            <w:highlight w:val="yellow"/>
            <w:rPrChange w:id="497" w:author="Chris Warburton (NESO)" w:date="2025-05-23T06:14:00Z" w16du:dateUtc="2025-05-23T05:14:00Z">
              <w:rPr>
                <w:rFonts w:ascii="Arial" w:hAnsi="Arial" w:cs="Arial"/>
                <w:sz w:val="22"/>
                <w:szCs w:val="22"/>
              </w:rPr>
            </w:rPrChange>
          </w:rPr>
          <w:t xml:space="preserve">, </w:t>
        </w:r>
      </w:ins>
      <w:ins w:id="498" w:author="Chris Warburton (NESO)" w:date="2025-05-22T21:57:00Z" w16du:dateUtc="2025-05-22T20:57:00Z">
        <w:r w:rsidR="00EB0597" w:rsidRPr="005A3947">
          <w:rPr>
            <w:rFonts w:ascii="Arial" w:hAnsi="Arial" w:cs="Arial"/>
            <w:sz w:val="22"/>
            <w:szCs w:val="22"/>
            <w:highlight w:val="yellow"/>
            <w:rPrChange w:id="499" w:author="Chris Warburton (NESO)" w:date="2025-05-23T06:14:00Z" w16du:dateUtc="2025-05-23T05:14:00Z">
              <w:rPr>
                <w:rFonts w:ascii="Arial" w:hAnsi="Arial" w:cs="Arial"/>
                <w:sz w:val="22"/>
                <w:szCs w:val="22"/>
              </w:rPr>
            </w:rPrChange>
          </w:rPr>
          <w:t xml:space="preserve">the following </w:t>
        </w:r>
        <w:r w:rsidR="00EB0597" w:rsidRPr="005A3947">
          <w:rPr>
            <w:rFonts w:ascii="Arial" w:hAnsi="Arial" w:cs="Arial"/>
            <w:b/>
            <w:bCs/>
            <w:sz w:val="22"/>
            <w:szCs w:val="22"/>
            <w:highlight w:val="yellow"/>
            <w:rPrChange w:id="500" w:author="Chris Warburton (NESO)" w:date="2025-05-23T06:14:00Z" w16du:dateUtc="2025-05-23T05:14:00Z">
              <w:rPr>
                <w:rFonts w:ascii="Arial" w:hAnsi="Arial" w:cs="Arial"/>
                <w:b/>
                <w:bCs/>
                <w:sz w:val="22"/>
                <w:szCs w:val="22"/>
              </w:rPr>
            </w:rPrChange>
          </w:rPr>
          <w:t>Business Day</w:t>
        </w:r>
        <w:r w:rsidR="00EB0597" w:rsidRPr="005A3947">
          <w:rPr>
            <w:rFonts w:ascii="Arial" w:hAnsi="Arial" w:cs="Arial"/>
            <w:sz w:val="22"/>
            <w:szCs w:val="22"/>
            <w:highlight w:val="yellow"/>
            <w:rPrChange w:id="501" w:author="Chris Warburton (NESO)" w:date="2025-05-23T06:14:00Z" w16du:dateUtc="2025-05-23T05:14:00Z">
              <w:rPr>
                <w:rFonts w:ascii="Arial" w:hAnsi="Arial" w:cs="Arial"/>
                <w:sz w:val="22"/>
                <w:szCs w:val="22"/>
              </w:rPr>
            </w:rPrChange>
          </w:rPr>
          <w:t>)</w:t>
        </w:r>
      </w:ins>
      <w:ins w:id="502" w:author="Chris Warburton (NESO)" w:date="2025-05-22T21:55:00Z" w16du:dateUtc="2025-05-22T20:55:00Z">
        <w:r w:rsidRPr="005A3947">
          <w:rPr>
            <w:rFonts w:ascii="Arial" w:hAnsi="Arial" w:cs="Arial"/>
            <w:sz w:val="22"/>
            <w:szCs w:val="22"/>
            <w:highlight w:val="yellow"/>
            <w:rPrChange w:id="503" w:author="Chris Warburton (NESO)" w:date="2025-05-23T06:14:00Z" w16du:dateUtc="2025-05-23T05:14:00Z">
              <w:rPr>
                <w:rFonts w:ascii="Arial" w:hAnsi="Arial" w:cs="Arial"/>
                <w:sz w:val="22"/>
                <w:szCs w:val="22"/>
              </w:rPr>
            </w:rPrChange>
          </w:rPr>
          <w:t xml:space="preserve"> in each </w:t>
        </w:r>
        <w:r w:rsidRPr="005A3947">
          <w:rPr>
            <w:rFonts w:ascii="Arial" w:hAnsi="Arial" w:cs="Arial"/>
            <w:b/>
            <w:sz w:val="22"/>
            <w:szCs w:val="22"/>
            <w:highlight w:val="yellow"/>
            <w:rPrChange w:id="504" w:author="Chris Warburton (NESO)" w:date="2025-05-23T06:14:00Z" w16du:dateUtc="2025-05-23T05:14:00Z">
              <w:rPr>
                <w:rFonts w:ascii="Arial" w:hAnsi="Arial" w:cs="Arial"/>
                <w:b/>
                <w:sz w:val="22"/>
                <w:szCs w:val="22"/>
              </w:rPr>
            </w:rPrChange>
          </w:rPr>
          <w:t>Financial Year</w:t>
        </w:r>
        <w:r w:rsidRPr="005A3947">
          <w:rPr>
            <w:rFonts w:ascii="Arial" w:hAnsi="Arial" w:cs="Arial"/>
            <w:sz w:val="22"/>
            <w:szCs w:val="22"/>
            <w:highlight w:val="yellow"/>
            <w:rPrChange w:id="505" w:author="Chris Warburton (NESO)" w:date="2025-05-23T06:14:00Z" w16du:dateUtc="2025-05-23T05:14:00Z">
              <w:rPr>
                <w:rFonts w:ascii="Arial" w:hAnsi="Arial" w:cs="Arial"/>
                <w:sz w:val="22"/>
                <w:szCs w:val="22"/>
              </w:rPr>
            </w:rPrChange>
          </w:rPr>
          <w:t xml:space="preserve"> for </w:t>
        </w:r>
        <w:r w:rsidRPr="005A3947">
          <w:rPr>
            <w:rFonts w:ascii="Arial" w:hAnsi="Arial" w:cs="Arial"/>
            <w:bCs/>
            <w:sz w:val="22"/>
            <w:szCs w:val="22"/>
            <w:highlight w:val="yellow"/>
            <w:rPrChange w:id="506" w:author="Chris Warburton (NESO)" w:date="2025-05-23T06:14:00Z" w16du:dateUtc="2025-05-23T05:14:00Z">
              <w:rPr>
                <w:rFonts w:ascii="Arial" w:hAnsi="Arial" w:cs="Arial"/>
                <w:bCs/>
                <w:sz w:val="22"/>
                <w:szCs w:val="22"/>
              </w:rPr>
            </w:rPrChange>
          </w:rPr>
          <w:t xml:space="preserve">the period from the start of the current </w:t>
        </w:r>
        <w:r w:rsidRPr="005A3947">
          <w:rPr>
            <w:rFonts w:ascii="Arial" w:hAnsi="Arial" w:cs="Arial"/>
            <w:b/>
            <w:sz w:val="22"/>
            <w:szCs w:val="22"/>
            <w:highlight w:val="yellow"/>
            <w:rPrChange w:id="507" w:author="Chris Warburton (NESO)" w:date="2025-05-23T06:14:00Z" w16du:dateUtc="2025-05-23T05:14:00Z">
              <w:rPr>
                <w:rFonts w:ascii="Arial" w:hAnsi="Arial" w:cs="Arial"/>
                <w:b/>
                <w:sz w:val="22"/>
                <w:szCs w:val="22"/>
              </w:rPr>
            </w:rPrChange>
          </w:rPr>
          <w:t>PCF Metric Period</w:t>
        </w:r>
        <w:r w:rsidRPr="005A3947">
          <w:rPr>
            <w:rFonts w:ascii="Arial" w:hAnsi="Arial" w:cs="Arial"/>
            <w:sz w:val="22"/>
            <w:szCs w:val="22"/>
            <w:highlight w:val="yellow"/>
            <w:rPrChange w:id="508" w:author="Chris Warburton (NESO)" w:date="2025-05-23T06:14:00Z" w16du:dateUtc="2025-05-23T05:14:00Z">
              <w:rPr>
                <w:rFonts w:ascii="Arial" w:hAnsi="Arial" w:cs="Arial"/>
                <w:sz w:val="22"/>
                <w:szCs w:val="22"/>
              </w:rPr>
            </w:rPrChange>
          </w:rPr>
          <w:t xml:space="preserve"> until the end of the</w:t>
        </w:r>
      </w:ins>
      <w:ins w:id="509" w:author="Chris Warburton (NESO)" w:date="2025-05-23T05:28:00Z" w16du:dateUtc="2025-05-23T04:28:00Z">
        <w:r w:rsidR="00040E13" w:rsidRPr="005A3947">
          <w:rPr>
            <w:rFonts w:ascii="Arial" w:hAnsi="Arial" w:cs="Arial"/>
            <w:sz w:val="22"/>
            <w:szCs w:val="22"/>
            <w:highlight w:val="yellow"/>
            <w:rPrChange w:id="510" w:author="Chris Warburton (NESO)" w:date="2025-05-23T06:14:00Z" w16du:dateUtc="2025-05-23T05:14:00Z">
              <w:rPr>
                <w:rFonts w:ascii="Arial" w:hAnsi="Arial" w:cs="Arial"/>
                <w:sz w:val="22"/>
                <w:szCs w:val="22"/>
              </w:rPr>
            </w:rPrChange>
          </w:rPr>
          <w:t xml:space="preserve"> immediately</w:t>
        </w:r>
      </w:ins>
      <w:ins w:id="511" w:author="Chris Warburton (NESO)" w:date="2025-05-22T21:55:00Z" w16du:dateUtc="2025-05-22T20:55:00Z">
        <w:r w:rsidRPr="005A3947">
          <w:rPr>
            <w:rFonts w:ascii="Arial" w:hAnsi="Arial" w:cs="Arial"/>
            <w:sz w:val="22"/>
            <w:szCs w:val="22"/>
            <w:highlight w:val="yellow"/>
            <w:rPrChange w:id="512" w:author="Chris Warburton (NESO)" w:date="2025-05-23T06:14:00Z" w16du:dateUtc="2025-05-23T05:14:00Z">
              <w:rPr>
                <w:rFonts w:ascii="Arial" w:hAnsi="Arial" w:cs="Arial"/>
                <w:sz w:val="22"/>
                <w:szCs w:val="22"/>
              </w:rPr>
            </w:rPrChange>
          </w:rPr>
          <w:t xml:space="preserve"> preceding month of June</w:t>
        </w:r>
        <w:r w:rsidRPr="005A3947">
          <w:rPr>
            <w:rFonts w:ascii="Arial" w:hAnsi="Arial" w:cs="Arial"/>
            <w:b/>
            <w:sz w:val="22"/>
            <w:szCs w:val="22"/>
            <w:highlight w:val="yellow"/>
            <w:rPrChange w:id="513" w:author="Chris Warburton (NESO)" w:date="2025-05-23T06:14:00Z" w16du:dateUtc="2025-05-23T05:14:00Z">
              <w:rPr>
                <w:rFonts w:ascii="Arial" w:hAnsi="Arial" w:cs="Arial"/>
                <w:b/>
                <w:sz w:val="22"/>
                <w:szCs w:val="22"/>
              </w:rPr>
            </w:rPrChange>
          </w:rPr>
          <w:t xml:space="preserve">; </w:t>
        </w:r>
        <w:r w:rsidRPr="005A3947">
          <w:rPr>
            <w:rFonts w:ascii="Arial" w:hAnsi="Arial" w:cs="Arial"/>
            <w:bCs/>
            <w:sz w:val="22"/>
            <w:szCs w:val="22"/>
            <w:highlight w:val="yellow"/>
            <w:rPrChange w:id="514" w:author="Chris Warburton (NESO)" w:date="2025-05-23T06:14:00Z" w16du:dateUtc="2025-05-23T05:14:00Z">
              <w:rPr>
                <w:rFonts w:ascii="Arial" w:hAnsi="Arial" w:cs="Arial"/>
                <w:bCs/>
                <w:sz w:val="22"/>
                <w:szCs w:val="22"/>
              </w:rPr>
            </w:rPrChange>
          </w:rPr>
          <w:t>and</w:t>
        </w:r>
      </w:ins>
    </w:p>
    <w:p w14:paraId="0A142A32" w14:textId="2B3C6693" w:rsidR="00E96F4E" w:rsidRDefault="00E96F4E" w:rsidP="00E96F4E">
      <w:pPr>
        <w:tabs>
          <w:tab w:val="left" w:pos="1418"/>
        </w:tabs>
        <w:spacing w:line="360" w:lineRule="auto"/>
        <w:ind w:left="1418" w:hanging="709"/>
        <w:jc w:val="both"/>
        <w:rPr>
          <w:ins w:id="515" w:author="Chris Warburton (NESO)" w:date="2025-05-22T21:55:00Z" w16du:dateUtc="2025-05-22T20:55:00Z"/>
          <w:rFonts w:ascii="Arial" w:hAnsi="Arial" w:cs="Arial"/>
          <w:sz w:val="22"/>
          <w:szCs w:val="22"/>
        </w:rPr>
      </w:pPr>
      <w:ins w:id="516" w:author="Chris Warburton (NESO)" w:date="2025-05-22T21:55:00Z" w16du:dateUtc="2025-05-22T20:55:00Z">
        <w:r w:rsidRPr="005A3947">
          <w:rPr>
            <w:rFonts w:ascii="Arial" w:hAnsi="Arial" w:cs="Arial"/>
            <w:bCs/>
            <w:sz w:val="22"/>
            <w:szCs w:val="22"/>
            <w:highlight w:val="yellow"/>
            <w:rPrChange w:id="517" w:author="Chris Warburton (NESO)" w:date="2025-05-23T06:14:00Z" w16du:dateUtc="2025-05-23T05:14:00Z">
              <w:rPr>
                <w:rFonts w:ascii="Arial" w:hAnsi="Arial" w:cs="Arial"/>
                <w:bCs/>
                <w:sz w:val="22"/>
                <w:szCs w:val="22"/>
              </w:rPr>
            </w:rPrChange>
          </w:rPr>
          <w:t>2.1.2</w:t>
        </w:r>
        <w:r w:rsidRPr="005A3947">
          <w:rPr>
            <w:rFonts w:ascii="Arial" w:hAnsi="Arial" w:cs="Arial"/>
            <w:sz w:val="22"/>
            <w:szCs w:val="22"/>
            <w:highlight w:val="yellow"/>
            <w:rPrChange w:id="518" w:author="Chris Warburton (NESO)" w:date="2025-05-23T06:14:00Z" w16du:dateUtc="2025-05-23T05:14:00Z">
              <w:rPr>
                <w:rFonts w:ascii="Arial" w:hAnsi="Arial" w:cs="Arial"/>
                <w:sz w:val="22"/>
                <w:szCs w:val="22"/>
              </w:rPr>
            </w:rPrChange>
          </w:rPr>
          <w:t>.</w:t>
        </w:r>
        <w:r w:rsidRPr="005A3947">
          <w:rPr>
            <w:rFonts w:ascii="Arial" w:hAnsi="Arial" w:cs="Arial"/>
            <w:sz w:val="22"/>
            <w:szCs w:val="22"/>
            <w:highlight w:val="yellow"/>
            <w:rPrChange w:id="519" w:author="Chris Warburton (NESO)" w:date="2025-05-23T06:14:00Z" w16du:dateUtc="2025-05-23T05:14:00Z">
              <w:rPr>
                <w:rFonts w:ascii="Arial" w:hAnsi="Arial" w:cs="Arial"/>
                <w:sz w:val="22"/>
                <w:szCs w:val="22"/>
              </w:rPr>
            </w:rPrChange>
          </w:rPr>
          <w:tab/>
          <w:t>on or before 1 February</w:t>
        </w:r>
      </w:ins>
      <w:ins w:id="520" w:author="Chris Warburton (NESO)" w:date="2025-05-22T21:57:00Z" w16du:dateUtc="2025-05-22T20:57:00Z">
        <w:r w:rsidR="00EB0597" w:rsidRPr="005A3947">
          <w:rPr>
            <w:rFonts w:ascii="Arial" w:hAnsi="Arial" w:cs="Arial"/>
            <w:sz w:val="22"/>
            <w:szCs w:val="22"/>
            <w:highlight w:val="yellow"/>
            <w:rPrChange w:id="521" w:author="Chris Warburton (NESO)" w:date="2025-05-23T06:14:00Z" w16du:dateUtc="2025-05-23T05:14:00Z">
              <w:rPr>
                <w:rFonts w:ascii="Arial" w:hAnsi="Arial" w:cs="Arial"/>
                <w:sz w:val="22"/>
                <w:szCs w:val="22"/>
              </w:rPr>
            </w:rPrChange>
          </w:rPr>
          <w:t xml:space="preserve"> (or</w:t>
        </w:r>
      </w:ins>
      <w:ins w:id="522" w:author="Chris Warburton (NESO)" w:date="2025-05-23T05:29:00Z" w16du:dateUtc="2025-05-23T04:29:00Z">
        <w:r w:rsidR="003875F3" w:rsidRPr="005A3947">
          <w:rPr>
            <w:rFonts w:ascii="Arial" w:hAnsi="Arial" w:cs="Arial"/>
            <w:sz w:val="22"/>
            <w:szCs w:val="22"/>
            <w:highlight w:val="yellow"/>
            <w:rPrChange w:id="523" w:author="Chris Warburton (NESO)" w:date="2025-05-23T06:14:00Z" w16du:dateUtc="2025-05-23T05:14:00Z">
              <w:rPr>
                <w:rFonts w:ascii="Arial" w:hAnsi="Arial" w:cs="Arial"/>
                <w:sz w:val="22"/>
                <w:szCs w:val="22"/>
              </w:rPr>
            </w:rPrChange>
          </w:rPr>
          <w:t>,</w:t>
        </w:r>
      </w:ins>
      <w:ins w:id="524" w:author="Chris Warburton (NESO)" w:date="2025-05-22T21:57:00Z" w16du:dateUtc="2025-05-22T20:57:00Z">
        <w:r w:rsidR="00EB0597" w:rsidRPr="005A3947">
          <w:rPr>
            <w:rFonts w:ascii="Arial" w:hAnsi="Arial" w:cs="Arial"/>
            <w:sz w:val="22"/>
            <w:szCs w:val="22"/>
            <w:highlight w:val="yellow"/>
            <w:rPrChange w:id="525" w:author="Chris Warburton (NESO)" w:date="2025-05-23T06:14:00Z" w16du:dateUtc="2025-05-23T05:14:00Z">
              <w:rPr>
                <w:rFonts w:ascii="Arial" w:hAnsi="Arial" w:cs="Arial"/>
                <w:sz w:val="22"/>
                <w:szCs w:val="22"/>
              </w:rPr>
            </w:rPrChange>
          </w:rPr>
          <w:t xml:space="preserve"> </w:t>
        </w:r>
      </w:ins>
      <w:ins w:id="526" w:author="Chris Warburton (NESO)" w:date="2025-05-23T05:29:00Z" w16du:dateUtc="2025-05-23T04:29:00Z">
        <w:r w:rsidR="003875F3" w:rsidRPr="005A3947">
          <w:rPr>
            <w:rFonts w:ascii="Arial" w:hAnsi="Arial" w:cs="Arial"/>
            <w:sz w:val="22"/>
            <w:szCs w:val="22"/>
            <w:highlight w:val="yellow"/>
            <w:rPrChange w:id="527" w:author="Chris Warburton (NESO)" w:date="2025-05-23T06:14:00Z" w16du:dateUtc="2025-05-23T05:14:00Z">
              <w:rPr>
                <w:rFonts w:ascii="Arial" w:hAnsi="Arial" w:cs="Arial"/>
                <w:sz w:val="22"/>
                <w:szCs w:val="22"/>
              </w:rPr>
            </w:rPrChange>
          </w:rPr>
          <w:t xml:space="preserve">where 1 February is not a </w:t>
        </w:r>
        <w:r w:rsidR="003875F3" w:rsidRPr="005A3947">
          <w:rPr>
            <w:rFonts w:ascii="Arial" w:hAnsi="Arial" w:cs="Arial"/>
            <w:b/>
            <w:bCs/>
            <w:sz w:val="22"/>
            <w:szCs w:val="22"/>
            <w:highlight w:val="yellow"/>
            <w:rPrChange w:id="528" w:author="Chris Warburton (NESO)" w:date="2025-05-23T06:14:00Z" w16du:dateUtc="2025-05-23T05:14:00Z">
              <w:rPr>
                <w:rFonts w:ascii="Arial" w:hAnsi="Arial" w:cs="Arial"/>
                <w:b/>
                <w:bCs/>
                <w:sz w:val="22"/>
                <w:szCs w:val="22"/>
              </w:rPr>
            </w:rPrChange>
          </w:rPr>
          <w:t>Business Day</w:t>
        </w:r>
        <w:r w:rsidR="003875F3" w:rsidRPr="005A3947">
          <w:rPr>
            <w:rFonts w:ascii="Arial" w:hAnsi="Arial" w:cs="Arial"/>
            <w:sz w:val="22"/>
            <w:szCs w:val="22"/>
            <w:highlight w:val="yellow"/>
            <w:rPrChange w:id="529" w:author="Chris Warburton (NESO)" w:date="2025-05-23T06:14:00Z" w16du:dateUtc="2025-05-23T05:14:00Z">
              <w:rPr>
                <w:rFonts w:ascii="Arial" w:hAnsi="Arial" w:cs="Arial"/>
                <w:sz w:val="22"/>
                <w:szCs w:val="22"/>
              </w:rPr>
            </w:rPrChange>
          </w:rPr>
          <w:t xml:space="preserve">, </w:t>
        </w:r>
      </w:ins>
      <w:ins w:id="530" w:author="Chris Warburton (NESO)" w:date="2025-05-22T21:57:00Z" w16du:dateUtc="2025-05-22T20:57:00Z">
        <w:r w:rsidR="00EB0597" w:rsidRPr="005A3947">
          <w:rPr>
            <w:rFonts w:ascii="Arial" w:hAnsi="Arial" w:cs="Arial"/>
            <w:sz w:val="22"/>
            <w:szCs w:val="22"/>
            <w:highlight w:val="yellow"/>
            <w:rPrChange w:id="531" w:author="Chris Warburton (NESO)" w:date="2025-05-23T06:14:00Z" w16du:dateUtc="2025-05-23T05:14:00Z">
              <w:rPr>
                <w:rFonts w:ascii="Arial" w:hAnsi="Arial" w:cs="Arial"/>
                <w:sz w:val="22"/>
                <w:szCs w:val="22"/>
              </w:rPr>
            </w:rPrChange>
          </w:rPr>
          <w:t xml:space="preserve">the following </w:t>
        </w:r>
        <w:r w:rsidR="00EB0597" w:rsidRPr="005A3947">
          <w:rPr>
            <w:rFonts w:ascii="Arial" w:hAnsi="Arial" w:cs="Arial"/>
            <w:b/>
            <w:bCs/>
            <w:sz w:val="22"/>
            <w:szCs w:val="22"/>
            <w:highlight w:val="yellow"/>
            <w:rPrChange w:id="532" w:author="Chris Warburton (NESO)" w:date="2025-05-23T06:14:00Z" w16du:dateUtc="2025-05-23T05:14:00Z">
              <w:rPr>
                <w:rFonts w:ascii="Arial" w:hAnsi="Arial" w:cs="Arial"/>
                <w:b/>
                <w:bCs/>
                <w:sz w:val="22"/>
                <w:szCs w:val="22"/>
              </w:rPr>
            </w:rPrChange>
          </w:rPr>
          <w:t>Business Day</w:t>
        </w:r>
        <w:r w:rsidR="00EB0597" w:rsidRPr="005A3947">
          <w:rPr>
            <w:rFonts w:ascii="Arial" w:hAnsi="Arial" w:cs="Arial"/>
            <w:sz w:val="22"/>
            <w:szCs w:val="22"/>
            <w:highlight w:val="yellow"/>
            <w:rPrChange w:id="533" w:author="Chris Warburton (NESO)" w:date="2025-05-23T06:14:00Z" w16du:dateUtc="2025-05-23T05:14:00Z">
              <w:rPr>
                <w:rFonts w:ascii="Arial" w:hAnsi="Arial" w:cs="Arial"/>
                <w:sz w:val="22"/>
                <w:szCs w:val="22"/>
              </w:rPr>
            </w:rPrChange>
          </w:rPr>
          <w:t xml:space="preserve">) </w:t>
        </w:r>
      </w:ins>
      <w:ins w:id="534" w:author="Chris Warburton (NESO)" w:date="2025-05-22T21:55:00Z" w16du:dateUtc="2025-05-22T20:55:00Z">
        <w:r w:rsidRPr="005A3947">
          <w:rPr>
            <w:rFonts w:ascii="Arial" w:hAnsi="Arial" w:cs="Arial"/>
            <w:sz w:val="22"/>
            <w:szCs w:val="22"/>
            <w:highlight w:val="yellow"/>
            <w:rPrChange w:id="535" w:author="Chris Warburton (NESO)" w:date="2025-05-23T06:14:00Z" w16du:dateUtc="2025-05-23T05:14:00Z">
              <w:rPr>
                <w:rFonts w:ascii="Arial" w:hAnsi="Arial" w:cs="Arial"/>
                <w:sz w:val="22"/>
                <w:szCs w:val="22"/>
              </w:rPr>
            </w:rPrChange>
          </w:rPr>
          <w:t xml:space="preserve">each </w:t>
        </w:r>
        <w:r w:rsidRPr="005A3947">
          <w:rPr>
            <w:rFonts w:ascii="Arial" w:hAnsi="Arial" w:cs="Arial"/>
            <w:b/>
            <w:sz w:val="22"/>
            <w:szCs w:val="22"/>
            <w:highlight w:val="yellow"/>
            <w:rPrChange w:id="536" w:author="Chris Warburton (NESO)" w:date="2025-05-23T06:14:00Z" w16du:dateUtc="2025-05-23T05:14:00Z">
              <w:rPr>
                <w:rFonts w:ascii="Arial" w:hAnsi="Arial" w:cs="Arial"/>
                <w:b/>
                <w:sz w:val="22"/>
                <w:szCs w:val="22"/>
              </w:rPr>
            </w:rPrChange>
          </w:rPr>
          <w:t>Financial Year</w:t>
        </w:r>
        <w:r w:rsidRPr="005A3947">
          <w:rPr>
            <w:rFonts w:ascii="Arial" w:hAnsi="Arial" w:cs="Arial"/>
            <w:sz w:val="22"/>
            <w:szCs w:val="22"/>
            <w:highlight w:val="yellow"/>
            <w:rPrChange w:id="537" w:author="Chris Warburton (NESO)" w:date="2025-05-23T06:14:00Z" w16du:dateUtc="2025-05-23T05:14:00Z">
              <w:rPr>
                <w:rFonts w:ascii="Arial" w:hAnsi="Arial" w:cs="Arial"/>
                <w:sz w:val="22"/>
                <w:szCs w:val="22"/>
              </w:rPr>
            </w:rPrChange>
          </w:rPr>
          <w:t xml:space="preserve"> for</w:t>
        </w:r>
        <w:r w:rsidRPr="005A3947">
          <w:rPr>
            <w:rFonts w:ascii="Arial" w:hAnsi="Arial" w:cs="Arial"/>
            <w:bCs/>
            <w:sz w:val="22"/>
            <w:szCs w:val="22"/>
            <w:highlight w:val="yellow"/>
            <w:rPrChange w:id="538" w:author="Chris Warburton (NESO)" w:date="2025-05-23T06:14:00Z" w16du:dateUtc="2025-05-23T05:14:00Z">
              <w:rPr>
                <w:rFonts w:ascii="Arial" w:hAnsi="Arial" w:cs="Arial"/>
                <w:bCs/>
                <w:sz w:val="22"/>
                <w:szCs w:val="22"/>
              </w:rPr>
            </w:rPrChange>
          </w:rPr>
          <w:t xml:space="preserve"> the period from the start of the current </w:t>
        </w:r>
        <w:r w:rsidRPr="005A3947">
          <w:rPr>
            <w:rFonts w:ascii="Arial" w:hAnsi="Arial" w:cs="Arial"/>
            <w:b/>
            <w:sz w:val="22"/>
            <w:szCs w:val="22"/>
            <w:highlight w:val="yellow"/>
            <w:rPrChange w:id="539" w:author="Chris Warburton (NESO)" w:date="2025-05-23T06:14:00Z" w16du:dateUtc="2025-05-23T05:14:00Z">
              <w:rPr>
                <w:rFonts w:ascii="Arial" w:hAnsi="Arial" w:cs="Arial"/>
                <w:b/>
                <w:sz w:val="22"/>
                <w:szCs w:val="22"/>
              </w:rPr>
            </w:rPrChange>
          </w:rPr>
          <w:t>PCF Metric Period</w:t>
        </w:r>
        <w:r w:rsidRPr="005A3947">
          <w:rPr>
            <w:rFonts w:ascii="Arial" w:hAnsi="Arial" w:cs="Arial"/>
            <w:sz w:val="22"/>
            <w:szCs w:val="22"/>
            <w:highlight w:val="yellow"/>
            <w:rPrChange w:id="540" w:author="Chris Warburton (NESO)" w:date="2025-05-23T06:14:00Z" w16du:dateUtc="2025-05-23T05:14:00Z">
              <w:rPr>
                <w:rFonts w:ascii="Arial" w:hAnsi="Arial" w:cs="Arial"/>
                <w:sz w:val="22"/>
                <w:szCs w:val="22"/>
              </w:rPr>
            </w:rPrChange>
          </w:rPr>
          <w:t xml:space="preserve"> until the end of the</w:t>
        </w:r>
      </w:ins>
      <w:ins w:id="541" w:author="Chris Warburton (NESO)" w:date="2025-05-23T05:30:00Z" w16du:dateUtc="2025-05-23T04:30:00Z">
        <w:r w:rsidR="00E96605" w:rsidRPr="005A3947">
          <w:rPr>
            <w:rFonts w:ascii="Arial" w:hAnsi="Arial" w:cs="Arial"/>
            <w:sz w:val="22"/>
            <w:szCs w:val="22"/>
            <w:highlight w:val="yellow"/>
            <w:rPrChange w:id="542" w:author="Chris Warburton (NESO)" w:date="2025-05-23T06:14:00Z" w16du:dateUtc="2025-05-23T05:14:00Z">
              <w:rPr>
                <w:rFonts w:ascii="Arial" w:hAnsi="Arial" w:cs="Arial"/>
                <w:sz w:val="22"/>
                <w:szCs w:val="22"/>
              </w:rPr>
            </w:rPrChange>
          </w:rPr>
          <w:t xml:space="preserve"> immediately</w:t>
        </w:r>
      </w:ins>
      <w:ins w:id="543" w:author="Chris Warburton (NESO)" w:date="2025-05-22T21:55:00Z" w16du:dateUtc="2025-05-22T20:55:00Z">
        <w:r w:rsidRPr="005A3947">
          <w:rPr>
            <w:rFonts w:ascii="Arial" w:hAnsi="Arial" w:cs="Arial"/>
            <w:sz w:val="22"/>
            <w:szCs w:val="22"/>
            <w:highlight w:val="yellow"/>
            <w:rPrChange w:id="544" w:author="Chris Warburton (NESO)" w:date="2025-05-23T06:14:00Z" w16du:dateUtc="2025-05-23T05:14:00Z">
              <w:rPr>
                <w:rFonts w:ascii="Arial" w:hAnsi="Arial" w:cs="Arial"/>
                <w:sz w:val="22"/>
                <w:szCs w:val="22"/>
              </w:rPr>
            </w:rPrChange>
          </w:rPr>
          <w:t xml:space="preserve"> preceding month of December.</w:t>
        </w:r>
      </w:ins>
    </w:p>
    <w:p w14:paraId="0B34E432" w14:textId="4BA33D4B" w:rsidR="000D15CC" w:rsidRDefault="000D15CC" w:rsidP="000D15CC">
      <w:pPr>
        <w:tabs>
          <w:tab w:val="left" w:pos="720"/>
        </w:tabs>
        <w:spacing w:line="360" w:lineRule="auto"/>
        <w:ind w:left="720" w:hanging="720"/>
        <w:jc w:val="both"/>
        <w:rPr>
          <w:ins w:id="545" w:author="Chris Warburton (NESO)" w:date="2025-05-08T08:43:00Z" w16du:dateUtc="2025-05-08T07:43:00Z"/>
          <w:rFonts w:ascii="Arial" w:hAnsi="Arial" w:cs="Arial"/>
          <w:sz w:val="22"/>
          <w:szCs w:val="22"/>
        </w:rPr>
      </w:pPr>
    </w:p>
    <w:p w14:paraId="44C1FAA0" w14:textId="3D828E70" w:rsidR="00C4009F" w:rsidRDefault="000D15CC" w:rsidP="000D15CC">
      <w:pPr>
        <w:tabs>
          <w:tab w:val="left" w:pos="720"/>
        </w:tabs>
        <w:spacing w:line="360" w:lineRule="auto"/>
        <w:ind w:left="720" w:hanging="720"/>
        <w:jc w:val="both"/>
        <w:rPr>
          <w:ins w:id="546" w:author="Chris Warburton (NESO)" w:date="2025-05-15T12:41:00Z" w16du:dateUtc="2025-05-15T11:41:00Z"/>
          <w:rFonts w:ascii="Arial" w:hAnsi="Arial" w:cs="Arial"/>
          <w:sz w:val="22"/>
          <w:szCs w:val="22"/>
        </w:rPr>
      </w:pPr>
      <w:ins w:id="547" w:author="Chris Warburton (NESO)" w:date="2025-05-08T08:43:00Z" w16du:dateUtc="2025-05-08T07:43:00Z">
        <w:r>
          <w:rPr>
            <w:rFonts w:ascii="Arial" w:hAnsi="Arial" w:cs="Arial"/>
            <w:sz w:val="22"/>
            <w:szCs w:val="22"/>
          </w:rPr>
          <w:t>2.2</w:t>
        </w:r>
        <w:r>
          <w:rPr>
            <w:rFonts w:ascii="Arial" w:hAnsi="Arial" w:cs="Arial"/>
            <w:sz w:val="22"/>
            <w:szCs w:val="22"/>
          </w:rPr>
          <w:tab/>
        </w:r>
      </w:ins>
      <w:ins w:id="548" w:author="Chris Warburton (NESO)" w:date="2025-05-15T12:41:00Z" w16du:dateUtc="2025-05-15T11:41:00Z">
        <w:r w:rsidR="00AE0AA2">
          <w:rPr>
            <w:rFonts w:ascii="Arial" w:hAnsi="Arial" w:cs="Arial"/>
            <w:sz w:val="22"/>
            <w:szCs w:val="22"/>
          </w:rPr>
          <w:t xml:space="preserve">Paragraph 2.1 shall </w:t>
        </w:r>
      </w:ins>
      <w:ins w:id="549" w:author="Chris Warburton (NESO)" w:date="2025-05-15T12:57:00Z" w16du:dateUtc="2025-05-15T11:57:00Z">
        <w:r w:rsidR="006D0656">
          <w:rPr>
            <w:rFonts w:ascii="Arial" w:hAnsi="Arial" w:cs="Arial"/>
            <w:sz w:val="22"/>
            <w:szCs w:val="22"/>
          </w:rPr>
          <w:t>not</w:t>
        </w:r>
      </w:ins>
      <w:ins w:id="550" w:author="Chris Warburton (NESO)" w:date="2025-05-15T12:41:00Z" w16du:dateUtc="2025-05-15T11:41:00Z">
        <w:r w:rsidR="00AE0AA2">
          <w:rPr>
            <w:rFonts w:ascii="Arial" w:hAnsi="Arial" w:cs="Arial"/>
            <w:sz w:val="22"/>
            <w:szCs w:val="22"/>
          </w:rPr>
          <w:t xml:space="preserve"> apply:</w:t>
        </w:r>
      </w:ins>
    </w:p>
    <w:p w14:paraId="2FF4EC63" w14:textId="117EB510" w:rsidR="00D4201C" w:rsidRDefault="00AE0AA2" w:rsidP="00FE4D0E">
      <w:pPr>
        <w:tabs>
          <w:tab w:val="left" w:pos="720"/>
        </w:tabs>
        <w:spacing w:line="360" w:lineRule="auto"/>
        <w:ind w:left="1440" w:hanging="1440"/>
        <w:jc w:val="both"/>
        <w:rPr>
          <w:ins w:id="551" w:author="Chris Warburton (NESO)" w:date="2025-05-15T12:55:00Z" w16du:dateUtc="2025-05-15T11:55:00Z"/>
          <w:rFonts w:ascii="Arial" w:hAnsi="Arial" w:cs="Arial"/>
          <w:sz w:val="22"/>
          <w:szCs w:val="22"/>
        </w:rPr>
      </w:pPr>
      <w:ins w:id="552" w:author="Chris Warburton (NESO)" w:date="2025-05-15T12:41:00Z" w16du:dateUtc="2025-05-15T11:41:00Z">
        <w:r>
          <w:rPr>
            <w:rFonts w:ascii="Arial" w:hAnsi="Arial" w:cs="Arial"/>
            <w:sz w:val="22"/>
            <w:szCs w:val="22"/>
          </w:rPr>
          <w:tab/>
          <w:t>2.2.1</w:t>
        </w:r>
        <w:r>
          <w:rPr>
            <w:rFonts w:ascii="Arial" w:hAnsi="Arial" w:cs="Arial"/>
            <w:sz w:val="22"/>
            <w:szCs w:val="22"/>
          </w:rPr>
          <w:tab/>
        </w:r>
      </w:ins>
      <w:ins w:id="553" w:author="Chris Warburton (NESO)" w:date="2025-05-22T21:59:00Z" w16du:dateUtc="2025-05-22T20:59:00Z">
        <w:r w:rsidR="00C239EF" w:rsidRPr="005A3947">
          <w:rPr>
            <w:rFonts w:ascii="Arial" w:hAnsi="Arial" w:cs="Arial"/>
            <w:sz w:val="22"/>
            <w:szCs w:val="22"/>
            <w:highlight w:val="yellow"/>
            <w:rPrChange w:id="554" w:author="Chris Warburton (NESO)" w:date="2025-05-23T06:14:00Z" w16du:dateUtc="2025-05-23T05:14:00Z">
              <w:rPr>
                <w:rFonts w:ascii="Arial" w:hAnsi="Arial" w:cs="Arial"/>
                <w:sz w:val="22"/>
                <w:szCs w:val="22"/>
              </w:rPr>
            </w:rPrChange>
          </w:rPr>
          <w:t>for the</w:t>
        </w:r>
      </w:ins>
      <w:ins w:id="555" w:author="Chris Warburton (NESO)" w:date="2025-05-15T12:55:00Z" w16du:dateUtc="2025-05-15T11:55:00Z">
        <w:r w:rsidR="00D4201C" w:rsidRPr="005A3947">
          <w:rPr>
            <w:rFonts w:ascii="Arial" w:hAnsi="Arial" w:cs="Arial"/>
            <w:sz w:val="22"/>
            <w:szCs w:val="22"/>
            <w:highlight w:val="yellow"/>
            <w:rPrChange w:id="556" w:author="Chris Warburton (NESO)" w:date="2025-05-23T06:14:00Z" w16du:dateUtc="2025-05-23T05:14:00Z">
              <w:rPr>
                <w:rFonts w:ascii="Arial" w:hAnsi="Arial" w:cs="Arial"/>
                <w:sz w:val="22"/>
                <w:szCs w:val="22"/>
              </w:rPr>
            </w:rPrChange>
          </w:rPr>
          <w:t xml:space="preserve"> period</w:t>
        </w:r>
      </w:ins>
      <w:ins w:id="557" w:author="Chris Warburton (NESO)" w:date="2025-05-22T21:59:00Z" w16du:dateUtc="2025-05-22T20:59:00Z">
        <w:r w:rsidR="00C239EF" w:rsidRPr="005A3947">
          <w:rPr>
            <w:rFonts w:ascii="Arial" w:hAnsi="Arial" w:cs="Arial"/>
            <w:sz w:val="22"/>
            <w:szCs w:val="22"/>
            <w:highlight w:val="yellow"/>
            <w:rPrChange w:id="558" w:author="Chris Warburton (NESO)" w:date="2025-05-23T06:14:00Z" w16du:dateUtc="2025-05-23T05:14:00Z">
              <w:rPr>
                <w:rFonts w:ascii="Arial" w:hAnsi="Arial" w:cs="Arial"/>
                <w:sz w:val="22"/>
                <w:szCs w:val="22"/>
              </w:rPr>
            </w:rPrChange>
          </w:rPr>
          <w:t xml:space="preserve"> from the date</w:t>
        </w:r>
      </w:ins>
      <w:ins w:id="559" w:author="Chris Warburton (NESO)" w:date="2025-05-15T12:55:00Z" w16du:dateUtc="2025-05-15T11:55:00Z">
        <w:r w:rsidR="00D4201C">
          <w:rPr>
            <w:rFonts w:ascii="Arial" w:hAnsi="Arial" w:cs="Arial"/>
            <w:sz w:val="22"/>
            <w:szCs w:val="22"/>
          </w:rPr>
          <w:t xml:space="preserve"> the </w:t>
        </w:r>
        <w:r w:rsidR="00D4201C">
          <w:rPr>
            <w:rFonts w:ascii="Arial" w:hAnsi="Arial" w:cs="Arial"/>
            <w:b/>
            <w:bCs/>
            <w:sz w:val="22"/>
            <w:szCs w:val="22"/>
          </w:rPr>
          <w:t>PCF Activation Metric</w:t>
        </w:r>
        <w:r w:rsidR="00D4201C">
          <w:rPr>
            <w:rFonts w:ascii="Arial" w:hAnsi="Arial" w:cs="Arial"/>
            <w:sz w:val="22"/>
            <w:szCs w:val="22"/>
          </w:rPr>
          <w:t xml:space="preserve"> published in accordance with Paragraph 2.1 exceeds the </w:t>
        </w:r>
        <w:r w:rsidR="00D4201C">
          <w:rPr>
            <w:rFonts w:ascii="Arial" w:hAnsi="Arial" w:cs="Arial"/>
            <w:b/>
            <w:bCs/>
            <w:sz w:val="22"/>
            <w:szCs w:val="22"/>
          </w:rPr>
          <w:t xml:space="preserve">PCF Activation Threshold </w:t>
        </w:r>
        <w:r w:rsidR="00D4201C">
          <w:rPr>
            <w:rFonts w:ascii="Arial" w:hAnsi="Arial" w:cs="Arial"/>
            <w:sz w:val="22"/>
            <w:szCs w:val="22"/>
          </w:rPr>
          <w:t xml:space="preserve">to the end of the </w:t>
        </w:r>
        <w:r w:rsidR="00D4201C">
          <w:rPr>
            <w:rFonts w:ascii="Arial" w:hAnsi="Arial" w:cs="Arial"/>
            <w:b/>
            <w:bCs/>
            <w:sz w:val="22"/>
            <w:szCs w:val="22"/>
          </w:rPr>
          <w:t>PCF Metric Period</w:t>
        </w:r>
        <w:r w:rsidR="00D4201C">
          <w:rPr>
            <w:rFonts w:ascii="Arial" w:hAnsi="Arial" w:cs="Arial"/>
            <w:sz w:val="22"/>
            <w:szCs w:val="22"/>
          </w:rPr>
          <w:t xml:space="preserve">; </w:t>
        </w:r>
      </w:ins>
      <w:ins w:id="560" w:author="Chris Warburton (NESO)" w:date="2025-05-21T21:35:00Z" w16du:dateUtc="2025-05-21T20:35:00Z">
        <w:r w:rsidR="00343EB7">
          <w:rPr>
            <w:rFonts w:ascii="Arial" w:hAnsi="Arial" w:cs="Arial"/>
            <w:sz w:val="22"/>
            <w:szCs w:val="22"/>
          </w:rPr>
          <w:t>or</w:t>
        </w:r>
      </w:ins>
    </w:p>
    <w:p w14:paraId="71F24CA6" w14:textId="58D9CB82" w:rsidR="00FE4D0E" w:rsidRPr="001049FA" w:rsidRDefault="00D4201C">
      <w:pPr>
        <w:tabs>
          <w:tab w:val="left" w:pos="720"/>
        </w:tabs>
        <w:spacing w:line="360" w:lineRule="auto"/>
        <w:ind w:left="1440" w:hanging="1440"/>
        <w:jc w:val="both"/>
        <w:rPr>
          <w:ins w:id="561" w:author="Chris Warburton (NESO)" w:date="2025-05-15T12:41:00Z" w16du:dateUtc="2025-05-15T11:41:00Z"/>
          <w:rFonts w:ascii="Arial" w:hAnsi="Arial" w:cs="Arial"/>
          <w:sz w:val="22"/>
          <w:szCs w:val="22"/>
        </w:rPr>
        <w:pPrChange w:id="562" w:author="Chris Warburton (NESO)" w:date="2025-05-15T12:42:00Z" w16du:dateUtc="2025-05-15T11:42:00Z">
          <w:pPr>
            <w:tabs>
              <w:tab w:val="left" w:pos="720"/>
            </w:tabs>
            <w:spacing w:line="360" w:lineRule="auto"/>
            <w:ind w:left="720" w:hanging="720"/>
            <w:jc w:val="both"/>
          </w:pPr>
        </w:pPrChange>
      </w:pPr>
      <w:ins w:id="563" w:author="Chris Warburton (NESO)" w:date="2025-05-15T12:55:00Z" w16du:dateUtc="2025-05-15T11:55:00Z">
        <w:r>
          <w:rPr>
            <w:rFonts w:ascii="Arial" w:hAnsi="Arial" w:cs="Arial"/>
            <w:sz w:val="22"/>
            <w:szCs w:val="22"/>
          </w:rPr>
          <w:t xml:space="preserve"> </w:t>
        </w:r>
      </w:ins>
      <w:ins w:id="564" w:author="Chris Warburton (NESO)" w:date="2025-05-15T12:42:00Z" w16du:dateUtc="2025-05-15T11:42:00Z">
        <w:r w:rsidR="00FE4D0E">
          <w:rPr>
            <w:rFonts w:ascii="Arial" w:hAnsi="Arial" w:cs="Arial"/>
            <w:sz w:val="22"/>
            <w:szCs w:val="22"/>
          </w:rPr>
          <w:tab/>
          <w:t>2.2.2</w:t>
        </w:r>
        <w:r w:rsidR="00FE4D0E">
          <w:rPr>
            <w:rFonts w:ascii="Arial" w:hAnsi="Arial" w:cs="Arial"/>
            <w:sz w:val="22"/>
            <w:szCs w:val="22"/>
          </w:rPr>
          <w:tab/>
        </w:r>
      </w:ins>
      <w:ins w:id="565" w:author="Chris Warburton (NESO)" w:date="2025-05-15T12:57:00Z" w16du:dateUtc="2025-05-15T11:57:00Z">
        <w:r w:rsidR="00B8665B">
          <w:rPr>
            <w:rFonts w:ascii="Arial" w:hAnsi="Arial" w:cs="Arial"/>
            <w:sz w:val="22"/>
            <w:szCs w:val="22"/>
          </w:rPr>
          <w:t>from the point</w:t>
        </w:r>
      </w:ins>
      <w:ins w:id="566" w:author="Chris Warburton (NESO)" w:date="2025-05-15T12:56:00Z" w16du:dateUtc="2025-05-15T11:56:00Z">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has set out the </w:t>
        </w:r>
        <w:r>
          <w:rPr>
            <w:rFonts w:ascii="Arial" w:hAnsi="Arial" w:cs="Arial"/>
            <w:b/>
            <w:bCs/>
            <w:sz w:val="22"/>
            <w:szCs w:val="22"/>
          </w:rPr>
          <w:t>PCF Activation Date</w:t>
        </w:r>
        <w:r>
          <w:rPr>
            <w:rFonts w:ascii="Arial" w:hAnsi="Arial" w:cs="Arial"/>
            <w:sz w:val="22"/>
            <w:szCs w:val="22"/>
          </w:rPr>
          <w:t xml:space="preserve"> in a </w:t>
        </w:r>
        <w:r>
          <w:rPr>
            <w:rFonts w:ascii="Arial" w:hAnsi="Arial" w:cs="Arial"/>
            <w:b/>
            <w:bCs/>
            <w:sz w:val="22"/>
            <w:szCs w:val="22"/>
          </w:rPr>
          <w:t>PCF Determination Notice</w:t>
        </w:r>
      </w:ins>
      <w:ins w:id="567" w:author="Chris Warburton (NESO)" w:date="2025-05-15T12:48:00Z" w16du:dateUtc="2025-05-15T11:48:00Z">
        <w:r w:rsidR="001049FA">
          <w:rPr>
            <w:rFonts w:ascii="Arial" w:hAnsi="Arial" w:cs="Arial"/>
            <w:sz w:val="22"/>
            <w:szCs w:val="22"/>
          </w:rPr>
          <w:t>.</w:t>
        </w:r>
      </w:ins>
    </w:p>
    <w:p w14:paraId="71F9719C" w14:textId="77777777" w:rsidR="00C4009F" w:rsidRDefault="00C4009F" w:rsidP="000D15CC">
      <w:pPr>
        <w:tabs>
          <w:tab w:val="left" w:pos="720"/>
        </w:tabs>
        <w:spacing w:line="360" w:lineRule="auto"/>
        <w:ind w:left="720" w:hanging="720"/>
        <w:jc w:val="both"/>
        <w:rPr>
          <w:ins w:id="568" w:author="Chris Warburton (NESO)" w:date="2025-05-15T12:41:00Z" w16du:dateUtc="2025-05-15T11:41:00Z"/>
          <w:rFonts w:ascii="Arial" w:hAnsi="Arial" w:cs="Arial"/>
          <w:sz w:val="22"/>
          <w:szCs w:val="22"/>
        </w:rPr>
      </w:pPr>
    </w:p>
    <w:p w14:paraId="07230665" w14:textId="5E366414" w:rsidR="000D15CC" w:rsidRDefault="008355EB" w:rsidP="000D15CC">
      <w:pPr>
        <w:tabs>
          <w:tab w:val="left" w:pos="720"/>
        </w:tabs>
        <w:spacing w:line="360" w:lineRule="auto"/>
        <w:ind w:left="720" w:hanging="720"/>
        <w:jc w:val="both"/>
        <w:rPr>
          <w:ins w:id="569" w:author="Chris Warburton (NESO)" w:date="2025-05-08T08:43:00Z" w16du:dateUtc="2025-05-08T07:43:00Z"/>
          <w:rFonts w:ascii="Arial" w:hAnsi="Arial" w:cs="Arial"/>
          <w:sz w:val="22"/>
          <w:szCs w:val="22"/>
        </w:rPr>
      </w:pPr>
      <w:ins w:id="570" w:author="Chris Warburton (NESO)" w:date="2025-05-15T12:49:00Z" w16du:dateUtc="2025-05-15T11:49:00Z">
        <w:r>
          <w:rPr>
            <w:rFonts w:ascii="Arial" w:hAnsi="Arial" w:cs="Arial"/>
            <w:sz w:val="22"/>
            <w:szCs w:val="22"/>
          </w:rPr>
          <w:t>2.</w:t>
        </w:r>
      </w:ins>
      <w:ins w:id="571" w:author="Chris Warburton (NESO)" w:date="2025-05-16T12:27:00Z" w16du:dateUtc="2025-05-16T11:27:00Z">
        <w:r w:rsidR="00BA5BAC">
          <w:rPr>
            <w:rFonts w:ascii="Arial" w:hAnsi="Arial" w:cs="Arial"/>
            <w:sz w:val="22"/>
            <w:szCs w:val="22"/>
          </w:rPr>
          <w:t>3</w:t>
        </w:r>
      </w:ins>
      <w:ins w:id="572" w:author="Chris Warburton (NESO)" w:date="2025-05-15T12:49:00Z" w16du:dateUtc="2025-05-15T11:49:00Z">
        <w:r>
          <w:rPr>
            <w:rFonts w:ascii="Arial" w:hAnsi="Arial" w:cs="Arial"/>
            <w:sz w:val="22"/>
            <w:szCs w:val="22"/>
          </w:rPr>
          <w:tab/>
        </w:r>
      </w:ins>
      <w:ins w:id="573" w:author="Chris Warburton (NESO)" w:date="2025-05-08T08:43:00Z" w16du:dateUtc="2025-05-08T07:43:00Z">
        <w:r w:rsidR="000D15CC">
          <w:rPr>
            <w:rFonts w:ascii="Arial" w:hAnsi="Arial" w:cs="Arial"/>
            <w:sz w:val="22"/>
            <w:szCs w:val="22"/>
          </w:rPr>
          <w:t xml:space="preserve">Where the </w:t>
        </w:r>
        <w:r w:rsidR="000D15CC">
          <w:rPr>
            <w:rFonts w:ascii="Arial" w:hAnsi="Arial" w:cs="Arial"/>
            <w:b/>
            <w:bCs/>
            <w:sz w:val="22"/>
            <w:szCs w:val="22"/>
          </w:rPr>
          <w:t xml:space="preserve">PCF </w:t>
        </w:r>
      </w:ins>
      <w:ins w:id="574" w:author="Chris Warburton (NESO)" w:date="2025-05-08T14:22:00Z" w16du:dateUtc="2025-05-08T13:22:00Z">
        <w:r w:rsidR="00ED344E">
          <w:rPr>
            <w:rFonts w:ascii="Arial" w:hAnsi="Arial" w:cs="Arial"/>
            <w:b/>
            <w:bCs/>
            <w:sz w:val="22"/>
            <w:szCs w:val="22"/>
          </w:rPr>
          <w:t xml:space="preserve">Activation </w:t>
        </w:r>
      </w:ins>
      <w:ins w:id="575" w:author="Chris Warburton (NESO)" w:date="2025-05-08T08:43:00Z" w16du:dateUtc="2025-05-08T07:43:00Z">
        <w:r w:rsidR="000D15CC">
          <w:rPr>
            <w:rFonts w:ascii="Arial" w:hAnsi="Arial" w:cs="Arial"/>
            <w:b/>
            <w:bCs/>
            <w:sz w:val="22"/>
            <w:szCs w:val="22"/>
          </w:rPr>
          <w:t>Metric</w:t>
        </w:r>
        <w:r w:rsidR="000D15CC">
          <w:rPr>
            <w:rFonts w:ascii="Arial" w:hAnsi="Arial" w:cs="Arial"/>
            <w:sz w:val="22"/>
            <w:szCs w:val="22"/>
          </w:rPr>
          <w:t xml:space="preserve"> calculated and published in accordance with Paragraph 2.1 exceeds the </w:t>
        </w:r>
        <w:r w:rsidR="000D15CC">
          <w:rPr>
            <w:rFonts w:ascii="Arial" w:hAnsi="Arial" w:cs="Arial"/>
            <w:b/>
            <w:bCs/>
            <w:sz w:val="22"/>
            <w:szCs w:val="22"/>
          </w:rPr>
          <w:t xml:space="preserve">PCF </w:t>
        </w:r>
      </w:ins>
      <w:ins w:id="576" w:author="Chris Warburton (NESO)" w:date="2025-05-08T14:22:00Z" w16du:dateUtc="2025-05-08T13:22:00Z">
        <w:r w:rsidR="00ED344E">
          <w:rPr>
            <w:rFonts w:ascii="Arial" w:hAnsi="Arial" w:cs="Arial"/>
            <w:b/>
            <w:bCs/>
            <w:sz w:val="22"/>
            <w:szCs w:val="22"/>
          </w:rPr>
          <w:t xml:space="preserve">Activation </w:t>
        </w:r>
      </w:ins>
      <w:ins w:id="577" w:author="Chris Warburton (NESO)" w:date="2025-05-08T08:43:00Z" w16du:dateUtc="2025-05-08T07:43:00Z">
        <w:r w:rsidR="000D15CC">
          <w:rPr>
            <w:rFonts w:ascii="Arial" w:hAnsi="Arial" w:cs="Arial"/>
            <w:b/>
            <w:bCs/>
            <w:sz w:val="22"/>
            <w:szCs w:val="22"/>
          </w:rPr>
          <w:t>Threshold</w:t>
        </w:r>
        <w:r w:rsidR="000D15CC">
          <w:rPr>
            <w:rFonts w:ascii="Arial" w:hAnsi="Arial" w:cs="Arial"/>
            <w:sz w:val="22"/>
            <w:szCs w:val="22"/>
          </w:rPr>
          <w:t xml:space="preserve">, </w:t>
        </w:r>
        <w:r w:rsidR="000D15CC">
          <w:rPr>
            <w:rFonts w:ascii="Arial" w:hAnsi="Arial" w:cs="Arial"/>
            <w:b/>
            <w:bCs/>
            <w:sz w:val="22"/>
            <w:szCs w:val="22"/>
          </w:rPr>
          <w:t>The Company</w:t>
        </w:r>
        <w:r w:rsidR="000D15CC">
          <w:rPr>
            <w:rFonts w:ascii="Arial" w:hAnsi="Arial" w:cs="Arial"/>
            <w:sz w:val="22"/>
            <w:szCs w:val="22"/>
          </w:rPr>
          <w:t xml:space="preserve"> must within one month of </w:t>
        </w:r>
      </w:ins>
      <w:ins w:id="578" w:author="Chris Warburton (NESO)" w:date="2025-05-15T12:49:00Z" w16du:dateUtc="2025-05-15T11:49:00Z">
        <w:r w:rsidR="00836017">
          <w:rPr>
            <w:rFonts w:ascii="Arial" w:hAnsi="Arial" w:cs="Arial"/>
            <w:sz w:val="22"/>
            <w:szCs w:val="22"/>
          </w:rPr>
          <w:t xml:space="preserve">that </w:t>
        </w:r>
      </w:ins>
      <w:ins w:id="579" w:author="Chris Warburton (NESO)" w:date="2025-05-08T08:43:00Z" w16du:dateUtc="2025-05-08T07:43:00Z">
        <w:r w:rsidR="000D15CC">
          <w:rPr>
            <w:rFonts w:ascii="Arial" w:hAnsi="Arial" w:cs="Arial"/>
            <w:sz w:val="22"/>
            <w:szCs w:val="22"/>
          </w:rPr>
          <w:t xml:space="preserve">publication determine whether or not, in its view, the </w:t>
        </w:r>
        <w:r w:rsidR="000D15CC">
          <w:rPr>
            <w:rFonts w:ascii="Arial" w:hAnsi="Arial" w:cs="Arial"/>
            <w:b/>
            <w:bCs/>
            <w:sz w:val="22"/>
            <w:szCs w:val="22"/>
          </w:rPr>
          <w:t xml:space="preserve">Progression Commitment Fee </w:t>
        </w:r>
        <w:r w:rsidR="000D15CC">
          <w:rPr>
            <w:rFonts w:ascii="Arial" w:hAnsi="Arial" w:cs="Arial"/>
            <w:sz w:val="22"/>
            <w:szCs w:val="22"/>
          </w:rPr>
          <w:t xml:space="preserve">should </w:t>
        </w:r>
      </w:ins>
      <w:ins w:id="580" w:author="Chris Warburton (NESO)" w:date="2025-05-22T09:06:00Z" w16du:dateUtc="2025-05-22T08:06:00Z">
        <w:r w:rsidR="001C2C77" w:rsidRPr="005A3947">
          <w:rPr>
            <w:rFonts w:ascii="Arial" w:hAnsi="Arial" w:cs="Arial"/>
            <w:sz w:val="22"/>
            <w:szCs w:val="22"/>
            <w:highlight w:val="yellow"/>
            <w:rPrChange w:id="581" w:author="Chris Warburton (NESO)" w:date="2025-05-23T06:14:00Z" w16du:dateUtc="2025-05-23T05:14:00Z">
              <w:rPr>
                <w:rFonts w:ascii="Arial" w:hAnsi="Arial" w:cs="Arial"/>
                <w:sz w:val="22"/>
                <w:szCs w:val="22"/>
              </w:rPr>
            </w:rPrChange>
          </w:rPr>
          <w:t>become payable</w:t>
        </w:r>
      </w:ins>
      <w:ins w:id="582" w:author="Chris Warburton (NESO)" w:date="2025-05-23T05:15:00Z" w16du:dateUtc="2025-05-23T04:15:00Z">
        <w:r w:rsidR="005B0A2D" w:rsidRPr="005A3947">
          <w:rPr>
            <w:rFonts w:ascii="Arial" w:hAnsi="Arial" w:cs="Arial"/>
            <w:sz w:val="22"/>
            <w:szCs w:val="22"/>
            <w:highlight w:val="yellow"/>
            <w:rPrChange w:id="583" w:author="Chris Warburton (NESO)" w:date="2025-05-23T06:14:00Z" w16du:dateUtc="2025-05-23T05:14:00Z">
              <w:rPr>
                <w:rFonts w:ascii="Arial" w:hAnsi="Arial" w:cs="Arial"/>
                <w:sz w:val="22"/>
                <w:szCs w:val="22"/>
              </w:rPr>
            </w:rPrChange>
          </w:rPr>
          <w:t xml:space="preserve"> </w:t>
        </w:r>
      </w:ins>
      <w:ins w:id="584" w:author="Chris Warburton (NESO)" w:date="2025-05-23T05:18:00Z" w16du:dateUtc="2025-05-23T04:18:00Z">
        <w:r w:rsidR="0050757D" w:rsidRPr="005A3947">
          <w:rPr>
            <w:rFonts w:ascii="Arial" w:hAnsi="Arial" w:cs="Arial"/>
            <w:sz w:val="22"/>
            <w:szCs w:val="22"/>
            <w:highlight w:val="yellow"/>
            <w:rPrChange w:id="585" w:author="Chris Warburton (NESO)" w:date="2025-05-23T06:14:00Z" w16du:dateUtc="2025-05-23T05:14:00Z">
              <w:rPr>
                <w:rFonts w:ascii="Arial" w:hAnsi="Arial" w:cs="Arial"/>
                <w:sz w:val="22"/>
                <w:szCs w:val="22"/>
              </w:rPr>
            </w:rPrChange>
          </w:rPr>
          <w:t>(</w:t>
        </w:r>
      </w:ins>
      <w:ins w:id="586" w:author="Chris Warburton (NESO)" w:date="2025-05-23T05:15:00Z" w16du:dateUtc="2025-05-23T04:15:00Z">
        <w:r w:rsidR="005B0A2D" w:rsidRPr="005A3947">
          <w:rPr>
            <w:rFonts w:ascii="Arial" w:hAnsi="Arial" w:cs="Arial"/>
            <w:sz w:val="22"/>
            <w:szCs w:val="22"/>
            <w:highlight w:val="yellow"/>
            <w:rPrChange w:id="587" w:author="Chris Warburton (NESO)" w:date="2025-05-23T06:14:00Z" w16du:dateUtc="2025-05-23T05:14:00Z">
              <w:rPr>
                <w:rFonts w:ascii="Arial" w:hAnsi="Arial" w:cs="Arial"/>
                <w:sz w:val="22"/>
                <w:szCs w:val="22"/>
              </w:rPr>
            </w:rPrChange>
          </w:rPr>
          <w:t>in accordance with this Section 15</w:t>
        </w:r>
      </w:ins>
      <w:ins w:id="588" w:author="Chris Warburton (NESO)" w:date="2025-05-23T05:19:00Z" w16du:dateUtc="2025-05-23T04:19:00Z">
        <w:r w:rsidR="0050757D" w:rsidRPr="005A3947">
          <w:rPr>
            <w:rFonts w:ascii="Arial" w:hAnsi="Arial" w:cs="Arial"/>
            <w:sz w:val="22"/>
            <w:szCs w:val="22"/>
            <w:highlight w:val="yellow"/>
            <w:rPrChange w:id="589" w:author="Chris Warburton (NESO)" w:date="2025-05-23T06:14:00Z" w16du:dateUtc="2025-05-23T05:14:00Z">
              <w:rPr>
                <w:rFonts w:ascii="Arial" w:hAnsi="Arial" w:cs="Arial"/>
                <w:sz w:val="22"/>
                <w:szCs w:val="22"/>
              </w:rPr>
            </w:rPrChange>
          </w:rPr>
          <w:t>)</w:t>
        </w:r>
      </w:ins>
      <w:ins w:id="590" w:author="Chris Warburton (NESO)" w:date="2025-05-08T14:27:00Z" w16du:dateUtc="2025-05-08T13:27:00Z">
        <w:r w:rsidR="000E3ACF">
          <w:rPr>
            <w:rFonts w:ascii="Arial" w:hAnsi="Arial" w:cs="Arial"/>
            <w:sz w:val="22"/>
            <w:szCs w:val="22"/>
          </w:rPr>
          <w:t>,</w:t>
        </w:r>
      </w:ins>
      <w:ins w:id="591" w:author="Chris Warburton (NESO)" w:date="2025-05-08T08:43:00Z" w16du:dateUtc="2025-05-08T07:43:00Z">
        <w:r w:rsidR="000D15CC">
          <w:rPr>
            <w:rFonts w:ascii="Arial" w:hAnsi="Arial" w:cs="Arial"/>
            <w:sz w:val="22"/>
            <w:szCs w:val="22"/>
          </w:rPr>
          <w:t xml:space="preserve"> notify the </w:t>
        </w:r>
        <w:r w:rsidR="000D15CC">
          <w:rPr>
            <w:rFonts w:ascii="Arial" w:hAnsi="Arial" w:cs="Arial"/>
            <w:b/>
            <w:bCs/>
            <w:sz w:val="22"/>
            <w:szCs w:val="22"/>
          </w:rPr>
          <w:t>Authority</w:t>
        </w:r>
        <w:r w:rsidR="000D15CC">
          <w:rPr>
            <w:rFonts w:ascii="Arial" w:hAnsi="Arial" w:cs="Arial"/>
            <w:sz w:val="22"/>
            <w:szCs w:val="22"/>
          </w:rPr>
          <w:t xml:space="preserve"> of its determination</w:t>
        </w:r>
      </w:ins>
      <w:ins w:id="592" w:author="Chris Warburton (NESO)" w:date="2025-05-08T14:27:00Z" w16du:dateUtc="2025-05-08T13:27:00Z">
        <w:r w:rsidR="000E3ACF">
          <w:rPr>
            <w:rFonts w:ascii="Arial" w:hAnsi="Arial" w:cs="Arial"/>
            <w:sz w:val="22"/>
            <w:szCs w:val="22"/>
          </w:rPr>
          <w:t xml:space="preserve"> and publish this determination on its web-site</w:t>
        </w:r>
      </w:ins>
      <w:ins w:id="593" w:author="Chris Warburton (NESO)" w:date="2025-05-08T08:43:00Z" w16du:dateUtc="2025-05-08T07:43:00Z">
        <w:r w:rsidR="000D15CC">
          <w:rPr>
            <w:rFonts w:ascii="Arial" w:hAnsi="Arial" w:cs="Arial"/>
            <w:sz w:val="22"/>
            <w:szCs w:val="22"/>
          </w:rPr>
          <w:t>.</w:t>
        </w:r>
      </w:ins>
    </w:p>
    <w:p w14:paraId="65B8F4F4" w14:textId="77777777" w:rsidR="000D15CC" w:rsidRDefault="000D15CC" w:rsidP="000D15CC">
      <w:pPr>
        <w:tabs>
          <w:tab w:val="left" w:pos="720"/>
        </w:tabs>
        <w:spacing w:line="360" w:lineRule="auto"/>
        <w:ind w:left="720" w:hanging="720"/>
        <w:jc w:val="both"/>
        <w:rPr>
          <w:ins w:id="594" w:author="Chris Warburton (NESO)" w:date="2025-05-08T08:43:00Z" w16du:dateUtc="2025-05-08T07:43:00Z"/>
          <w:rFonts w:ascii="Arial" w:hAnsi="Arial" w:cs="Arial"/>
          <w:sz w:val="22"/>
          <w:szCs w:val="22"/>
        </w:rPr>
      </w:pPr>
    </w:p>
    <w:p w14:paraId="039A318D" w14:textId="0A4149A8" w:rsidR="000D15CC" w:rsidRDefault="000D15CC">
      <w:pPr>
        <w:tabs>
          <w:tab w:val="left" w:pos="720"/>
        </w:tabs>
        <w:spacing w:line="360" w:lineRule="auto"/>
        <w:ind w:left="709" w:hanging="709"/>
        <w:jc w:val="both"/>
        <w:rPr>
          <w:ins w:id="595" w:author="Chris Warburton (NESO)" w:date="2025-05-08T08:43:00Z" w16du:dateUtc="2025-05-08T07:43:00Z"/>
          <w:rFonts w:ascii="Arial" w:hAnsi="Arial" w:cs="Arial"/>
          <w:sz w:val="22"/>
          <w:szCs w:val="22"/>
        </w:rPr>
        <w:pPrChange w:id="596" w:author="Chris Warburton (NESO)" w:date="2025-05-07T08:53:00Z" w16du:dateUtc="2025-05-07T07:53:00Z">
          <w:pPr>
            <w:tabs>
              <w:tab w:val="left" w:pos="720"/>
            </w:tabs>
            <w:spacing w:line="360" w:lineRule="auto"/>
            <w:ind w:left="720" w:hanging="720"/>
            <w:jc w:val="both"/>
          </w:pPr>
        </w:pPrChange>
      </w:pPr>
      <w:ins w:id="597" w:author="Chris Warburton (NESO)" w:date="2025-05-08T08:43:00Z" w16du:dateUtc="2025-05-08T07:43:00Z">
        <w:r>
          <w:rPr>
            <w:rFonts w:ascii="Arial" w:hAnsi="Arial" w:cs="Arial"/>
            <w:sz w:val="22"/>
            <w:szCs w:val="22"/>
          </w:rPr>
          <w:lastRenderedPageBreak/>
          <w:t>2.</w:t>
        </w:r>
      </w:ins>
      <w:ins w:id="598" w:author="Chris Warburton (NESO)" w:date="2025-05-16T12:28:00Z" w16du:dateUtc="2025-05-16T11:28:00Z">
        <w:r w:rsidR="00BA5BAC">
          <w:rPr>
            <w:rFonts w:ascii="Arial" w:hAnsi="Arial" w:cs="Arial"/>
            <w:sz w:val="22"/>
            <w:szCs w:val="22"/>
          </w:rPr>
          <w:t>4</w:t>
        </w:r>
      </w:ins>
      <w:ins w:id="599" w:author="Chris Warburton (NESO)" w:date="2025-05-08T08:43:00Z" w16du:dateUtc="2025-05-08T07:43:00Z">
        <w:r>
          <w:tab/>
        </w:r>
        <w:r>
          <w:rPr>
            <w:rFonts w:ascii="Arial" w:hAnsi="Arial" w:cs="Arial"/>
            <w:sz w:val="22"/>
            <w:szCs w:val="22"/>
          </w:rPr>
          <w:t xml:space="preserve">Within two months of a notification by </w:t>
        </w:r>
      </w:ins>
      <w:ins w:id="600" w:author="Chris Warburton (NESO)" w:date="2025-05-13T12:09:00Z" w16du:dateUtc="2025-05-13T11:09:00Z">
        <w:r w:rsidR="00876D79">
          <w:rPr>
            <w:rFonts w:ascii="Arial" w:hAnsi="Arial" w:cs="Arial"/>
            <w:b/>
            <w:sz w:val="22"/>
            <w:szCs w:val="22"/>
          </w:rPr>
          <w:t>T</w:t>
        </w:r>
      </w:ins>
      <w:ins w:id="601" w:author="Chris Warburton (NESO)" w:date="2025-05-08T08:43:00Z" w16du:dateUtc="2025-05-08T07:43:00Z">
        <w:r w:rsidRPr="55111F98">
          <w:rPr>
            <w:rFonts w:ascii="Arial" w:hAnsi="Arial" w:cs="Arial"/>
            <w:b/>
            <w:sz w:val="22"/>
            <w:szCs w:val="22"/>
            <w:rPrChange w:id="602" w:author="Angela Quinn (NESO)" w:date="2025-05-13T11:58:00Z" w16du:dateUtc="2025-05-13T10:58:00Z">
              <w:rPr>
                <w:rFonts w:ascii="Arial" w:hAnsi="Arial" w:cs="Arial"/>
                <w:sz w:val="22"/>
                <w:szCs w:val="22"/>
              </w:rPr>
            </w:rPrChange>
          </w:rPr>
          <w:t>he</w:t>
        </w:r>
        <w:r>
          <w:rPr>
            <w:rFonts w:ascii="Arial" w:hAnsi="Arial" w:cs="Arial"/>
            <w:sz w:val="22"/>
            <w:szCs w:val="22"/>
          </w:rPr>
          <w:t xml:space="preserve"> </w:t>
        </w:r>
        <w:r w:rsidRPr="00024DA1">
          <w:rPr>
            <w:rFonts w:ascii="Arial" w:hAnsi="Arial" w:cs="Arial"/>
            <w:b/>
            <w:bCs/>
            <w:sz w:val="22"/>
            <w:szCs w:val="22"/>
            <w:rPrChange w:id="603" w:author="Chris Warburton (NESO)" w:date="2025-05-07T08:51:00Z" w16du:dateUtc="2025-05-07T07:51:00Z">
              <w:rPr>
                <w:rFonts w:ascii="Arial" w:hAnsi="Arial" w:cs="Arial"/>
                <w:sz w:val="22"/>
                <w:szCs w:val="22"/>
              </w:rPr>
            </w:rPrChange>
          </w:rPr>
          <w:t>Company</w:t>
        </w:r>
        <w:r>
          <w:rPr>
            <w:rFonts w:ascii="Arial" w:hAnsi="Arial" w:cs="Arial"/>
            <w:sz w:val="22"/>
            <w:szCs w:val="22"/>
          </w:rPr>
          <w:t xml:space="preserve">, having regard to </w:t>
        </w:r>
        <w:r>
          <w:rPr>
            <w:rFonts w:ascii="Arial" w:hAnsi="Arial" w:cs="Arial"/>
            <w:b/>
            <w:bCs/>
            <w:sz w:val="22"/>
            <w:szCs w:val="22"/>
          </w:rPr>
          <w:t xml:space="preserve">The Company’s </w:t>
        </w:r>
        <w:r>
          <w:rPr>
            <w:rFonts w:ascii="Arial" w:hAnsi="Arial" w:cs="Arial"/>
            <w:sz w:val="22"/>
            <w:szCs w:val="22"/>
          </w:rPr>
          <w:t>determination under Paragraph 2.</w:t>
        </w:r>
      </w:ins>
      <w:ins w:id="604" w:author="Chris Warburton (NESO)" w:date="2025-05-16T12:28:00Z" w16du:dateUtc="2025-05-16T11:28:00Z">
        <w:r w:rsidR="008A298E">
          <w:rPr>
            <w:rFonts w:ascii="Arial" w:hAnsi="Arial" w:cs="Arial"/>
            <w:sz w:val="22"/>
            <w:szCs w:val="22"/>
          </w:rPr>
          <w:t>3</w:t>
        </w:r>
      </w:ins>
      <w:ins w:id="605" w:author="Chris Warburton (NESO)" w:date="2025-05-08T08:43:00Z" w16du:dateUtc="2025-05-08T07:43:00Z">
        <w:r>
          <w:rPr>
            <w:rFonts w:ascii="Arial" w:hAnsi="Arial" w:cs="Arial"/>
            <w:sz w:val="22"/>
            <w:szCs w:val="22"/>
          </w:rPr>
          <w:t xml:space="preserve">, the </w:t>
        </w:r>
        <w:r w:rsidRPr="46515F13">
          <w:rPr>
            <w:rFonts w:ascii="Arial" w:hAnsi="Arial" w:cs="Arial"/>
            <w:b/>
            <w:sz w:val="22"/>
            <w:szCs w:val="22"/>
            <w:rPrChange w:id="606" w:author="Angela Quinn (NESO)" w:date="2025-05-13T11:58:00Z" w16du:dateUtc="2025-05-13T10:58:00Z">
              <w:rPr>
                <w:rFonts w:ascii="Arial" w:hAnsi="Arial" w:cs="Arial"/>
                <w:sz w:val="22"/>
                <w:szCs w:val="22"/>
              </w:rPr>
            </w:rPrChange>
          </w:rPr>
          <w:t>Authority</w:t>
        </w:r>
        <w:r>
          <w:rPr>
            <w:rFonts w:ascii="Arial" w:hAnsi="Arial" w:cs="Arial"/>
            <w:sz w:val="22"/>
            <w:szCs w:val="22"/>
          </w:rPr>
          <w:t xml:space="preserve"> may determine whether or not, in its view, the </w:t>
        </w:r>
        <w:r>
          <w:rPr>
            <w:rFonts w:ascii="Arial" w:hAnsi="Arial" w:cs="Arial"/>
            <w:b/>
            <w:bCs/>
            <w:sz w:val="22"/>
            <w:szCs w:val="22"/>
          </w:rPr>
          <w:t xml:space="preserve">Progression Commitment Fee </w:t>
        </w:r>
        <w:r w:rsidRPr="001D7C1B">
          <w:rPr>
            <w:rFonts w:ascii="Arial" w:hAnsi="Arial" w:cs="Arial"/>
            <w:sz w:val="22"/>
            <w:szCs w:val="22"/>
            <w:rPrChange w:id="607" w:author="Chris Warburton (NESO)" w:date="2025-05-07T08:55:00Z" w16du:dateUtc="2025-05-07T07:55:00Z">
              <w:rPr>
                <w:rFonts w:ascii="Arial" w:hAnsi="Arial" w:cs="Arial"/>
                <w:b/>
                <w:bCs/>
                <w:sz w:val="22"/>
                <w:szCs w:val="22"/>
              </w:rPr>
            </w:rPrChange>
          </w:rPr>
          <w:t xml:space="preserve">should </w:t>
        </w:r>
      </w:ins>
      <w:ins w:id="608" w:author="Chris Warburton (NESO)" w:date="2025-05-22T09:06:00Z" w16du:dateUtc="2025-05-22T08:06:00Z">
        <w:r w:rsidR="001C2C77" w:rsidRPr="005A3947">
          <w:rPr>
            <w:rFonts w:ascii="Arial" w:hAnsi="Arial" w:cs="Arial"/>
            <w:sz w:val="22"/>
            <w:szCs w:val="22"/>
            <w:highlight w:val="yellow"/>
            <w:rPrChange w:id="609" w:author="Chris Warburton (NESO)" w:date="2025-05-23T06:14:00Z" w16du:dateUtc="2025-05-23T05:14:00Z">
              <w:rPr>
                <w:rFonts w:ascii="Arial" w:hAnsi="Arial" w:cs="Arial"/>
                <w:sz w:val="22"/>
                <w:szCs w:val="22"/>
              </w:rPr>
            </w:rPrChange>
          </w:rPr>
          <w:t>become payable</w:t>
        </w:r>
      </w:ins>
      <w:ins w:id="610" w:author="Chris Warburton (NESO)" w:date="2025-05-23T05:18:00Z" w16du:dateUtc="2025-05-23T04:18:00Z">
        <w:r w:rsidR="0050757D" w:rsidRPr="005A3947">
          <w:rPr>
            <w:rFonts w:ascii="Arial" w:hAnsi="Arial" w:cs="Arial"/>
            <w:sz w:val="22"/>
            <w:szCs w:val="22"/>
            <w:highlight w:val="yellow"/>
            <w:rPrChange w:id="611" w:author="Chris Warburton (NESO)" w:date="2025-05-23T06:14:00Z" w16du:dateUtc="2025-05-23T05:14:00Z">
              <w:rPr>
                <w:rFonts w:ascii="Arial" w:hAnsi="Arial" w:cs="Arial"/>
                <w:sz w:val="22"/>
                <w:szCs w:val="22"/>
              </w:rPr>
            </w:rPrChange>
          </w:rPr>
          <w:t xml:space="preserve"> (in accordance with this Section 15)</w:t>
        </w:r>
      </w:ins>
      <w:ins w:id="612" w:author="Chris Warburton (NESO)" w:date="2025-05-08T08:43:00Z" w16du:dateUtc="2025-05-08T07:43:00Z">
        <w:r>
          <w:rPr>
            <w:rFonts w:ascii="Arial" w:hAnsi="Arial" w:cs="Arial"/>
            <w:sz w:val="22"/>
            <w:szCs w:val="22"/>
          </w:rPr>
          <w:t>.</w:t>
        </w:r>
      </w:ins>
    </w:p>
    <w:p w14:paraId="4D6B99D5" w14:textId="77777777" w:rsidR="000D15CC" w:rsidRDefault="000D15CC" w:rsidP="000D15CC">
      <w:pPr>
        <w:tabs>
          <w:tab w:val="left" w:pos="720"/>
        </w:tabs>
        <w:spacing w:line="360" w:lineRule="auto"/>
        <w:ind w:left="720" w:hanging="720"/>
        <w:jc w:val="both"/>
        <w:rPr>
          <w:ins w:id="613" w:author="Chris Warburton (NESO)" w:date="2025-05-08T08:43:00Z" w16du:dateUtc="2025-05-08T07:43:00Z"/>
          <w:rFonts w:ascii="Arial" w:hAnsi="Arial" w:cs="Arial"/>
          <w:sz w:val="22"/>
          <w:szCs w:val="22"/>
        </w:rPr>
      </w:pPr>
    </w:p>
    <w:p w14:paraId="33F94F48" w14:textId="3813A225" w:rsidR="000D15CC" w:rsidRDefault="000D15CC" w:rsidP="000D15CC">
      <w:pPr>
        <w:tabs>
          <w:tab w:val="left" w:pos="720"/>
        </w:tabs>
        <w:spacing w:line="360" w:lineRule="auto"/>
        <w:ind w:left="720" w:hanging="720"/>
        <w:jc w:val="both"/>
        <w:rPr>
          <w:ins w:id="614" w:author="Chris Warburton (NESO)" w:date="2025-05-08T08:43:00Z" w16du:dateUtc="2025-05-08T07:43:00Z"/>
          <w:rFonts w:ascii="Arial" w:hAnsi="Arial" w:cs="Arial"/>
          <w:sz w:val="22"/>
          <w:szCs w:val="22"/>
        </w:rPr>
      </w:pPr>
      <w:ins w:id="615" w:author="Chris Warburton (NESO)" w:date="2025-05-08T08:43:00Z" w16du:dateUtc="2025-05-08T07:43:00Z">
        <w:r>
          <w:rPr>
            <w:rFonts w:ascii="Arial" w:hAnsi="Arial" w:cs="Arial"/>
            <w:sz w:val="22"/>
            <w:szCs w:val="22"/>
          </w:rPr>
          <w:t>2.</w:t>
        </w:r>
      </w:ins>
      <w:ins w:id="616" w:author="Chris Warburton (NESO)" w:date="2025-05-16T12:28:00Z" w16du:dateUtc="2025-05-16T11:28:00Z">
        <w:r w:rsidR="008A298E">
          <w:rPr>
            <w:rFonts w:ascii="Arial" w:hAnsi="Arial" w:cs="Arial"/>
            <w:sz w:val="22"/>
            <w:szCs w:val="22"/>
          </w:rPr>
          <w:t>5</w:t>
        </w:r>
      </w:ins>
      <w:ins w:id="617" w:author="Chris Warburton (NESO)" w:date="2025-05-08T08:43:00Z" w16du:dateUtc="2025-05-08T07:43:00Z">
        <w:r>
          <w:tab/>
        </w:r>
        <w:r>
          <w:rPr>
            <w:rFonts w:ascii="Arial" w:hAnsi="Arial" w:cs="Arial"/>
            <w:sz w:val="22"/>
            <w:szCs w:val="22"/>
          </w:rPr>
          <w:t xml:space="preserve">Within </w:t>
        </w:r>
      </w:ins>
      <w:ins w:id="618" w:author="Chris Warburton (NESO)" w:date="2025-05-13T10:08:00Z" w16du:dateUtc="2025-05-13T09:08:00Z">
        <w:r w:rsidR="001C6E75">
          <w:rPr>
            <w:rFonts w:ascii="Arial" w:hAnsi="Arial" w:cs="Arial"/>
            <w:sz w:val="22"/>
            <w:szCs w:val="22"/>
          </w:rPr>
          <w:t xml:space="preserve">five </w:t>
        </w:r>
        <w:r w:rsidR="001C6E75">
          <w:rPr>
            <w:rFonts w:ascii="Arial" w:hAnsi="Arial" w:cs="Arial"/>
            <w:b/>
            <w:bCs/>
            <w:sz w:val="22"/>
            <w:szCs w:val="22"/>
          </w:rPr>
          <w:t>Business Days</w:t>
        </w:r>
      </w:ins>
      <w:ins w:id="619" w:author="Chris Warburton (NESO)" w:date="2025-05-08T08:43:00Z" w16du:dateUtc="2025-05-08T07:43:00Z">
        <w:r>
          <w:rPr>
            <w:rFonts w:ascii="Arial" w:hAnsi="Arial" w:cs="Arial"/>
            <w:sz w:val="22"/>
            <w:szCs w:val="22"/>
          </w:rPr>
          <w:t xml:space="preserve"> of a determination by the </w:t>
        </w:r>
        <w:r w:rsidRPr="40361E67">
          <w:rPr>
            <w:rFonts w:ascii="Arial" w:hAnsi="Arial" w:cs="Arial"/>
            <w:b/>
            <w:sz w:val="22"/>
            <w:szCs w:val="22"/>
            <w:rPrChange w:id="620" w:author="Angela Quinn (NESO)" w:date="2025-05-13T11:58:00Z" w16du:dateUtc="2025-05-13T10:58:00Z">
              <w:rPr>
                <w:rFonts w:ascii="Arial" w:hAnsi="Arial" w:cs="Arial"/>
                <w:sz w:val="22"/>
                <w:szCs w:val="22"/>
              </w:rPr>
            </w:rPrChange>
          </w:rPr>
          <w:t>Authority</w:t>
        </w:r>
        <w:r>
          <w:rPr>
            <w:rFonts w:ascii="Arial" w:hAnsi="Arial" w:cs="Arial"/>
            <w:sz w:val="22"/>
            <w:szCs w:val="22"/>
          </w:rPr>
          <w:t xml:space="preserve"> under Paragraph 2.</w:t>
        </w:r>
      </w:ins>
      <w:ins w:id="621" w:author="Chris Warburton (NESO)" w:date="2025-05-16T12:28:00Z" w16du:dateUtc="2025-05-16T11:28:00Z">
        <w:r w:rsidR="008A298E">
          <w:rPr>
            <w:rFonts w:ascii="Arial" w:hAnsi="Arial" w:cs="Arial"/>
            <w:sz w:val="22"/>
            <w:szCs w:val="22"/>
          </w:rPr>
          <w:t>4</w:t>
        </w:r>
      </w:ins>
      <w:ins w:id="622" w:author="Chris Warburton (NESO)" w:date="2025-05-08T08:43:00Z" w16du:dateUtc="2025-05-08T07:43:00Z">
        <w:r>
          <w:rPr>
            <w:rFonts w:ascii="Arial" w:hAnsi="Arial" w:cs="Arial"/>
            <w:sz w:val="22"/>
            <w:szCs w:val="22"/>
          </w:rPr>
          <w:t xml:space="preserve"> or, where there is no such determination, within </w:t>
        </w:r>
      </w:ins>
      <w:ins w:id="623" w:author="Chris Warburton (NESO)" w:date="2025-05-13T10:08:00Z" w16du:dateUtc="2025-05-13T09:08:00Z">
        <w:r w:rsidR="00B66D8B">
          <w:rPr>
            <w:rFonts w:ascii="Arial" w:hAnsi="Arial" w:cs="Arial"/>
            <w:sz w:val="22"/>
            <w:szCs w:val="22"/>
          </w:rPr>
          <w:t xml:space="preserve">five </w:t>
        </w:r>
        <w:r w:rsidR="00B66D8B">
          <w:rPr>
            <w:rFonts w:ascii="Arial" w:hAnsi="Arial" w:cs="Arial"/>
            <w:b/>
            <w:bCs/>
            <w:sz w:val="22"/>
            <w:szCs w:val="22"/>
          </w:rPr>
          <w:t>Business Days</w:t>
        </w:r>
      </w:ins>
      <w:ins w:id="624" w:author="Chris Warburton (NESO)" w:date="2025-05-08T08:43:00Z" w16du:dateUtc="2025-05-08T07:43:00Z">
        <w:r>
          <w:rPr>
            <w:rFonts w:ascii="Arial" w:hAnsi="Arial" w:cs="Arial"/>
            <w:sz w:val="22"/>
            <w:szCs w:val="22"/>
          </w:rPr>
          <w:t xml:space="preserve"> following the end of the period set out in Paragraph 2.</w:t>
        </w:r>
      </w:ins>
      <w:ins w:id="625" w:author="Chris Warburton (NESO)" w:date="2025-05-16T12:28:00Z" w16du:dateUtc="2025-05-16T11:28:00Z">
        <w:r w:rsidR="008A298E">
          <w:rPr>
            <w:rFonts w:ascii="Arial" w:hAnsi="Arial" w:cs="Arial"/>
            <w:sz w:val="22"/>
            <w:szCs w:val="22"/>
          </w:rPr>
          <w:t>4</w:t>
        </w:r>
      </w:ins>
      <w:ins w:id="626" w:author="Chris Warburton (NESO)" w:date="2025-05-08T08:43:00Z" w16du:dateUtc="2025-05-08T07:43:00Z">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publish</w:t>
        </w:r>
        <w:r w:rsidRPr="006811A9">
          <w:rPr>
            <w:rFonts w:ascii="Arial" w:hAnsi="Arial" w:cs="Arial"/>
            <w:sz w:val="22"/>
            <w:szCs w:val="22"/>
          </w:rPr>
          <w:t xml:space="preserve"> </w:t>
        </w:r>
        <w:r>
          <w:rPr>
            <w:rFonts w:ascii="Arial" w:hAnsi="Arial" w:cs="Arial"/>
            <w:sz w:val="22"/>
            <w:szCs w:val="22"/>
          </w:rPr>
          <w:t xml:space="preserve">on its web-site a </w:t>
        </w:r>
        <w:r>
          <w:rPr>
            <w:rFonts w:ascii="Arial" w:hAnsi="Arial" w:cs="Arial"/>
            <w:b/>
            <w:bCs/>
            <w:sz w:val="22"/>
            <w:szCs w:val="22"/>
          </w:rPr>
          <w:t>PCF Determination Notice</w:t>
        </w:r>
      </w:ins>
      <w:ins w:id="627" w:author="Chris Warburton (NESO)" w:date="2025-05-15T21:06:00Z" w16du:dateUtc="2025-05-15T20:06:00Z">
        <w:r w:rsidR="00E95AB5">
          <w:rPr>
            <w:rFonts w:ascii="Arial" w:hAnsi="Arial" w:cs="Arial"/>
            <w:b/>
            <w:bCs/>
            <w:sz w:val="22"/>
            <w:szCs w:val="22"/>
          </w:rPr>
          <w:t xml:space="preserve"> </w:t>
        </w:r>
        <w:r w:rsidR="00E95AB5">
          <w:rPr>
            <w:rFonts w:ascii="Arial" w:hAnsi="Arial" w:cs="Arial"/>
            <w:sz w:val="22"/>
            <w:szCs w:val="22"/>
          </w:rPr>
          <w:t>setting out any determination made</w:t>
        </w:r>
      </w:ins>
      <w:ins w:id="628" w:author="Chris Warburton (NESO)" w:date="2025-05-08T08:43:00Z" w16du:dateUtc="2025-05-08T07:43:00Z">
        <w:r>
          <w:rPr>
            <w:rFonts w:ascii="Arial" w:hAnsi="Arial" w:cs="Arial"/>
            <w:sz w:val="22"/>
            <w:szCs w:val="22"/>
          </w:rPr>
          <w:t>.</w:t>
        </w:r>
      </w:ins>
    </w:p>
    <w:p w14:paraId="7E633AE5" w14:textId="77777777" w:rsidR="000D15CC" w:rsidRDefault="000D15CC" w:rsidP="000D15CC">
      <w:pPr>
        <w:tabs>
          <w:tab w:val="left" w:pos="720"/>
        </w:tabs>
        <w:spacing w:line="360" w:lineRule="auto"/>
        <w:ind w:left="720" w:hanging="720"/>
        <w:jc w:val="both"/>
        <w:rPr>
          <w:ins w:id="629" w:author="Chris Warburton (NESO)" w:date="2025-05-08T08:43:00Z" w16du:dateUtc="2025-05-08T07:43:00Z"/>
          <w:rFonts w:ascii="Arial" w:hAnsi="Arial" w:cs="Arial"/>
          <w:sz w:val="22"/>
          <w:szCs w:val="22"/>
        </w:rPr>
      </w:pPr>
    </w:p>
    <w:p w14:paraId="3FD756CE" w14:textId="15225546" w:rsidR="000D15CC" w:rsidRDefault="000D15CC" w:rsidP="000D15CC">
      <w:pPr>
        <w:tabs>
          <w:tab w:val="left" w:pos="720"/>
        </w:tabs>
        <w:spacing w:line="360" w:lineRule="auto"/>
        <w:ind w:left="720" w:hanging="720"/>
        <w:jc w:val="both"/>
        <w:rPr>
          <w:ins w:id="630" w:author="Chris Warburton (NESO)" w:date="2025-05-08T08:43:00Z" w16du:dateUtc="2025-05-08T07:43:00Z"/>
          <w:rFonts w:ascii="Arial" w:hAnsi="Arial" w:cs="Arial"/>
          <w:sz w:val="22"/>
          <w:szCs w:val="22"/>
        </w:rPr>
      </w:pPr>
      <w:ins w:id="631" w:author="Chris Warburton (NESO)" w:date="2025-05-08T08:43:00Z" w16du:dateUtc="2025-05-08T07:43:00Z">
        <w:r>
          <w:rPr>
            <w:rFonts w:ascii="Arial" w:hAnsi="Arial" w:cs="Arial"/>
            <w:sz w:val="22"/>
            <w:szCs w:val="22"/>
          </w:rPr>
          <w:t>2.</w:t>
        </w:r>
      </w:ins>
      <w:ins w:id="632" w:author="Chris Warburton (NESO)" w:date="2025-05-16T12:28:00Z" w16du:dateUtc="2025-05-16T11:28:00Z">
        <w:r w:rsidR="00C02521">
          <w:rPr>
            <w:rFonts w:ascii="Arial" w:hAnsi="Arial" w:cs="Arial"/>
            <w:sz w:val="22"/>
            <w:szCs w:val="22"/>
          </w:rPr>
          <w:t>6</w:t>
        </w:r>
      </w:ins>
      <w:ins w:id="633" w:author="Chris Warburton (NESO)" w:date="2025-05-08T08:43:00Z" w16du:dateUtc="2025-05-08T07:43:00Z">
        <w:r>
          <w:rPr>
            <w:rFonts w:ascii="Arial" w:hAnsi="Arial" w:cs="Arial"/>
            <w:sz w:val="22"/>
            <w:szCs w:val="22"/>
          </w:rPr>
          <w:tab/>
        </w:r>
        <w:r>
          <w:rPr>
            <w:rFonts w:ascii="Arial" w:hAnsi="Arial" w:cs="Arial"/>
            <w:b/>
            <w:bCs/>
            <w:sz w:val="22"/>
            <w:szCs w:val="22"/>
          </w:rPr>
          <w:t>The Company</w:t>
        </w:r>
        <w:r>
          <w:rPr>
            <w:rFonts w:ascii="Arial" w:hAnsi="Arial" w:cs="Arial"/>
            <w:sz w:val="22"/>
            <w:szCs w:val="22"/>
          </w:rPr>
          <w:t xml:space="preserve"> must include a </w:t>
        </w:r>
        <w:r>
          <w:rPr>
            <w:rFonts w:ascii="Arial" w:hAnsi="Arial" w:cs="Arial"/>
            <w:b/>
            <w:bCs/>
            <w:sz w:val="22"/>
            <w:szCs w:val="22"/>
          </w:rPr>
          <w:t>PCF Activation Date</w:t>
        </w:r>
        <w:r>
          <w:rPr>
            <w:rFonts w:ascii="Arial" w:hAnsi="Arial" w:cs="Arial"/>
            <w:sz w:val="22"/>
            <w:szCs w:val="22"/>
          </w:rPr>
          <w:t xml:space="preserve"> in the </w:t>
        </w:r>
        <w:r>
          <w:rPr>
            <w:rFonts w:ascii="Arial" w:hAnsi="Arial" w:cs="Arial"/>
            <w:b/>
            <w:bCs/>
            <w:sz w:val="22"/>
            <w:szCs w:val="22"/>
          </w:rPr>
          <w:t>PCF Determination Notice</w:t>
        </w:r>
        <w:r>
          <w:rPr>
            <w:rFonts w:ascii="Arial" w:hAnsi="Arial" w:cs="Arial"/>
            <w:sz w:val="22"/>
            <w:szCs w:val="22"/>
          </w:rPr>
          <w:t xml:space="preserve"> where</w:t>
        </w:r>
        <w:r w:rsidRPr="003E7344">
          <w:rPr>
            <w:rFonts w:ascii="Arial" w:hAnsi="Arial" w:cs="Arial"/>
            <w:sz w:val="22"/>
            <w:szCs w:val="22"/>
          </w:rPr>
          <w:t xml:space="preserve"> </w:t>
        </w:r>
        <w:r>
          <w:rPr>
            <w:rFonts w:ascii="Arial" w:hAnsi="Arial" w:cs="Arial"/>
            <w:sz w:val="22"/>
            <w:szCs w:val="22"/>
          </w:rPr>
          <w:t xml:space="preserve">either: </w:t>
        </w:r>
      </w:ins>
    </w:p>
    <w:p w14:paraId="432A012A" w14:textId="29B3A5FE" w:rsidR="000D15CC" w:rsidRDefault="000D15CC">
      <w:pPr>
        <w:tabs>
          <w:tab w:val="left" w:pos="720"/>
        </w:tabs>
        <w:spacing w:line="360" w:lineRule="auto"/>
        <w:ind w:left="1440" w:hanging="1440"/>
        <w:jc w:val="both"/>
        <w:rPr>
          <w:ins w:id="634" w:author="Chris Warburton (NESO)" w:date="2025-05-08T08:43:00Z" w16du:dateUtc="2025-05-08T07:43:00Z"/>
          <w:rFonts w:ascii="Arial" w:hAnsi="Arial" w:cs="Arial"/>
          <w:sz w:val="22"/>
          <w:szCs w:val="22"/>
        </w:rPr>
        <w:pPrChange w:id="635" w:author="Chris Warburton (NESO)" w:date="2025-05-07T14:36:00Z" w16du:dateUtc="2025-05-07T13:36:00Z">
          <w:pPr>
            <w:tabs>
              <w:tab w:val="left" w:pos="720"/>
            </w:tabs>
            <w:spacing w:line="360" w:lineRule="auto"/>
            <w:ind w:left="720" w:hanging="720"/>
            <w:jc w:val="both"/>
          </w:pPr>
        </w:pPrChange>
      </w:pPr>
      <w:ins w:id="636" w:author="Chris Warburton (NESO)" w:date="2025-05-08T08:43:00Z" w16du:dateUtc="2025-05-08T07:43:00Z">
        <w:r>
          <w:rPr>
            <w:rFonts w:ascii="Arial" w:hAnsi="Arial" w:cs="Arial"/>
            <w:sz w:val="22"/>
            <w:szCs w:val="22"/>
          </w:rPr>
          <w:tab/>
          <w:t>2.</w:t>
        </w:r>
      </w:ins>
      <w:ins w:id="637" w:author="Chris Warburton (NESO)" w:date="2025-05-16T12:28:00Z" w16du:dateUtc="2025-05-16T11:28:00Z">
        <w:r w:rsidR="00C02521">
          <w:rPr>
            <w:rFonts w:ascii="Arial" w:hAnsi="Arial" w:cs="Arial"/>
            <w:sz w:val="22"/>
            <w:szCs w:val="22"/>
          </w:rPr>
          <w:t>6</w:t>
        </w:r>
      </w:ins>
      <w:ins w:id="638" w:author="Chris Warburton (NESO)" w:date="2025-05-08T08:43:00Z" w16du:dateUtc="2025-05-08T07:43:00Z">
        <w:r>
          <w:rPr>
            <w:rFonts w:ascii="Arial" w:hAnsi="Arial" w:cs="Arial"/>
            <w:sz w:val="22"/>
            <w:szCs w:val="22"/>
          </w:rPr>
          <w:t>.1</w:t>
        </w:r>
        <w:r>
          <w:rPr>
            <w:rFonts w:ascii="Arial" w:hAnsi="Arial" w:cs="Arial"/>
            <w:sz w:val="22"/>
            <w:szCs w:val="22"/>
          </w:rPr>
          <w:tab/>
          <w:t xml:space="preserve">the </w:t>
        </w:r>
        <w:r w:rsidRPr="00766502">
          <w:rPr>
            <w:rFonts w:ascii="Arial" w:hAnsi="Arial" w:cs="Arial"/>
            <w:b/>
            <w:bCs/>
            <w:sz w:val="22"/>
            <w:szCs w:val="22"/>
            <w:rPrChange w:id="639" w:author="Chris Warburton (NESO)" w:date="2025-05-07T14:36:00Z" w16du:dateUtc="2025-05-07T13:36:00Z">
              <w:rPr>
                <w:rFonts w:ascii="Arial" w:hAnsi="Arial" w:cs="Arial"/>
                <w:sz w:val="22"/>
                <w:szCs w:val="22"/>
              </w:rPr>
            </w:rPrChange>
          </w:rPr>
          <w:t>Authority</w:t>
        </w:r>
        <w:r>
          <w:rPr>
            <w:rFonts w:ascii="Arial" w:hAnsi="Arial" w:cs="Arial"/>
            <w:sz w:val="22"/>
            <w:szCs w:val="22"/>
          </w:rPr>
          <w:t xml:space="preserve"> has determined under Paragraph 2.</w:t>
        </w:r>
      </w:ins>
      <w:ins w:id="640" w:author="Chris Warburton (NESO)" w:date="2025-05-16T12:29:00Z" w16du:dateUtc="2025-05-16T11:29:00Z">
        <w:r w:rsidR="00C02521">
          <w:rPr>
            <w:rFonts w:ascii="Arial" w:hAnsi="Arial" w:cs="Arial"/>
            <w:sz w:val="22"/>
            <w:szCs w:val="22"/>
          </w:rPr>
          <w:t>4</w:t>
        </w:r>
      </w:ins>
      <w:ins w:id="641" w:author="Chris Warburton (NESO)" w:date="2025-05-08T08:43:00Z" w16du:dateUtc="2025-05-08T07:43:00Z">
        <w:r>
          <w:rPr>
            <w:rFonts w:ascii="Arial" w:hAnsi="Arial" w:cs="Arial"/>
            <w:sz w:val="22"/>
            <w:szCs w:val="22"/>
          </w:rPr>
          <w:t xml:space="preserve"> that the </w:t>
        </w:r>
        <w:r w:rsidRPr="000971E3">
          <w:rPr>
            <w:rFonts w:ascii="Arial" w:hAnsi="Arial" w:cs="Arial"/>
            <w:b/>
            <w:bCs/>
            <w:sz w:val="22"/>
            <w:szCs w:val="22"/>
            <w:rPrChange w:id="642" w:author="Chris Warburton (NESO)" w:date="2025-05-07T15:46:00Z" w16du:dateUtc="2025-05-07T14:46:00Z">
              <w:rPr>
                <w:rFonts w:ascii="Arial" w:hAnsi="Arial" w:cs="Arial"/>
                <w:sz w:val="22"/>
                <w:szCs w:val="22"/>
              </w:rPr>
            </w:rPrChange>
          </w:rPr>
          <w:t>Progression Commitment Fee</w:t>
        </w:r>
        <w:r>
          <w:rPr>
            <w:rFonts w:ascii="Arial" w:hAnsi="Arial" w:cs="Arial"/>
            <w:sz w:val="22"/>
            <w:szCs w:val="22"/>
          </w:rPr>
          <w:t xml:space="preserve"> should </w:t>
        </w:r>
      </w:ins>
      <w:ins w:id="643" w:author="Chris Warburton (NESO)" w:date="2025-05-22T10:05:00Z" w16du:dateUtc="2025-05-22T09:05:00Z">
        <w:r w:rsidR="00770D2B" w:rsidRPr="005A3947">
          <w:rPr>
            <w:rFonts w:ascii="Arial" w:hAnsi="Arial" w:cs="Arial"/>
            <w:sz w:val="22"/>
            <w:szCs w:val="22"/>
            <w:highlight w:val="yellow"/>
            <w:rPrChange w:id="644" w:author="Chris Warburton (NESO)" w:date="2025-05-23T06:14:00Z" w16du:dateUtc="2025-05-23T05:14:00Z">
              <w:rPr>
                <w:rFonts w:ascii="Arial" w:hAnsi="Arial" w:cs="Arial"/>
                <w:sz w:val="22"/>
                <w:szCs w:val="22"/>
              </w:rPr>
            </w:rPrChange>
          </w:rPr>
          <w:t>become payable</w:t>
        </w:r>
      </w:ins>
      <w:ins w:id="645" w:author="Chris Warburton (NESO)" w:date="2025-05-08T08:43:00Z" w16du:dateUtc="2025-05-08T07:43:00Z">
        <w:r>
          <w:rPr>
            <w:rFonts w:ascii="Arial" w:hAnsi="Arial" w:cs="Arial"/>
            <w:sz w:val="22"/>
            <w:szCs w:val="22"/>
          </w:rPr>
          <w:t xml:space="preserve">; or </w:t>
        </w:r>
      </w:ins>
    </w:p>
    <w:p w14:paraId="6634CECF" w14:textId="384CF766" w:rsidR="00A17AC4" w:rsidRDefault="000D15CC">
      <w:pPr>
        <w:tabs>
          <w:tab w:val="left" w:pos="720"/>
        </w:tabs>
        <w:spacing w:line="360" w:lineRule="auto"/>
        <w:ind w:left="1440" w:hanging="1440"/>
        <w:jc w:val="both"/>
        <w:rPr>
          <w:ins w:id="646" w:author="Chris Warburton (NESO)" w:date="2025-05-16T12:20:00Z" w16du:dateUtc="2025-05-16T11:20:00Z"/>
          <w:rFonts w:ascii="Arial" w:hAnsi="Arial" w:cs="Arial"/>
          <w:sz w:val="22"/>
          <w:szCs w:val="22"/>
        </w:rPr>
      </w:pPr>
      <w:ins w:id="647" w:author="Chris Warburton (NESO)" w:date="2025-05-08T08:43:00Z" w16du:dateUtc="2025-05-08T07:43:00Z">
        <w:r>
          <w:rPr>
            <w:rFonts w:ascii="Arial" w:hAnsi="Arial" w:cs="Arial"/>
            <w:sz w:val="22"/>
            <w:szCs w:val="22"/>
          </w:rPr>
          <w:tab/>
          <w:t>2.</w:t>
        </w:r>
      </w:ins>
      <w:ins w:id="648" w:author="Chris Warburton (NESO)" w:date="2025-05-16T12:28:00Z" w16du:dateUtc="2025-05-16T11:28:00Z">
        <w:r w:rsidR="00C02521">
          <w:rPr>
            <w:rFonts w:ascii="Arial" w:hAnsi="Arial" w:cs="Arial"/>
            <w:sz w:val="22"/>
            <w:szCs w:val="22"/>
          </w:rPr>
          <w:t>6</w:t>
        </w:r>
      </w:ins>
      <w:ins w:id="649" w:author="Chris Warburton (NESO)" w:date="2025-05-08T08:43:00Z" w16du:dateUtc="2025-05-08T07:43:00Z">
        <w:r>
          <w:rPr>
            <w:rFonts w:ascii="Arial" w:hAnsi="Arial" w:cs="Arial"/>
            <w:sz w:val="22"/>
            <w:szCs w:val="22"/>
          </w:rPr>
          <w:t>.2</w:t>
        </w:r>
        <w:r>
          <w:rPr>
            <w:rFonts w:ascii="Arial" w:hAnsi="Arial" w:cs="Arial"/>
            <w:sz w:val="22"/>
            <w:szCs w:val="22"/>
          </w:rPr>
          <w:tab/>
        </w:r>
      </w:ins>
      <w:ins w:id="650" w:author="Chris Warburton (NESO)" w:date="2025-05-08T14:46:00Z" w16du:dateUtc="2025-05-08T13:46:00Z">
        <w:r w:rsidR="00040B14">
          <w:rPr>
            <w:rFonts w:ascii="Arial" w:hAnsi="Arial" w:cs="Arial"/>
            <w:b/>
            <w:bCs/>
            <w:sz w:val="22"/>
            <w:szCs w:val="22"/>
          </w:rPr>
          <w:t>T</w:t>
        </w:r>
      </w:ins>
      <w:ins w:id="651" w:author="Chris Warburton (NESO)" w:date="2025-05-08T08:43:00Z" w16du:dateUtc="2025-05-08T07:43:00Z">
        <w:r>
          <w:rPr>
            <w:rFonts w:ascii="Arial" w:hAnsi="Arial" w:cs="Arial"/>
            <w:b/>
            <w:bCs/>
            <w:sz w:val="22"/>
            <w:szCs w:val="22"/>
          </w:rPr>
          <w:t>he Company</w:t>
        </w:r>
        <w:r>
          <w:rPr>
            <w:rFonts w:ascii="Arial" w:hAnsi="Arial" w:cs="Arial"/>
            <w:sz w:val="22"/>
            <w:szCs w:val="22"/>
          </w:rPr>
          <w:t xml:space="preserve"> has determined under Paragraph 2.</w:t>
        </w:r>
      </w:ins>
      <w:ins w:id="652" w:author="Chris Warburton (NESO)" w:date="2025-05-16T12:29:00Z" w16du:dateUtc="2025-05-16T11:29:00Z">
        <w:r w:rsidR="00C02521">
          <w:rPr>
            <w:rFonts w:ascii="Arial" w:hAnsi="Arial" w:cs="Arial"/>
            <w:sz w:val="22"/>
            <w:szCs w:val="22"/>
          </w:rPr>
          <w:t>3</w:t>
        </w:r>
      </w:ins>
      <w:ins w:id="653" w:author="Chris Warburton (NESO)" w:date="2025-05-08T08:43:00Z" w16du:dateUtc="2025-05-08T07:43:00Z">
        <w:r>
          <w:rPr>
            <w:rFonts w:ascii="Arial" w:hAnsi="Arial" w:cs="Arial"/>
            <w:sz w:val="22"/>
            <w:szCs w:val="22"/>
          </w:rPr>
          <w:t xml:space="preserve"> that the </w:t>
        </w:r>
        <w:r w:rsidRPr="000971E3">
          <w:rPr>
            <w:rFonts w:ascii="Arial" w:hAnsi="Arial" w:cs="Arial"/>
            <w:b/>
            <w:bCs/>
            <w:sz w:val="22"/>
            <w:szCs w:val="22"/>
            <w:rPrChange w:id="654" w:author="Chris Warburton (NESO)" w:date="2025-05-07T15:46:00Z" w16du:dateUtc="2025-05-07T14:46:00Z">
              <w:rPr>
                <w:rFonts w:ascii="Arial" w:hAnsi="Arial" w:cs="Arial"/>
                <w:sz w:val="22"/>
                <w:szCs w:val="22"/>
              </w:rPr>
            </w:rPrChange>
          </w:rPr>
          <w:t>Progression Commitment Fee</w:t>
        </w:r>
        <w:r>
          <w:rPr>
            <w:rFonts w:ascii="Arial" w:hAnsi="Arial" w:cs="Arial"/>
            <w:sz w:val="22"/>
            <w:szCs w:val="22"/>
          </w:rPr>
          <w:t xml:space="preserve"> should </w:t>
        </w:r>
      </w:ins>
      <w:ins w:id="655" w:author="Chris Warburton (NESO)" w:date="2025-05-22T10:05:00Z" w16du:dateUtc="2025-05-22T09:05:00Z">
        <w:r w:rsidR="00770D2B">
          <w:rPr>
            <w:rFonts w:ascii="Arial" w:hAnsi="Arial" w:cs="Arial"/>
            <w:sz w:val="22"/>
            <w:szCs w:val="22"/>
          </w:rPr>
          <w:t xml:space="preserve">become payable </w:t>
        </w:r>
      </w:ins>
      <w:ins w:id="656" w:author="Chris Warburton (NESO)" w:date="2025-05-08T08:43:00Z" w16du:dateUtc="2025-05-08T07:43:00Z">
        <w:r>
          <w:rPr>
            <w:rFonts w:ascii="Arial" w:hAnsi="Arial" w:cs="Arial"/>
            <w:sz w:val="22"/>
            <w:szCs w:val="22"/>
          </w:rPr>
          <w:t xml:space="preserve">and the </w:t>
        </w:r>
        <w:r>
          <w:rPr>
            <w:rFonts w:ascii="Arial" w:hAnsi="Arial" w:cs="Arial"/>
            <w:b/>
            <w:bCs/>
            <w:sz w:val="22"/>
            <w:szCs w:val="22"/>
          </w:rPr>
          <w:t>Authority</w:t>
        </w:r>
        <w:r>
          <w:rPr>
            <w:rFonts w:ascii="Arial" w:hAnsi="Arial" w:cs="Arial"/>
            <w:sz w:val="22"/>
            <w:szCs w:val="22"/>
          </w:rPr>
          <w:t xml:space="preserve"> has not, within the period set out in Paragraph 2.</w:t>
        </w:r>
      </w:ins>
      <w:ins w:id="657" w:author="Chris Warburton (NESO)" w:date="2025-05-16T12:29:00Z" w16du:dateUtc="2025-05-16T11:29:00Z">
        <w:r w:rsidR="00C02521">
          <w:rPr>
            <w:rFonts w:ascii="Arial" w:hAnsi="Arial" w:cs="Arial"/>
            <w:sz w:val="22"/>
            <w:szCs w:val="22"/>
          </w:rPr>
          <w:t>4</w:t>
        </w:r>
      </w:ins>
      <w:ins w:id="658" w:author="Chris Warburton (NESO)" w:date="2025-05-08T08:43:00Z" w16du:dateUtc="2025-05-08T07:43:00Z">
        <w:r>
          <w:rPr>
            <w:rFonts w:ascii="Arial" w:hAnsi="Arial" w:cs="Arial"/>
            <w:sz w:val="22"/>
            <w:szCs w:val="22"/>
          </w:rPr>
          <w:t xml:space="preserve">, determined that the </w:t>
        </w:r>
        <w:r w:rsidRPr="000971E3">
          <w:rPr>
            <w:rFonts w:ascii="Arial" w:hAnsi="Arial" w:cs="Arial"/>
            <w:b/>
            <w:bCs/>
            <w:sz w:val="22"/>
            <w:szCs w:val="22"/>
            <w:rPrChange w:id="659" w:author="Chris Warburton (NESO)" w:date="2025-05-07T15:46:00Z" w16du:dateUtc="2025-05-07T14:46:00Z">
              <w:rPr>
                <w:rFonts w:ascii="Arial" w:hAnsi="Arial" w:cs="Arial"/>
                <w:sz w:val="22"/>
                <w:szCs w:val="22"/>
              </w:rPr>
            </w:rPrChange>
          </w:rPr>
          <w:t>Progression Commitment Fee</w:t>
        </w:r>
        <w:r>
          <w:rPr>
            <w:rFonts w:ascii="Arial" w:hAnsi="Arial" w:cs="Arial"/>
            <w:sz w:val="22"/>
            <w:szCs w:val="22"/>
          </w:rPr>
          <w:t xml:space="preserve"> should not </w:t>
        </w:r>
      </w:ins>
      <w:ins w:id="660" w:author="Chris Warburton (NESO)" w:date="2025-05-23T05:35:00Z" w16du:dateUtc="2025-05-23T04:35:00Z">
        <w:r w:rsidR="00835767" w:rsidRPr="005A3947">
          <w:rPr>
            <w:rFonts w:ascii="Arial" w:hAnsi="Arial" w:cs="Arial"/>
            <w:sz w:val="22"/>
            <w:szCs w:val="22"/>
            <w:highlight w:val="yellow"/>
            <w:rPrChange w:id="661" w:author="Chris Warburton (NESO)" w:date="2025-05-23T06:15:00Z" w16du:dateUtc="2025-05-23T05:15:00Z">
              <w:rPr>
                <w:rFonts w:ascii="Arial" w:hAnsi="Arial" w:cs="Arial"/>
                <w:sz w:val="22"/>
                <w:szCs w:val="22"/>
              </w:rPr>
            </w:rPrChange>
          </w:rPr>
          <w:t>become payable</w:t>
        </w:r>
      </w:ins>
      <w:ins w:id="662" w:author="Chris Warburton (NESO)" w:date="2025-05-08T08:43:00Z" w16du:dateUtc="2025-05-08T07:43:00Z">
        <w:r>
          <w:rPr>
            <w:rFonts w:ascii="Arial" w:hAnsi="Arial" w:cs="Arial"/>
            <w:sz w:val="22"/>
            <w:szCs w:val="22"/>
          </w:rPr>
          <w:t>.</w:t>
        </w:r>
      </w:ins>
    </w:p>
    <w:p w14:paraId="07356DE5" w14:textId="77777777" w:rsidR="00A17AC4" w:rsidRDefault="00A17AC4">
      <w:pPr>
        <w:tabs>
          <w:tab w:val="left" w:pos="720"/>
        </w:tabs>
        <w:spacing w:line="360" w:lineRule="auto"/>
        <w:ind w:left="1440" w:hanging="1440"/>
        <w:jc w:val="both"/>
        <w:rPr>
          <w:ins w:id="663" w:author="Chris Warburton (NESO)" w:date="2025-05-16T12:20:00Z" w16du:dateUtc="2025-05-16T11:20:00Z"/>
          <w:rFonts w:ascii="Arial" w:hAnsi="Arial" w:cs="Arial"/>
          <w:sz w:val="22"/>
          <w:szCs w:val="22"/>
        </w:rPr>
      </w:pPr>
    </w:p>
    <w:p w14:paraId="24EE228A" w14:textId="6D32DFB6" w:rsidR="00BE43E2" w:rsidRDefault="00A17AC4" w:rsidP="00A17AC4">
      <w:pPr>
        <w:tabs>
          <w:tab w:val="left" w:pos="720"/>
        </w:tabs>
        <w:spacing w:line="360" w:lineRule="auto"/>
        <w:ind w:left="720" w:hanging="720"/>
        <w:jc w:val="both"/>
        <w:rPr>
          <w:ins w:id="664" w:author="Chris Warburton (NESO)" w:date="2025-05-21T21:48:00Z" w16du:dateUtc="2025-05-21T20:48:00Z"/>
          <w:rFonts w:ascii="Arial" w:hAnsi="Arial" w:cs="Arial"/>
          <w:sz w:val="22"/>
          <w:szCs w:val="22"/>
        </w:rPr>
      </w:pPr>
      <w:ins w:id="665" w:author="Chris Warburton (NESO)" w:date="2025-05-16T12:20:00Z" w16du:dateUtc="2025-05-16T11:20:00Z">
        <w:r w:rsidRPr="005A3947">
          <w:rPr>
            <w:rFonts w:ascii="Arial" w:hAnsi="Arial" w:cs="Arial"/>
            <w:sz w:val="22"/>
            <w:szCs w:val="22"/>
            <w:highlight w:val="yellow"/>
            <w:rPrChange w:id="666" w:author="Chris Warburton (NESO)" w:date="2025-05-23T06:15:00Z" w16du:dateUtc="2025-05-23T05:15:00Z">
              <w:rPr>
                <w:rFonts w:ascii="Arial" w:hAnsi="Arial" w:cs="Arial"/>
                <w:sz w:val="22"/>
                <w:szCs w:val="22"/>
              </w:rPr>
            </w:rPrChange>
          </w:rPr>
          <w:t>2.</w:t>
        </w:r>
      </w:ins>
      <w:ins w:id="667" w:author="Chris Warburton (NESO)" w:date="2025-05-16T12:29:00Z" w16du:dateUtc="2025-05-16T11:29:00Z">
        <w:r w:rsidR="00C02521" w:rsidRPr="005A3947">
          <w:rPr>
            <w:rFonts w:ascii="Arial" w:hAnsi="Arial" w:cs="Arial"/>
            <w:sz w:val="22"/>
            <w:szCs w:val="22"/>
            <w:highlight w:val="yellow"/>
            <w:rPrChange w:id="668" w:author="Chris Warburton (NESO)" w:date="2025-05-23T06:15:00Z" w16du:dateUtc="2025-05-23T05:15:00Z">
              <w:rPr>
                <w:rFonts w:ascii="Arial" w:hAnsi="Arial" w:cs="Arial"/>
                <w:sz w:val="22"/>
                <w:szCs w:val="22"/>
              </w:rPr>
            </w:rPrChange>
          </w:rPr>
          <w:t>7</w:t>
        </w:r>
      </w:ins>
      <w:ins w:id="669" w:author="Chris Warburton (NESO)" w:date="2025-05-21T21:48:00Z" w16du:dateUtc="2025-05-21T20:48:00Z">
        <w:r w:rsidR="00BE43E2" w:rsidRPr="005A3947">
          <w:rPr>
            <w:rFonts w:ascii="Arial" w:hAnsi="Arial" w:cs="Arial"/>
            <w:sz w:val="22"/>
            <w:szCs w:val="22"/>
            <w:highlight w:val="yellow"/>
            <w:rPrChange w:id="670" w:author="Chris Warburton (NESO)" w:date="2025-05-23T06:15:00Z" w16du:dateUtc="2025-05-23T05:15:00Z">
              <w:rPr>
                <w:rFonts w:ascii="Arial" w:hAnsi="Arial" w:cs="Arial"/>
                <w:sz w:val="22"/>
                <w:szCs w:val="22"/>
              </w:rPr>
            </w:rPrChange>
          </w:rPr>
          <w:tab/>
          <w:t xml:space="preserve">Other than as </w:t>
        </w:r>
        <w:r w:rsidR="0030058E" w:rsidRPr="005A3947">
          <w:rPr>
            <w:rFonts w:ascii="Arial" w:hAnsi="Arial" w:cs="Arial"/>
            <w:sz w:val="22"/>
            <w:szCs w:val="22"/>
            <w:highlight w:val="yellow"/>
            <w:rPrChange w:id="671" w:author="Chris Warburton (NESO)" w:date="2025-05-23T06:15:00Z" w16du:dateUtc="2025-05-23T05:15:00Z">
              <w:rPr>
                <w:rFonts w:ascii="Arial" w:hAnsi="Arial" w:cs="Arial"/>
                <w:sz w:val="22"/>
                <w:szCs w:val="22"/>
              </w:rPr>
            </w:rPrChange>
          </w:rPr>
          <w:t xml:space="preserve">provided for in Paragraph 2.6, </w:t>
        </w:r>
        <w:r w:rsidR="0030058E" w:rsidRPr="005A3947">
          <w:rPr>
            <w:rFonts w:ascii="Arial" w:hAnsi="Arial" w:cs="Arial"/>
            <w:b/>
            <w:bCs/>
            <w:sz w:val="22"/>
            <w:szCs w:val="22"/>
            <w:highlight w:val="yellow"/>
            <w:rPrChange w:id="672" w:author="Chris Warburton (NESO)" w:date="2025-05-23T06:15:00Z" w16du:dateUtc="2025-05-23T05:15:00Z">
              <w:rPr>
                <w:rFonts w:ascii="Arial" w:hAnsi="Arial" w:cs="Arial"/>
                <w:b/>
                <w:bCs/>
                <w:sz w:val="22"/>
                <w:szCs w:val="22"/>
              </w:rPr>
            </w:rPrChange>
          </w:rPr>
          <w:t xml:space="preserve">The Company </w:t>
        </w:r>
        <w:r w:rsidR="0030058E" w:rsidRPr="005A3947">
          <w:rPr>
            <w:rFonts w:ascii="Arial" w:hAnsi="Arial" w:cs="Arial"/>
            <w:sz w:val="22"/>
            <w:szCs w:val="22"/>
            <w:highlight w:val="yellow"/>
            <w:rPrChange w:id="673" w:author="Chris Warburton (NESO)" w:date="2025-05-23T06:15:00Z" w16du:dateUtc="2025-05-23T05:15:00Z">
              <w:rPr>
                <w:rFonts w:ascii="Arial" w:hAnsi="Arial" w:cs="Arial"/>
                <w:sz w:val="22"/>
                <w:szCs w:val="22"/>
              </w:rPr>
            </w:rPrChange>
          </w:rPr>
          <w:t xml:space="preserve">may not </w:t>
        </w:r>
      </w:ins>
      <w:ins w:id="674" w:author="Chris Warburton (NESO)" w:date="2025-05-21T21:49:00Z" w16du:dateUtc="2025-05-21T20:49:00Z">
        <w:r w:rsidR="0030058E" w:rsidRPr="005A3947">
          <w:rPr>
            <w:rFonts w:ascii="Arial" w:hAnsi="Arial" w:cs="Arial"/>
            <w:sz w:val="22"/>
            <w:szCs w:val="22"/>
            <w:highlight w:val="yellow"/>
            <w:rPrChange w:id="675" w:author="Chris Warburton (NESO)" w:date="2025-05-23T06:15:00Z" w16du:dateUtc="2025-05-23T05:15:00Z">
              <w:rPr>
                <w:rFonts w:ascii="Arial" w:hAnsi="Arial" w:cs="Arial"/>
                <w:sz w:val="22"/>
                <w:szCs w:val="22"/>
              </w:rPr>
            </w:rPrChange>
          </w:rPr>
          <w:t xml:space="preserve">include a </w:t>
        </w:r>
        <w:r w:rsidR="0030058E" w:rsidRPr="005A3947">
          <w:rPr>
            <w:rFonts w:ascii="Arial" w:hAnsi="Arial" w:cs="Arial"/>
            <w:b/>
            <w:bCs/>
            <w:sz w:val="22"/>
            <w:szCs w:val="22"/>
            <w:highlight w:val="yellow"/>
            <w:rPrChange w:id="676" w:author="Chris Warburton (NESO)" w:date="2025-05-23T06:15:00Z" w16du:dateUtc="2025-05-23T05:15:00Z">
              <w:rPr>
                <w:rFonts w:ascii="Arial" w:hAnsi="Arial" w:cs="Arial"/>
                <w:b/>
                <w:bCs/>
                <w:sz w:val="22"/>
                <w:szCs w:val="22"/>
              </w:rPr>
            </w:rPrChange>
          </w:rPr>
          <w:t>PCF Activation Date</w:t>
        </w:r>
        <w:r w:rsidR="0030058E" w:rsidRPr="005A3947">
          <w:rPr>
            <w:rFonts w:ascii="Arial" w:hAnsi="Arial" w:cs="Arial"/>
            <w:sz w:val="22"/>
            <w:szCs w:val="22"/>
            <w:highlight w:val="yellow"/>
            <w:rPrChange w:id="677" w:author="Chris Warburton (NESO)" w:date="2025-05-23T06:15:00Z" w16du:dateUtc="2025-05-23T05:15:00Z">
              <w:rPr>
                <w:rFonts w:ascii="Arial" w:hAnsi="Arial" w:cs="Arial"/>
                <w:sz w:val="22"/>
                <w:szCs w:val="22"/>
              </w:rPr>
            </w:rPrChange>
          </w:rPr>
          <w:t xml:space="preserve"> in </w:t>
        </w:r>
      </w:ins>
      <w:ins w:id="678" w:author="Chris Warburton (NESO)" w:date="2025-05-23T05:35:00Z" w16du:dateUtc="2025-05-23T04:35:00Z">
        <w:r w:rsidR="00835767" w:rsidRPr="005A3947">
          <w:rPr>
            <w:rFonts w:ascii="Arial" w:hAnsi="Arial" w:cs="Arial"/>
            <w:sz w:val="22"/>
            <w:szCs w:val="22"/>
            <w:highlight w:val="yellow"/>
            <w:rPrChange w:id="679" w:author="Chris Warburton (NESO)" w:date="2025-05-23T06:15:00Z" w16du:dateUtc="2025-05-23T05:15:00Z">
              <w:rPr>
                <w:rFonts w:ascii="Arial" w:hAnsi="Arial" w:cs="Arial"/>
                <w:sz w:val="22"/>
                <w:szCs w:val="22"/>
              </w:rPr>
            </w:rPrChange>
          </w:rPr>
          <w:t>a</w:t>
        </w:r>
      </w:ins>
      <w:ins w:id="680" w:author="Chris Warburton (NESO)" w:date="2025-05-21T21:49:00Z" w16du:dateUtc="2025-05-21T20:49:00Z">
        <w:r w:rsidR="0030058E" w:rsidRPr="005A3947">
          <w:rPr>
            <w:rFonts w:ascii="Arial" w:hAnsi="Arial" w:cs="Arial"/>
            <w:sz w:val="22"/>
            <w:szCs w:val="22"/>
            <w:highlight w:val="yellow"/>
            <w:rPrChange w:id="681" w:author="Chris Warburton (NESO)" w:date="2025-05-23T06:15:00Z" w16du:dateUtc="2025-05-23T05:15:00Z">
              <w:rPr>
                <w:rFonts w:ascii="Arial" w:hAnsi="Arial" w:cs="Arial"/>
                <w:sz w:val="22"/>
                <w:szCs w:val="22"/>
              </w:rPr>
            </w:rPrChange>
          </w:rPr>
          <w:t xml:space="preserve"> </w:t>
        </w:r>
        <w:r w:rsidR="0030058E" w:rsidRPr="005A3947">
          <w:rPr>
            <w:rFonts w:ascii="Arial" w:hAnsi="Arial" w:cs="Arial"/>
            <w:b/>
            <w:bCs/>
            <w:sz w:val="22"/>
            <w:szCs w:val="22"/>
            <w:highlight w:val="yellow"/>
            <w:rPrChange w:id="682" w:author="Chris Warburton (NESO)" w:date="2025-05-23T06:15:00Z" w16du:dateUtc="2025-05-23T05:15:00Z">
              <w:rPr>
                <w:rFonts w:ascii="Arial" w:hAnsi="Arial" w:cs="Arial"/>
                <w:b/>
                <w:bCs/>
                <w:sz w:val="22"/>
                <w:szCs w:val="22"/>
              </w:rPr>
            </w:rPrChange>
          </w:rPr>
          <w:t>PCF Determination Notice</w:t>
        </w:r>
      </w:ins>
      <w:ins w:id="683" w:author="Chris Warburton (NESO)" w:date="2025-05-21T21:48:00Z" w16du:dateUtc="2025-05-21T20:48:00Z">
        <w:r w:rsidR="0030058E" w:rsidRPr="005A3947">
          <w:rPr>
            <w:rFonts w:ascii="Arial" w:hAnsi="Arial" w:cs="Arial"/>
            <w:sz w:val="22"/>
            <w:szCs w:val="22"/>
            <w:highlight w:val="yellow"/>
            <w:rPrChange w:id="684" w:author="Chris Warburton (NESO)" w:date="2025-05-23T06:15:00Z" w16du:dateUtc="2025-05-23T05:15:00Z">
              <w:rPr>
                <w:rFonts w:ascii="Arial" w:hAnsi="Arial" w:cs="Arial"/>
                <w:sz w:val="22"/>
                <w:szCs w:val="22"/>
              </w:rPr>
            </w:rPrChange>
          </w:rPr>
          <w:t>.</w:t>
        </w:r>
      </w:ins>
      <w:ins w:id="685" w:author="Chris Warburton (NESO)" w:date="2025-05-16T12:20:00Z" w16du:dateUtc="2025-05-16T11:20:00Z">
        <w:r>
          <w:rPr>
            <w:rFonts w:ascii="Arial" w:hAnsi="Arial" w:cs="Arial"/>
            <w:sz w:val="22"/>
            <w:szCs w:val="22"/>
          </w:rPr>
          <w:tab/>
        </w:r>
      </w:ins>
    </w:p>
    <w:p w14:paraId="33D236BF" w14:textId="77777777" w:rsidR="00BE43E2" w:rsidRDefault="00BE43E2" w:rsidP="00A17AC4">
      <w:pPr>
        <w:tabs>
          <w:tab w:val="left" w:pos="720"/>
        </w:tabs>
        <w:spacing w:line="360" w:lineRule="auto"/>
        <w:ind w:left="720" w:hanging="720"/>
        <w:jc w:val="both"/>
        <w:rPr>
          <w:ins w:id="686" w:author="Chris Warburton (NESO)" w:date="2025-05-21T21:48:00Z" w16du:dateUtc="2025-05-21T20:48:00Z"/>
          <w:rFonts w:ascii="Arial" w:hAnsi="Arial" w:cs="Arial"/>
          <w:sz w:val="22"/>
          <w:szCs w:val="22"/>
        </w:rPr>
      </w:pPr>
    </w:p>
    <w:p w14:paraId="5994B283" w14:textId="43B8C123" w:rsidR="00A17AC4" w:rsidRDefault="00BE43E2" w:rsidP="00A17AC4">
      <w:pPr>
        <w:tabs>
          <w:tab w:val="left" w:pos="720"/>
        </w:tabs>
        <w:spacing w:line="360" w:lineRule="auto"/>
        <w:ind w:left="720" w:hanging="720"/>
        <w:jc w:val="both"/>
        <w:rPr>
          <w:ins w:id="687" w:author="Chris Warburton (NESO)" w:date="2025-05-16T12:20:00Z" w16du:dateUtc="2025-05-16T11:20:00Z"/>
          <w:rFonts w:ascii="Arial" w:hAnsi="Arial" w:cs="Arial"/>
          <w:sz w:val="22"/>
          <w:szCs w:val="22"/>
        </w:rPr>
      </w:pPr>
      <w:ins w:id="688" w:author="Chris Warburton (NESO)" w:date="2025-05-21T21:48:00Z" w16du:dateUtc="2025-05-21T20:48:00Z">
        <w:r>
          <w:rPr>
            <w:rFonts w:ascii="Arial" w:hAnsi="Arial" w:cs="Arial"/>
            <w:sz w:val="22"/>
            <w:szCs w:val="22"/>
          </w:rPr>
          <w:t>2.8</w:t>
        </w:r>
        <w:r>
          <w:rPr>
            <w:rFonts w:ascii="Arial" w:hAnsi="Arial" w:cs="Arial"/>
            <w:sz w:val="22"/>
            <w:szCs w:val="22"/>
          </w:rPr>
          <w:tab/>
        </w:r>
      </w:ins>
      <w:ins w:id="689" w:author="Chris Warburton (NESO)" w:date="2025-05-16T12:20:00Z" w16du:dateUtc="2025-05-16T11:20:00Z">
        <w:r w:rsidR="00A17AC4">
          <w:rPr>
            <w:rFonts w:ascii="Arial" w:hAnsi="Arial" w:cs="Arial"/>
            <w:sz w:val="22"/>
            <w:szCs w:val="22"/>
          </w:rPr>
          <w:t xml:space="preserve">For the avoidance of doubt, </w:t>
        </w:r>
      </w:ins>
      <w:ins w:id="690" w:author="Chris Warburton (NESO)" w:date="2025-05-21T21:36:00Z" w16du:dateUtc="2025-05-21T20:36:00Z">
        <w:r w:rsidR="00E4271A" w:rsidRPr="005A3947">
          <w:rPr>
            <w:rFonts w:ascii="Arial" w:hAnsi="Arial" w:cs="Arial"/>
            <w:sz w:val="22"/>
            <w:szCs w:val="22"/>
            <w:highlight w:val="yellow"/>
            <w:rPrChange w:id="691" w:author="Chris Warburton (NESO)" w:date="2025-05-23T06:15:00Z" w16du:dateUtc="2025-05-23T05:15:00Z">
              <w:rPr>
                <w:rFonts w:ascii="Arial" w:hAnsi="Arial" w:cs="Arial"/>
                <w:sz w:val="22"/>
                <w:szCs w:val="22"/>
              </w:rPr>
            </w:rPrChange>
          </w:rPr>
          <w:t xml:space="preserve">the </w:t>
        </w:r>
        <w:r w:rsidR="00E4271A" w:rsidRPr="005A3947">
          <w:rPr>
            <w:rFonts w:ascii="Arial" w:hAnsi="Arial" w:cs="Arial"/>
            <w:b/>
            <w:bCs/>
            <w:sz w:val="22"/>
            <w:szCs w:val="22"/>
            <w:highlight w:val="yellow"/>
            <w:rPrChange w:id="692" w:author="Chris Warburton (NESO)" w:date="2025-05-23T06:15:00Z" w16du:dateUtc="2025-05-23T05:15:00Z">
              <w:rPr>
                <w:rFonts w:ascii="Arial" w:hAnsi="Arial" w:cs="Arial"/>
                <w:b/>
                <w:bCs/>
                <w:sz w:val="22"/>
                <w:szCs w:val="22"/>
              </w:rPr>
            </w:rPrChange>
          </w:rPr>
          <w:t xml:space="preserve">Progression Commitment Fee </w:t>
        </w:r>
        <w:r w:rsidR="00E4271A" w:rsidRPr="005A3947">
          <w:rPr>
            <w:rFonts w:ascii="Arial" w:hAnsi="Arial" w:cs="Arial"/>
            <w:sz w:val="22"/>
            <w:szCs w:val="22"/>
            <w:highlight w:val="yellow"/>
            <w:rPrChange w:id="693" w:author="Chris Warburton (NESO)" w:date="2025-05-23T06:15:00Z" w16du:dateUtc="2025-05-23T05:15:00Z">
              <w:rPr>
                <w:rFonts w:ascii="Arial" w:hAnsi="Arial" w:cs="Arial"/>
                <w:sz w:val="22"/>
                <w:szCs w:val="22"/>
              </w:rPr>
            </w:rPrChange>
          </w:rPr>
          <w:t xml:space="preserve">shall not </w:t>
        </w:r>
      </w:ins>
      <w:ins w:id="694" w:author="Chris Warburton (NESO)" w:date="2025-05-22T10:05:00Z" w16du:dateUtc="2025-05-22T09:05:00Z">
        <w:r w:rsidR="00770D2B" w:rsidRPr="005A3947">
          <w:rPr>
            <w:rFonts w:ascii="Arial" w:hAnsi="Arial" w:cs="Arial"/>
            <w:sz w:val="22"/>
            <w:szCs w:val="22"/>
            <w:highlight w:val="yellow"/>
            <w:rPrChange w:id="695" w:author="Chris Warburton (NESO)" w:date="2025-05-23T06:15:00Z" w16du:dateUtc="2025-05-23T05:15:00Z">
              <w:rPr>
                <w:rFonts w:ascii="Arial" w:hAnsi="Arial" w:cs="Arial"/>
                <w:sz w:val="22"/>
                <w:szCs w:val="22"/>
              </w:rPr>
            </w:rPrChange>
          </w:rPr>
          <w:t>become payable</w:t>
        </w:r>
      </w:ins>
      <w:ins w:id="696" w:author="Chris Warburton (NESO)" w:date="2025-05-21T21:36:00Z" w16du:dateUtc="2025-05-21T20:36:00Z">
        <w:r w:rsidR="00E4271A" w:rsidRPr="005A3947">
          <w:rPr>
            <w:rFonts w:ascii="Arial" w:hAnsi="Arial" w:cs="Arial"/>
            <w:sz w:val="22"/>
            <w:szCs w:val="22"/>
            <w:highlight w:val="yellow"/>
            <w:rPrChange w:id="697" w:author="Chris Warburton (NESO)" w:date="2025-05-23T06:15:00Z" w16du:dateUtc="2025-05-23T05:15:00Z">
              <w:rPr>
                <w:rFonts w:ascii="Arial" w:hAnsi="Arial" w:cs="Arial"/>
                <w:sz w:val="22"/>
                <w:szCs w:val="22"/>
              </w:rPr>
            </w:rPrChange>
          </w:rPr>
          <w:t xml:space="preserve"> in the remainder of the </w:t>
        </w:r>
        <w:r w:rsidR="00E4271A" w:rsidRPr="005A3947">
          <w:rPr>
            <w:rFonts w:ascii="Arial" w:hAnsi="Arial" w:cs="Arial"/>
            <w:b/>
            <w:bCs/>
            <w:sz w:val="22"/>
            <w:szCs w:val="22"/>
            <w:highlight w:val="yellow"/>
            <w:rPrChange w:id="698" w:author="Chris Warburton (NESO)" w:date="2025-05-23T06:15:00Z" w16du:dateUtc="2025-05-23T05:15:00Z">
              <w:rPr>
                <w:rFonts w:ascii="Arial" w:hAnsi="Arial" w:cs="Arial"/>
                <w:b/>
                <w:bCs/>
                <w:sz w:val="22"/>
                <w:szCs w:val="22"/>
              </w:rPr>
            </w:rPrChange>
          </w:rPr>
          <w:t>PCF Metric Period</w:t>
        </w:r>
        <w:r w:rsidR="00E4271A" w:rsidRPr="005A3947">
          <w:rPr>
            <w:rFonts w:ascii="Arial" w:hAnsi="Arial" w:cs="Arial"/>
            <w:sz w:val="22"/>
            <w:szCs w:val="22"/>
            <w:highlight w:val="yellow"/>
            <w:rPrChange w:id="699" w:author="Chris Warburton (NESO)" w:date="2025-05-23T06:15:00Z" w16du:dateUtc="2025-05-23T05:15:00Z">
              <w:rPr>
                <w:rFonts w:ascii="Arial" w:hAnsi="Arial" w:cs="Arial"/>
                <w:sz w:val="22"/>
                <w:szCs w:val="22"/>
              </w:rPr>
            </w:rPrChange>
          </w:rPr>
          <w:t xml:space="preserve"> </w:t>
        </w:r>
      </w:ins>
      <w:ins w:id="700" w:author="Chris Warburton (NESO)" w:date="2025-05-16T12:20:00Z" w16du:dateUtc="2025-05-16T11:20:00Z">
        <w:r w:rsidR="00241D41" w:rsidRPr="005A3947">
          <w:rPr>
            <w:rFonts w:ascii="Arial" w:hAnsi="Arial" w:cs="Arial"/>
            <w:sz w:val="22"/>
            <w:szCs w:val="22"/>
            <w:highlight w:val="yellow"/>
            <w:rPrChange w:id="701" w:author="Chris Warburton (NESO)" w:date="2025-05-23T06:15:00Z" w16du:dateUtc="2025-05-23T05:15:00Z">
              <w:rPr>
                <w:rFonts w:ascii="Arial" w:hAnsi="Arial" w:cs="Arial"/>
                <w:sz w:val="22"/>
                <w:szCs w:val="22"/>
              </w:rPr>
            </w:rPrChange>
          </w:rPr>
          <w:t>where</w:t>
        </w:r>
      </w:ins>
      <w:ins w:id="702" w:author="Chris Warburton (NESO)" w:date="2025-05-21T21:37:00Z" w16du:dateUtc="2025-05-21T20:37:00Z">
        <w:r w:rsidR="00E4271A" w:rsidRPr="005A3947">
          <w:rPr>
            <w:rFonts w:ascii="Arial" w:hAnsi="Arial" w:cs="Arial"/>
            <w:sz w:val="22"/>
            <w:szCs w:val="22"/>
            <w:highlight w:val="yellow"/>
            <w:rPrChange w:id="703" w:author="Chris Warburton (NESO)" w:date="2025-05-23T06:15:00Z" w16du:dateUtc="2025-05-23T05:15:00Z">
              <w:rPr>
                <w:rFonts w:ascii="Arial" w:hAnsi="Arial" w:cs="Arial"/>
                <w:sz w:val="22"/>
                <w:szCs w:val="22"/>
              </w:rPr>
            </w:rPrChange>
          </w:rPr>
          <w:t xml:space="preserve"> in the </w:t>
        </w:r>
        <w:r w:rsidR="00E4271A" w:rsidRPr="005A3947">
          <w:rPr>
            <w:rFonts w:ascii="Arial" w:hAnsi="Arial" w:cs="Arial"/>
            <w:b/>
            <w:bCs/>
            <w:sz w:val="22"/>
            <w:szCs w:val="22"/>
            <w:highlight w:val="yellow"/>
            <w:rPrChange w:id="704" w:author="Chris Warburton (NESO)" w:date="2025-05-23T06:15:00Z" w16du:dateUtc="2025-05-23T05:15:00Z">
              <w:rPr>
                <w:rFonts w:ascii="Arial" w:hAnsi="Arial" w:cs="Arial"/>
                <w:b/>
                <w:bCs/>
                <w:sz w:val="22"/>
                <w:szCs w:val="22"/>
              </w:rPr>
            </w:rPrChange>
          </w:rPr>
          <w:t>PCF Metric Period</w:t>
        </w:r>
      </w:ins>
      <w:ins w:id="705" w:author="Chris Warburton (NESO)" w:date="2025-05-16T12:20:00Z" w16du:dateUtc="2025-05-16T11:20:00Z">
        <w:r w:rsidR="00241D41">
          <w:rPr>
            <w:rFonts w:ascii="Arial" w:hAnsi="Arial" w:cs="Arial"/>
            <w:sz w:val="22"/>
            <w:szCs w:val="22"/>
          </w:rPr>
          <w:t xml:space="preserve"> </w:t>
        </w:r>
      </w:ins>
      <w:ins w:id="706" w:author="Chris Warburton (NESO)" w:date="2025-05-16T12:21:00Z" w16du:dateUtc="2025-05-16T11:21:00Z">
        <w:r w:rsidR="00251F66">
          <w:rPr>
            <w:rFonts w:ascii="Arial" w:hAnsi="Arial" w:cs="Arial"/>
            <w:sz w:val="22"/>
            <w:szCs w:val="22"/>
          </w:rPr>
          <w:t>either:</w:t>
        </w:r>
      </w:ins>
      <w:ins w:id="707" w:author="Chris Warburton (NESO)" w:date="2025-05-16T12:20:00Z" w16du:dateUtc="2025-05-16T11:20:00Z">
        <w:r w:rsidR="00A17AC4">
          <w:rPr>
            <w:rFonts w:ascii="Arial" w:hAnsi="Arial" w:cs="Arial"/>
            <w:sz w:val="22"/>
            <w:szCs w:val="22"/>
          </w:rPr>
          <w:t xml:space="preserve"> </w:t>
        </w:r>
      </w:ins>
    </w:p>
    <w:p w14:paraId="225E2148" w14:textId="5AD54C17" w:rsidR="00251F66" w:rsidRDefault="00251F66" w:rsidP="00251F66">
      <w:pPr>
        <w:tabs>
          <w:tab w:val="left" w:pos="720"/>
        </w:tabs>
        <w:spacing w:line="360" w:lineRule="auto"/>
        <w:ind w:left="1440" w:hanging="1440"/>
        <w:jc w:val="both"/>
        <w:rPr>
          <w:ins w:id="708" w:author="Chris Warburton (NESO)" w:date="2025-05-16T12:22:00Z" w16du:dateUtc="2025-05-16T11:22:00Z"/>
          <w:rFonts w:ascii="Arial" w:hAnsi="Arial" w:cs="Arial"/>
          <w:sz w:val="22"/>
          <w:szCs w:val="22"/>
        </w:rPr>
      </w:pPr>
      <w:ins w:id="709" w:author="Chris Warburton (NESO)" w:date="2025-05-16T12:22:00Z" w16du:dateUtc="2025-05-16T11:22:00Z">
        <w:r>
          <w:rPr>
            <w:rFonts w:ascii="Arial" w:hAnsi="Arial" w:cs="Arial"/>
            <w:sz w:val="22"/>
            <w:szCs w:val="22"/>
          </w:rPr>
          <w:tab/>
          <w:t>2.</w:t>
        </w:r>
      </w:ins>
      <w:ins w:id="710" w:author="Chris Warburton (NESO)" w:date="2025-05-21T21:49:00Z" w16du:dateUtc="2025-05-21T20:49:00Z">
        <w:r w:rsidR="0030058E">
          <w:rPr>
            <w:rFonts w:ascii="Arial" w:hAnsi="Arial" w:cs="Arial"/>
            <w:sz w:val="22"/>
            <w:szCs w:val="22"/>
          </w:rPr>
          <w:t>8</w:t>
        </w:r>
      </w:ins>
      <w:ins w:id="711" w:author="Chris Warburton (NESO)" w:date="2025-05-16T12:22:00Z" w16du:dateUtc="2025-05-16T11:22:00Z">
        <w:r>
          <w:rPr>
            <w:rFonts w:ascii="Arial" w:hAnsi="Arial" w:cs="Arial"/>
            <w:sz w:val="22"/>
            <w:szCs w:val="22"/>
          </w:rPr>
          <w:t>.1</w:t>
        </w:r>
        <w:r>
          <w:rPr>
            <w:rFonts w:ascii="Arial" w:hAnsi="Arial" w:cs="Arial"/>
            <w:sz w:val="22"/>
            <w:szCs w:val="22"/>
          </w:rPr>
          <w:tab/>
          <w:t xml:space="preserve">the </w:t>
        </w:r>
        <w:r w:rsidRPr="00465E4B">
          <w:rPr>
            <w:rFonts w:ascii="Arial" w:hAnsi="Arial" w:cs="Arial"/>
            <w:b/>
            <w:bCs/>
            <w:sz w:val="22"/>
            <w:szCs w:val="22"/>
          </w:rPr>
          <w:t>Authority</w:t>
        </w:r>
        <w:r>
          <w:rPr>
            <w:rFonts w:ascii="Arial" w:hAnsi="Arial" w:cs="Arial"/>
            <w:sz w:val="22"/>
            <w:szCs w:val="22"/>
          </w:rPr>
          <w:t xml:space="preserve"> has determined under Paragraph 2.</w:t>
        </w:r>
      </w:ins>
      <w:ins w:id="712" w:author="Chris Warburton (NESO)" w:date="2025-05-16T12:29:00Z" w16du:dateUtc="2025-05-16T11:29:00Z">
        <w:r w:rsidR="00C63BED">
          <w:rPr>
            <w:rFonts w:ascii="Arial" w:hAnsi="Arial" w:cs="Arial"/>
            <w:sz w:val="22"/>
            <w:szCs w:val="22"/>
          </w:rPr>
          <w:t>4</w:t>
        </w:r>
      </w:ins>
      <w:ins w:id="713" w:author="Chris Warburton (NESO)" w:date="2025-05-16T12:22:00Z" w16du:dateUtc="2025-05-16T11:22:00Z">
        <w:r>
          <w:rPr>
            <w:rFonts w:ascii="Arial" w:hAnsi="Arial" w:cs="Arial"/>
            <w:sz w:val="22"/>
            <w:szCs w:val="22"/>
          </w:rPr>
          <w:t xml:space="preserve"> that the </w:t>
        </w:r>
        <w:r w:rsidRPr="00465E4B">
          <w:rPr>
            <w:rFonts w:ascii="Arial" w:hAnsi="Arial" w:cs="Arial"/>
            <w:b/>
            <w:bCs/>
            <w:sz w:val="22"/>
            <w:szCs w:val="22"/>
          </w:rPr>
          <w:t>Progression Commitment Fee</w:t>
        </w:r>
        <w:r>
          <w:rPr>
            <w:rFonts w:ascii="Arial" w:hAnsi="Arial" w:cs="Arial"/>
            <w:sz w:val="22"/>
            <w:szCs w:val="22"/>
          </w:rPr>
          <w:t xml:space="preserve"> should not </w:t>
        </w:r>
      </w:ins>
      <w:ins w:id="714" w:author="Chris Warburton (NESO)" w:date="2025-05-22T10:05:00Z" w16du:dateUtc="2025-05-22T09:05:00Z">
        <w:r w:rsidR="00770D2B" w:rsidRPr="005A3947">
          <w:rPr>
            <w:rFonts w:ascii="Arial" w:hAnsi="Arial" w:cs="Arial"/>
            <w:sz w:val="22"/>
            <w:szCs w:val="22"/>
            <w:highlight w:val="yellow"/>
            <w:rPrChange w:id="715" w:author="Chris Warburton (NESO)" w:date="2025-05-23T06:15:00Z" w16du:dateUtc="2025-05-23T05:15:00Z">
              <w:rPr>
                <w:rFonts w:ascii="Arial" w:hAnsi="Arial" w:cs="Arial"/>
                <w:sz w:val="22"/>
                <w:szCs w:val="22"/>
              </w:rPr>
            </w:rPrChange>
          </w:rPr>
          <w:t>become payable</w:t>
        </w:r>
      </w:ins>
      <w:ins w:id="716" w:author="Chris Warburton (NESO)" w:date="2025-05-16T12:22:00Z" w16du:dateUtc="2025-05-16T11:22:00Z">
        <w:r>
          <w:rPr>
            <w:rFonts w:ascii="Arial" w:hAnsi="Arial" w:cs="Arial"/>
            <w:sz w:val="22"/>
            <w:szCs w:val="22"/>
          </w:rPr>
          <w:t xml:space="preserve">; or </w:t>
        </w:r>
      </w:ins>
    </w:p>
    <w:p w14:paraId="102F8C3E" w14:textId="48E45EDC" w:rsidR="00251F66" w:rsidRDefault="00251F66" w:rsidP="00E4271A">
      <w:pPr>
        <w:tabs>
          <w:tab w:val="left" w:pos="720"/>
        </w:tabs>
        <w:spacing w:line="360" w:lineRule="auto"/>
        <w:ind w:left="1440" w:hanging="1440"/>
        <w:jc w:val="both"/>
        <w:rPr>
          <w:ins w:id="717" w:author="Chris Warburton (NESO)" w:date="2025-05-16T12:22:00Z" w16du:dateUtc="2025-05-16T11:22:00Z"/>
          <w:rFonts w:ascii="Arial" w:hAnsi="Arial" w:cs="Arial"/>
          <w:sz w:val="22"/>
          <w:szCs w:val="22"/>
        </w:rPr>
      </w:pPr>
      <w:ins w:id="718" w:author="Chris Warburton (NESO)" w:date="2025-05-16T12:22:00Z" w16du:dateUtc="2025-05-16T11:22:00Z">
        <w:r>
          <w:rPr>
            <w:rFonts w:ascii="Arial" w:hAnsi="Arial" w:cs="Arial"/>
            <w:sz w:val="22"/>
            <w:szCs w:val="22"/>
          </w:rPr>
          <w:tab/>
          <w:t>2.</w:t>
        </w:r>
      </w:ins>
      <w:ins w:id="719" w:author="Chris Warburton (NESO)" w:date="2025-05-21T21:49:00Z" w16du:dateUtc="2025-05-21T20:49:00Z">
        <w:r w:rsidR="0030058E">
          <w:rPr>
            <w:rFonts w:ascii="Arial" w:hAnsi="Arial" w:cs="Arial"/>
            <w:sz w:val="22"/>
            <w:szCs w:val="22"/>
          </w:rPr>
          <w:t>8</w:t>
        </w:r>
      </w:ins>
      <w:ins w:id="720" w:author="Chris Warburton (NESO)" w:date="2025-05-16T12:22:00Z" w16du:dateUtc="2025-05-16T11:22:00Z">
        <w:r>
          <w:rPr>
            <w:rFonts w:ascii="Arial" w:hAnsi="Arial" w:cs="Arial"/>
            <w:sz w:val="22"/>
            <w:szCs w:val="22"/>
          </w:rPr>
          <w:t>.2</w:t>
        </w:r>
        <w:r>
          <w:rPr>
            <w:rFonts w:ascii="Arial" w:hAnsi="Arial" w:cs="Arial"/>
            <w:sz w:val="22"/>
            <w:szCs w:val="22"/>
          </w:rPr>
          <w:tab/>
        </w:r>
        <w:r>
          <w:rPr>
            <w:rFonts w:ascii="Arial" w:hAnsi="Arial" w:cs="Arial"/>
            <w:b/>
            <w:bCs/>
            <w:sz w:val="22"/>
            <w:szCs w:val="22"/>
          </w:rPr>
          <w:t>The Company</w:t>
        </w:r>
        <w:r>
          <w:rPr>
            <w:rFonts w:ascii="Arial" w:hAnsi="Arial" w:cs="Arial"/>
            <w:sz w:val="22"/>
            <w:szCs w:val="22"/>
          </w:rPr>
          <w:t xml:space="preserve"> has determined under Paragraph 2.</w:t>
        </w:r>
      </w:ins>
      <w:ins w:id="721" w:author="Chris Warburton (NESO)" w:date="2025-05-16T12:29:00Z" w16du:dateUtc="2025-05-16T11:29:00Z">
        <w:r w:rsidR="00C63BED">
          <w:rPr>
            <w:rFonts w:ascii="Arial" w:hAnsi="Arial" w:cs="Arial"/>
            <w:sz w:val="22"/>
            <w:szCs w:val="22"/>
          </w:rPr>
          <w:t>3</w:t>
        </w:r>
      </w:ins>
      <w:ins w:id="722" w:author="Chris Warburton (NESO)" w:date="2025-05-16T12:22:00Z" w16du:dateUtc="2025-05-16T11:22:00Z">
        <w:r>
          <w:rPr>
            <w:rFonts w:ascii="Arial" w:hAnsi="Arial" w:cs="Arial"/>
            <w:sz w:val="22"/>
            <w:szCs w:val="22"/>
          </w:rPr>
          <w:t xml:space="preserve"> that the </w:t>
        </w:r>
        <w:r w:rsidRPr="00465E4B">
          <w:rPr>
            <w:rFonts w:ascii="Arial" w:hAnsi="Arial" w:cs="Arial"/>
            <w:b/>
            <w:bCs/>
            <w:sz w:val="22"/>
            <w:szCs w:val="22"/>
          </w:rPr>
          <w:t>Progression Commitment Fee</w:t>
        </w:r>
        <w:r>
          <w:rPr>
            <w:rFonts w:ascii="Arial" w:hAnsi="Arial" w:cs="Arial"/>
            <w:sz w:val="22"/>
            <w:szCs w:val="22"/>
          </w:rPr>
          <w:t xml:space="preserve"> should not </w:t>
        </w:r>
      </w:ins>
      <w:ins w:id="723" w:author="Chris Warburton (NESO)" w:date="2025-05-22T10:05:00Z" w16du:dateUtc="2025-05-22T09:05:00Z">
        <w:r w:rsidR="00770D2B" w:rsidRPr="008922E2">
          <w:rPr>
            <w:rFonts w:ascii="Arial" w:hAnsi="Arial" w:cs="Arial"/>
            <w:sz w:val="22"/>
            <w:szCs w:val="22"/>
            <w:highlight w:val="yellow"/>
            <w:rPrChange w:id="724" w:author="Chris Warburton (NESO)" w:date="2025-05-23T06:15:00Z" w16du:dateUtc="2025-05-23T05:15:00Z">
              <w:rPr>
                <w:rFonts w:ascii="Arial" w:hAnsi="Arial" w:cs="Arial"/>
                <w:sz w:val="22"/>
                <w:szCs w:val="22"/>
              </w:rPr>
            </w:rPrChange>
          </w:rPr>
          <w:t>become payable</w:t>
        </w:r>
        <w:r w:rsidR="00770D2B">
          <w:rPr>
            <w:rFonts w:ascii="Arial" w:hAnsi="Arial" w:cs="Arial"/>
            <w:sz w:val="22"/>
            <w:szCs w:val="22"/>
          </w:rPr>
          <w:t xml:space="preserve"> </w:t>
        </w:r>
      </w:ins>
      <w:ins w:id="725" w:author="Chris Warburton (NESO)" w:date="2025-05-16T12:22:00Z" w16du:dateUtc="2025-05-16T11:22:00Z">
        <w:r>
          <w:rPr>
            <w:rFonts w:ascii="Arial" w:hAnsi="Arial" w:cs="Arial"/>
            <w:sz w:val="22"/>
            <w:szCs w:val="22"/>
          </w:rPr>
          <w:t xml:space="preserve">and the </w:t>
        </w:r>
        <w:r>
          <w:rPr>
            <w:rFonts w:ascii="Arial" w:hAnsi="Arial" w:cs="Arial"/>
            <w:b/>
            <w:bCs/>
            <w:sz w:val="22"/>
            <w:szCs w:val="22"/>
          </w:rPr>
          <w:t>Authority</w:t>
        </w:r>
        <w:r>
          <w:rPr>
            <w:rFonts w:ascii="Arial" w:hAnsi="Arial" w:cs="Arial"/>
            <w:sz w:val="22"/>
            <w:szCs w:val="22"/>
          </w:rPr>
          <w:t xml:space="preserve"> has not, within the period set out in Paragraph 2.</w:t>
        </w:r>
      </w:ins>
      <w:ins w:id="726" w:author="Chris Warburton (NESO)" w:date="2025-05-16T12:29:00Z" w16du:dateUtc="2025-05-16T11:29:00Z">
        <w:r w:rsidR="00C63BED">
          <w:rPr>
            <w:rFonts w:ascii="Arial" w:hAnsi="Arial" w:cs="Arial"/>
            <w:sz w:val="22"/>
            <w:szCs w:val="22"/>
          </w:rPr>
          <w:t>4</w:t>
        </w:r>
      </w:ins>
      <w:ins w:id="727" w:author="Chris Warburton (NESO)" w:date="2025-05-16T12:22:00Z" w16du:dateUtc="2025-05-16T11:22:00Z">
        <w:r>
          <w:rPr>
            <w:rFonts w:ascii="Arial" w:hAnsi="Arial" w:cs="Arial"/>
            <w:sz w:val="22"/>
            <w:szCs w:val="22"/>
          </w:rPr>
          <w:t xml:space="preserve">, determined that the </w:t>
        </w:r>
        <w:r w:rsidRPr="00465E4B">
          <w:rPr>
            <w:rFonts w:ascii="Arial" w:hAnsi="Arial" w:cs="Arial"/>
            <w:b/>
            <w:bCs/>
            <w:sz w:val="22"/>
            <w:szCs w:val="22"/>
          </w:rPr>
          <w:t>Progression Commitment Fee</w:t>
        </w:r>
        <w:r>
          <w:rPr>
            <w:rFonts w:ascii="Arial" w:hAnsi="Arial" w:cs="Arial"/>
            <w:sz w:val="22"/>
            <w:szCs w:val="22"/>
          </w:rPr>
          <w:t xml:space="preserve"> should </w:t>
        </w:r>
      </w:ins>
      <w:ins w:id="728" w:author="Chris Warburton (NESO)" w:date="2025-05-22T10:05:00Z" w16du:dateUtc="2025-05-22T09:05:00Z">
        <w:r w:rsidR="00770D2B" w:rsidRPr="008922E2">
          <w:rPr>
            <w:rFonts w:ascii="Arial" w:hAnsi="Arial" w:cs="Arial"/>
            <w:sz w:val="22"/>
            <w:szCs w:val="22"/>
            <w:highlight w:val="yellow"/>
            <w:rPrChange w:id="729" w:author="Chris Warburton (NESO)" w:date="2025-05-23T06:15:00Z" w16du:dateUtc="2025-05-23T05:15:00Z">
              <w:rPr>
                <w:rFonts w:ascii="Arial" w:hAnsi="Arial" w:cs="Arial"/>
                <w:sz w:val="22"/>
                <w:szCs w:val="22"/>
              </w:rPr>
            </w:rPrChange>
          </w:rPr>
          <w:t>become payable</w:t>
        </w:r>
      </w:ins>
      <w:ins w:id="730" w:author="Chris Warburton (NESO)" w:date="2025-05-16T12:22:00Z" w16du:dateUtc="2025-05-16T11:22:00Z">
        <w:r>
          <w:rPr>
            <w:rFonts w:ascii="Arial" w:hAnsi="Arial" w:cs="Arial"/>
            <w:sz w:val="22"/>
            <w:szCs w:val="22"/>
          </w:rPr>
          <w:t>.</w:t>
        </w:r>
      </w:ins>
    </w:p>
    <w:p w14:paraId="4779DC66" w14:textId="77777777" w:rsidR="000D15CC" w:rsidRPr="00D45849" w:rsidRDefault="000D15CC" w:rsidP="000D15CC">
      <w:pPr>
        <w:tabs>
          <w:tab w:val="left" w:pos="720"/>
        </w:tabs>
        <w:spacing w:line="360" w:lineRule="auto"/>
        <w:ind w:left="720" w:hanging="720"/>
        <w:jc w:val="both"/>
        <w:rPr>
          <w:ins w:id="731" w:author="Chris Warburton (NESO)" w:date="2025-05-08T08:43:00Z" w16du:dateUtc="2025-05-08T07:43:00Z"/>
          <w:rFonts w:ascii="Arial" w:hAnsi="Arial" w:cs="Arial"/>
          <w:sz w:val="22"/>
          <w:szCs w:val="22"/>
        </w:rPr>
      </w:pPr>
    </w:p>
    <w:p w14:paraId="3AC675BA" w14:textId="0F6706C6" w:rsidR="00BA5BAC" w:rsidRDefault="00BA5BAC" w:rsidP="00BA5BAC">
      <w:pPr>
        <w:tabs>
          <w:tab w:val="left" w:pos="720"/>
        </w:tabs>
        <w:spacing w:line="360" w:lineRule="auto"/>
        <w:ind w:left="720" w:hanging="720"/>
        <w:jc w:val="both"/>
        <w:rPr>
          <w:ins w:id="732" w:author="Chris Warburton (NESO)" w:date="2025-05-16T12:27:00Z" w16du:dateUtc="2025-05-16T11:27:00Z"/>
          <w:rFonts w:ascii="Arial" w:hAnsi="Arial" w:cs="Arial"/>
          <w:sz w:val="22"/>
          <w:szCs w:val="22"/>
        </w:rPr>
      </w:pPr>
      <w:ins w:id="733" w:author="Chris Warburton (NESO)" w:date="2025-05-16T12:27:00Z" w16du:dateUtc="2025-05-16T11:27:00Z">
        <w:r>
          <w:rPr>
            <w:rFonts w:ascii="Arial" w:hAnsi="Arial" w:cs="Arial"/>
            <w:sz w:val="22"/>
            <w:szCs w:val="22"/>
          </w:rPr>
          <w:t>2.</w:t>
        </w:r>
      </w:ins>
      <w:ins w:id="734" w:author="Chris Warburton (NESO)" w:date="2025-05-21T21:49:00Z" w16du:dateUtc="2025-05-21T20:49:00Z">
        <w:r w:rsidR="0030058E">
          <w:rPr>
            <w:rFonts w:ascii="Arial" w:hAnsi="Arial" w:cs="Arial"/>
            <w:sz w:val="22"/>
            <w:szCs w:val="22"/>
          </w:rPr>
          <w:t>9</w:t>
        </w:r>
      </w:ins>
      <w:ins w:id="735" w:author="Chris Warburton (NESO)" w:date="2025-05-16T12:27:00Z" w16du:dateUtc="2025-05-16T11:27:00Z">
        <w:r>
          <w:rPr>
            <w:rFonts w:ascii="Arial" w:hAnsi="Arial" w:cs="Arial"/>
            <w:sz w:val="22"/>
            <w:szCs w:val="22"/>
          </w:rPr>
          <w:tab/>
          <w:t xml:space="preserve">Where the </w:t>
        </w:r>
        <w:r>
          <w:rPr>
            <w:rFonts w:ascii="Arial" w:hAnsi="Arial" w:cs="Arial"/>
            <w:b/>
            <w:bCs/>
            <w:sz w:val="22"/>
            <w:szCs w:val="22"/>
          </w:rPr>
          <w:t>Progression Commitment Fee</w:t>
        </w:r>
        <w:r>
          <w:rPr>
            <w:rFonts w:ascii="Arial" w:hAnsi="Arial" w:cs="Arial"/>
            <w:sz w:val="22"/>
            <w:szCs w:val="22"/>
          </w:rPr>
          <w:t xml:space="preserve"> has not </w:t>
        </w:r>
      </w:ins>
      <w:ins w:id="736" w:author="Chris Warburton (NESO)" w:date="2025-05-22T10:06:00Z" w16du:dateUtc="2025-05-22T09:06:00Z">
        <w:r w:rsidR="0097114F" w:rsidRPr="008922E2">
          <w:rPr>
            <w:rFonts w:ascii="Arial" w:hAnsi="Arial" w:cs="Arial"/>
            <w:sz w:val="22"/>
            <w:szCs w:val="22"/>
            <w:highlight w:val="yellow"/>
            <w:rPrChange w:id="737" w:author="Chris Warburton (NESO)" w:date="2025-05-23T06:15:00Z" w16du:dateUtc="2025-05-23T05:15:00Z">
              <w:rPr>
                <w:rFonts w:ascii="Arial" w:hAnsi="Arial" w:cs="Arial"/>
                <w:sz w:val="22"/>
                <w:szCs w:val="22"/>
              </w:rPr>
            </w:rPrChange>
          </w:rPr>
          <w:t>become payable</w:t>
        </w:r>
        <w:r w:rsidR="0097114F">
          <w:rPr>
            <w:rFonts w:ascii="Arial" w:hAnsi="Arial" w:cs="Arial"/>
            <w:sz w:val="22"/>
            <w:szCs w:val="22"/>
          </w:rPr>
          <w:t xml:space="preserve"> </w:t>
        </w:r>
      </w:ins>
      <w:ins w:id="738" w:author="Chris Warburton (NESO)" w:date="2025-05-16T12:27:00Z" w16du:dateUtc="2025-05-16T11:27:00Z">
        <w:r>
          <w:rPr>
            <w:rFonts w:ascii="Arial" w:hAnsi="Arial" w:cs="Arial"/>
            <w:sz w:val="22"/>
            <w:szCs w:val="22"/>
          </w:rPr>
          <w:t xml:space="preserve">during a </w:t>
        </w:r>
        <w:r>
          <w:rPr>
            <w:rFonts w:ascii="Arial" w:hAnsi="Arial" w:cs="Arial"/>
            <w:b/>
            <w:bCs/>
            <w:sz w:val="22"/>
            <w:szCs w:val="22"/>
          </w:rPr>
          <w:t>PCF Metric Period</w:t>
        </w:r>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consider whether or not, in its view, the </w:t>
        </w:r>
        <w:r>
          <w:rPr>
            <w:rFonts w:ascii="Arial" w:hAnsi="Arial" w:cs="Arial"/>
            <w:b/>
            <w:bCs/>
            <w:sz w:val="22"/>
            <w:szCs w:val="22"/>
          </w:rPr>
          <w:t xml:space="preserve">PCF Activation Threshold </w:t>
        </w:r>
      </w:ins>
      <w:ins w:id="739" w:author="Chris Warburton (NESO)" w:date="2025-05-21T21:41:00Z" w16du:dateUtc="2025-05-21T20:41:00Z">
        <w:r w:rsidR="007F76A2" w:rsidRPr="008922E2">
          <w:rPr>
            <w:rFonts w:ascii="Arial" w:hAnsi="Arial" w:cs="Arial"/>
            <w:sz w:val="22"/>
            <w:szCs w:val="22"/>
            <w:highlight w:val="yellow"/>
            <w:rPrChange w:id="740" w:author="Chris Warburton (NESO)" w:date="2025-05-23T06:15:00Z" w16du:dateUtc="2025-05-23T05:15:00Z">
              <w:rPr>
                <w:rFonts w:ascii="Arial" w:hAnsi="Arial" w:cs="Arial"/>
                <w:sz w:val="22"/>
                <w:szCs w:val="22"/>
              </w:rPr>
            </w:rPrChange>
          </w:rPr>
          <w:t>is appropriate</w:t>
        </w:r>
      </w:ins>
      <w:ins w:id="741" w:author="Chris Warburton (NESO)" w:date="2025-05-16T12:27:00Z" w16du:dateUtc="2025-05-16T11:27:00Z">
        <w:r w:rsidRPr="008922E2">
          <w:rPr>
            <w:rFonts w:ascii="Arial" w:hAnsi="Arial" w:cs="Arial"/>
            <w:sz w:val="22"/>
            <w:szCs w:val="22"/>
            <w:highlight w:val="yellow"/>
            <w:rPrChange w:id="742" w:author="Chris Warburton (NESO)" w:date="2025-05-23T06:15:00Z" w16du:dateUtc="2025-05-23T05:15:00Z">
              <w:rPr>
                <w:rFonts w:ascii="Arial" w:hAnsi="Arial" w:cs="Arial"/>
                <w:sz w:val="22"/>
                <w:szCs w:val="22"/>
              </w:rPr>
            </w:rPrChange>
          </w:rPr>
          <w:t xml:space="preserve"> and publish this determination on its web-site</w:t>
        </w:r>
      </w:ins>
      <w:ins w:id="743" w:author="Chris Warburton (NESO)" w:date="2025-05-21T21:42:00Z" w16du:dateUtc="2025-05-21T20:42:00Z">
        <w:r w:rsidR="003E26D6" w:rsidRPr="008922E2">
          <w:rPr>
            <w:rFonts w:ascii="Arial" w:hAnsi="Arial" w:cs="Arial"/>
            <w:sz w:val="22"/>
            <w:szCs w:val="22"/>
            <w:highlight w:val="yellow"/>
            <w:rPrChange w:id="744" w:author="Chris Warburton (NESO)" w:date="2025-05-23T06:15:00Z" w16du:dateUtc="2025-05-23T05:15:00Z">
              <w:rPr>
                <w:rFonts w:ascii="Arial" w:hAnsi="Arial" w:cs="Arial"/>
                <w:sz w:val="22"/>
                <w:szCs w:val="22"/>
              </w:rPr>
            </w:rPrChange>
          </w:rPr>
          <w:t>,</w:t>
        </w:r>
      </w:ins>
      <w:ins w:id="745" w:author="Chris Warburton (NESO)" w:date="2025-05-16T12:27:00Z" w16du:dateUtc="2025-05-16T11:27:00Z">
        <w:r w:rsidRPr="008922E2">
          <w:rPr>
            <w:rFonts w:ascii="Arial" w:hAnsi="Arial" w:cs="Arial"/>
            <w:sz w:val="22"/>
            <w:szCs w:val="22"/>
            <w:highlight w:val="yellow"/>
            <w:rPrChange w:id="746" w:author="Chris Warburton (NESO)" w:date="2025-05-23T06:15:00Z" w16du:dateUtc="2025-05-23T05:15:00Z">
              <w:rPr>
                <w:rFonts w:ascii="Arial" w:hAnsi="Arial" w:cs="Arial"/>
                <w:sz w:val="22"/>
                <w:szCs w:val="22"/>
              </w:rPr>
            </w:rPrChange>
          </w:rPr>
          <w:t xml:space="preserve"> </w:t>
        </w:r>
      </w:ins>
      <w:ins w:id="747" w:author="Chris Warburton (NESO)" w:date="2025-05-21T21:41:00Z" w16du:dateUtc="2025-05-21T20:41:00Z">
        <w:r w:rsidR="003E26D6" w:rsidRPr="008922E2">
          <w:rPr>
            <w:rFonts w:ascii="Arial" w:hAnsi="Arial" w:cs="Arial"/>
            <w:sz w:val="22"/>
            <w:szCs w:val="22"/>
            <w:highlight w:val="yellow"/>
            <w:rPrChange w:id="748" w:author="Chris Warburton (NESO)" w:date="2025-05-23T06:15:00Z" w16du:dateUtc="2025-05-23T05:15:00Z">
              <w:rPr>
                <w:rFonts w:ascii="Arial" w:hAnsi="Arial" w:cs="Arial"/>
                <w:sz w:val="22"/>
                <w:szCs w:val="22"/>
              </w:rPr>
            </w:rPrChange>
          </w:rPr>
          <w:t xml:space="preserve">together with any </w:t>
        </w:r>
      </w:ins>
      <w:ins w:id="749" w:author="Chris Warburton (NESO)" w:date="2025-05-22T11:41:00Z" w16du:dateUtc="2025-05-22T10:41:00Z">
        <w:r w:rsidR="00871145" w:rsidRPr="008922E2">
          <w:rPr>
            <w:rFonts w:ascii="Arial" w:hAnsi="Arial" w:cs="Arial"/>
            <w:sz w:val="22"/>
            <w:szCs w:val="22"/>
            <w:highlight w:val="yellow"/>
            <w:rPrChange w:id="750" w:author="Chris Warburton (NESO)" w:date="2025-05-23T06:15:00Z" w16du:dateUtc="2025-05-23T05:15:00Z">
              <w:rPr>
                <w:rFonts w:ascii="Arial" w:hAnsi="Arial" w:cs="Arial"/>
                <w:sz w:val="22"/>
                <w:szCs w:val="22"/>
              </w:rPr>
            </w:rPrChange>
          </w:rPr>
          <w:t xml:space="preserve">change </w:t>
        </w:r>
        <w:r w:rsidR="00871145" w:rsidRPr="008922E2">
          <w:rPr>
            <w:rFonts w:ascii="Arial" w:hAnsi="Arial" w:cs="Arial"/>
            <w:b/>
            <w:bCs/>
            <w:sz w:val="22"/>
            <w:szCs w:val="22"/>
            <w:highlight w:val="yellow"/>
            <w:rPrChange w:id="751" w:author="Chris Warburton (NESO)" w:date="2025-05-23T06:15:00Z" w16du:dateUtc="2025-05-23T05:15:00Z">
              <w:rPr>
                <w:rFonts w:ascii="Arial" w:hAnsi="Arial" w:cs="Arial"/>
                <w:b/>
                <w:bCs/>
                <w:sz w:val="22"/>
                <w:szCs w:val="22"/>
              </w:rPr>
            </w:rPrChange>
          </w:rPr>
          <w:t xml:space="preserve">The Company </w:t>
        </w:r>
        <w:r w:rsidR="00871145" w:rsidRPr="008922E2">
          <w:rPr>
            <w:rFonts w:ascii="Arial" w:hAnsi="Arial" w:cs="Arial"/>
            <w:sz w:val="22"/>
            <w:szCs w:val="22"/>
            <w:highlight w:val="yellow"/>
            <w:rPrChange w:id="752" w:author="Chris Warburton (NESO)" w:date="2025-05-23T06:15:00Z" w16du:dateUtc="2025-05-23T05:15:00Z">
              <w:rPr>
                <w:rFonts w:ascii="Arial" w:hAnsi="Arial" w:cs="Arial"/>
                <w:sz w:val="22"/>
                <w:szCs w:val="22"/>
              </w:rPr>
            </w:rPrChange>
          </w:rPr>
          <w:t>would propose</w:t>
        </w:r>
      </w:ins>
      <w:ins w:id="753" w:author="Chris Warburton (NESO)" w:date="2025-05-21T21:41:00Z" w16du:dateUtc="2025-05-21T20:41:00Z">
        <w:r w:rsidR="003E26D6">
          <w:rPr>
            <w:rFonts w:ascii="Arial" w:hAnsi="Arial" w:cs="Arial"/>
            <w:sz w:val="22"/>
            <w:szCs w:val="22"/>
          </w:rPr>
          <w:t xml:space="preserve">, </w:t>
        </w:r>
      </w:ins>
      <w:ins w:id="754" w:author="Chris Warburton (NESO)" w:date="2025-05-16T12:27:00Z" w16du:dateUtc="2025-05-16T11:27:00Z">
        <w:r>
          <w:rPr>
            <w:rFonts w:ascii="Arial" w:hAnsi="Arial" w:cs="Arial"/>
            <w:sz w:val="22"/>
            <w:szCs w:val="22"/>
          </w:rPr>
          <w:t xml:space="preserve">within </w:t>
        </w:r>
        <w:r>
          <w:rPr>
            <w:rFonts w:ascii="Arial" w:hAnsi="Arial" w:cs="Arial"/>
            <w:sz w:val="22"/>
            <w:szCs w:val="22"/>
          </w:rPr>
          <w:lastRenderedPageBreak/>
          <w:t xml:space="preserve">three months following the end of the </w:t>
        </w:r>
        <w:r>
          <w:rPr>
            <w:rFonts w:ascii="Arial" w:hAnsi="Arial" w:cs="Arial"/>
            <w:b/>
            <w:bCs/>
            <w:sz w:val="22"/>
            <w:szCs w:val="22"/>
          </w:rPr>
          <w:t>PCF Metric Period</w:t>
        </w:r>
        <w:r w:rsidRPr="008922E2">
          <w:rPr>
            <w:rFonts w:ascii="Arial" w:hAnsi="Arial" w:cs="Arial"/>
            <w:sz w:val="22"/>
            <w:szCs w:val="22"/>
            <w:highlight w:val="yellow"/>
            <w:rPrChange w:id="755" w:author="Chris Warburton (NESO)" w:date="2025-05-23T06:16:00Z" w16du:dateUtc="2025-05-23T05:16:00Z">
              <w:rPr>
                <w:rFonts w:ascii="Arial" w:hAnsi="Arial" w:cs="Arial"/>
                <w:sz w:val="22"/>
                <w:szCs w:val="22"/>
              </w:rPr>
            </w:rPrChange>
          </w:rPr>
          <w:t>.</w:t>
        </w:r>
      </w:ins>
      <w:ins w:id="756" w:author="Chris Warburton (NESO)" w:date="2025-05-22T13:59:00Z" w16du:dateUtc="2025-05-22T12:59:00Z">
        <w:r w:rsidR="00AA3970" w:rsidRPr="008922E2">
          <w:rPr>
            <w:rFonts w:ascii="Arial" w:hAnsi="Arial" w:cs="Arial"/>
            <w:sz w:val="22"/>
            <w:szCs w:val="22"/>
            <w:highlight w:val="yellow"/>
            <w:rPrChange w:id="757" w:author="Chris Warburton (NESO)" w:date="2025-05-23T06:16:00Z" w16du:dateUtc="2025-05-23T05:16:00Z">
              <w:rPr>
                <w:rFonts w:ascii="Arial" w:hAnsi="Arial" w:cs="Arial"/>
                <w:sz w:val="22"/>
                <w:szCs w:val="22"/>
              </w:rPr>
            </w:rPrChange>
          </w:rPr>
          <w:t xml:space="preserve">  (For the avoidance of doubt, that determination will not itself change the </w:t>
        </w:r>
        <w:r w:rsidR="00AA3970" w:rsidRPr="008922E2">
          <w:rPr>
            <w:rFonts w:ascii="Arial" w:hAnsi="Arial" w:cs="Arial"/>
            <w:b/>
            <w:bCs/>
            <w:sz w:val="22"/>
            <w:szCs w:val="22"/>
            <w:highlight w:val="yellow"/>
            <w:rPrChange w:id="758" w:author="Chris Warburton (NESO)" w:date="2025-05-23T06:16:00Z" w16du:dateUtc="2025-05-23T05:16:00Z">
              <w:rPr>
                <w:rFonts w:ascii="Arial" w:hAnsi="Arial" w:cs="Arial"/>
                <w:b/>
                <w:bCs/>
                <w:sz w:val="22"/>
                <w:szCs w:val="22"/>
              </w:rPr>
            </w:rPrChange>
          </w:rPr>
          <w:t>PCF Activation Threshold</w:t>
        </w:r>
        <w:r w:rsidR="00AA3970" w:rsidRPr="008922E2">
          <w:rPr>
            <w:rFonts w:ascii="Arial" w:hAnsi="Arial" w:cs="Arial"/>
            <w:sz w:val="22"/>
            <w:szCs w:val="22"/>
            <w:highlight w:val="yellow"/>
            <w:rPrChange w:id="759" w:author="Chris Warburton (NESO)" w:date="2025-05-23T06:16:00Z" w16du:dateUtc="2025-05-23T05:16:00Z">
              <w:rPr>
                <w:rFonts w:ascii="Arial" w:hAnsi="Arial" w:cs="Arial"/>
                <w:sz w:val="22"/>
                <w:szCs w:val="22"/>
              </w:rPr>
            </w:rPrChange>
          </w:rPr>
          <w:t>.)</w:t>
        </w:r>
      </w:ins>
    </w:p>
    <w:p w14:paraId="2A74D1B4" w14:textId="62002634" w:rsidR="00BA5BAC" w:rsidRPr="009C205E" w:rsidRDefault="00BA5BAC" w:rsidP="00BA5BAC">
      <w:pPr>
        <w:tabs>
          <w:tab w:val="left" w:pos="720"/>
        </w:tabs>
        <w:spacing w:line="360" w:lineRule="auto"/>
        <w:ind w:left="720" w:hanging="720"/>
        <w:jc w:val="both"/>
        <w:rPr>
          <w:ins w:id="760" w:author="Chris Warburton (NESO)" w:date="2025-05-16T12:27:00Z" w16du:dateUtc="2025-05-16T11:27:00Z"/>
          <w:rFonts w:ascii="Arial" w:hAnsi="Arial" w:cs="Arial"/>
          <w:sz w:val="22"/>
          <w:szCs w:val="22"/>
        </w:rPr>
      </w:pPr>
      <w:ins w:id="761" w:author="Chris Warburton (NESO)" w:date="2025-05-16T12:27:00Z" w16du:dateUtc="2025-05-16T11:27:00Z">
        <w:r>
          <w:rPr>
            <w:rFonts w:ascii="Arial" w:hAnsi="Arial" w:cs="Arial"/>
            <w:sz w:val="22"/>
            <w:szCs w:val="22"/>
          </w:rPr>
          <w:t xml:space="preserve"> </w:t>
        </w:r>
      </w:ins>
    </w:p>
    <w:p w14:paraId="2909115E" w14:textId="22D41F34" w:rsidR="000D15CC" w:rsidRDefault="000D15CC" w:rsidP="000D15CC">
      <w:pPr>
        <w:tabs>
          <w:tab w:val="left" w:pos="720"/>
        </w:tabs>
        <w:spacing w:line="360" w:lineRule="auto"/>
        <w:ind w:left="720" w:hanging="720"/>
        <w:jc w:val="both"/>
        <w:rPr>
          <w:ins w:id="762" w:author="Chris Warburton (NESO)" w:date="2025-05-08T08:43:00Z" w16du:dateUtc="2025-05-08T07:43:00Z"/>
          <w:rFonts w:ascii="Arial" w:hAnsi="Arial" w:cs="Arial"/>
          <w:b/>
          <w:bCs/>
          <w:sz w:val="22"/>
          <w:szCs w:val="22"/>
        </w:rPr>
      </w:pPr>
      <w:ins w:id="763" w:author="Chris Warburton (NESO)" w:date="2025-05-08T08:43:00Z" w16du:dateUtc="2025-05-08T07:43:00Z">
        <w:r>
          <w:rPr>
            <w:rFonts w:ascii="Arial" w:hAnsi="Arial" w:cs="Arial"/>
            <w:sz w:val="22"/>
            <w:szCs w:val="22"/>
          </w:rPr>
          <w:t>3</w:t>
        </w:r>
        <w:r>
          <w:rPr>
            <w:rFonts w:ascii="Arial" w:hAnsi="Arial" w:cs="Arial"/>
            <w:sz w:val="22"/>
            <w:szCs w:val="22"/>
          </w:rPr>
          <w:tab/>
        </w:r>
        <w:r>
          <w:rPr>
            <w:rFonts w:ascii="Arial" w:hAnsi="Arial" w:cs="Arial"/>
            <w:b/>
            <w:bCs/>
            <w:sz w:val="22"/>
            <w:szCs w:val="22"/>
          </w:rPr>
          <w:t xml:space="preserve">Information exchange to support calculation of the PCF </w:t>
        </w:r>
      </w:ins>
      <w:ins w:id="764" w:author="Chris Warburton (NESO)" w:date="2025-05-08T14:47:00Z" w16du:dateUtc="2025-05-08T13:47:00Z">
        <w:r w:rsidR="00B0253F">
          <w:rPr>
            <w:rFonts w:ascii="Arial" w:hAnsi="Arial" w:cs="Arial"/>
            <w:b/>
            <w:bCs/>
            <w:sz w:val="22"/>
            <w:szCs w:val="22"/>
          </w:rPr>
          <w:t>Activation</w:t>
        </w:r>
      </w:ins>
      <w:ins w:id="765" w:author="Chris Warburton (NESO)" w:date="2025-05-08T08:43:00Z" w16du:dateUtc="2025-05-08T07:43:00Z">
        <w:r>
          <w:rPr>
            <w:rFonts w:ascii="Arial" w:hAnsi="Arial" w:cs="Arial"/>
            <w:b/>
            <w:bCs/>
            <w:sz w:val="22"/>
            <w:szCs w:val="22"/>
          </w:rPr>
          <w:t xml:space="preserve"> Metric</w:t>
        </w:r>
      </w:ins>
    </w:p>
    <w:p w14:paraId="5BEC1498" w14:textId="77777777" w:rsidR="000D15CC" w:rsidRDefault="000D15CC" w:rsidP="000D15CC">
      <w:pPr>
        <w:tabs>
          <w:tab w:val="left" w:pos="720"/>
        </w:tabs>
        <w:spacing w:line="360" w:lineRule="auto"/>
        <w:ind w:left="720" w:hanging="720"/>
        <w:jc w:val="both"/>
        <w:rPr>
          <w:ins w:id="766" w:author="Chris Warburton (NESO)" w:date="2025-05-08T08:43:00Z" w16du:dateUtc="2025-05-08T07:43:00Z"/>
          <w:rFonts w:ascii="Arial" w:hAnsi="Arial" w:cs="Arial"/>
          <w:sz w:val="22"/>
          <w:szCs w:val="22"/>
        </w:rPr>
      </w:pPr>
    </w:p>
    <w:p w14:paraId="19ABA23B" w14:textId="71015CA7" w:rsidR="001623B7" w:rsidRDefault="000D15CC" w:rsidP="000D15CC">
      <w:pPr>
        <w:tabs>
          <w:tab w:val="left" w:pos="720"/>
        </w:tabs>
        <w:spacing w:line="360" w:lineRule="auto"/>
        <w:ind w:left="720" w:hanging="720"/>
        <w:jc w:val="both"/>
        <w:rPr>
          <w:ins w:id="767" w:author="Chris Warburton (NESO)" w:date="2025-05-21T16:47:00Z" w16du:dateUtc="2025-05-21T15:47:00Z"/>
          <w:rFonts w:ascii="Arial" w:hAnsi="Arial" w:cs="Arial"/>
          <w:sz w:val="22"/>
          <w:szCs w:val="22"/>
        </w:rPr>
      </w:pPr>
      <w:ins w:id="768" w:author="Chris Warburton (NESO)" w:date="2025-05-08T08:43:00Z" w16du:dateUtc="2025-05-08T07:43:00Z">
        <w:r>
          <w:rPr>
            <w:rFonts w:ascii="Arial" w:hAnsi="Arial" w:cs="Arial"/>
            <w:sz w:val="22"/>
            <w:szCs w:val="22"/>
          </w:rPr>
          <w:t>3.1</w:t>
        </w:r>
        <w:r>
          <w:tab/>
        </w:r>
      </w:ins>
      <w:ins w:id="769" w:author="Chris Warburton (NESO)" w:date="2025-05-15T13:52:00Z" w16du:dateUtc="2025-05-15T12:52:00Z">
        <w:r w:rsidR="001E1316">
          <w:rPr>
            <w:rFonts w:ascii="Arial" w:hAnsi="Arial" w:cs="Arial"/>
            <w:sz w:val="22"/>
            <w:szCs w:val="22"/>
          </w:rPr>
          <w:t xml:space="preserve">Subject to Paragraph </w:t>
        </w:r>
        <w:r w:rsidR="00E21313">
          <w:rPr>
            <w:rFonts w:ascii="Arial" w:hAnsi="Arial" w:cs="Arial"/>
            <w:sz w:val="22"/>
            <w:szCs w:val="22"/>
          </w:rPr>
          <w:t>3.</w:t>
        </w:r>
      </w:ins>
      <w:ins w:id="770" w:author="Chris Warburton (NESO)" w:date="2025-05-21T20:51:00Z" w16du:dateUtc="2025-05-21T19:51:00Z">
        <w:r w:rsidR="00072A60">
          <w:rPr>
            <w:rFonts w:ascii="Arial" w:hAnsi="Arial" w:cs="Arial"/>
            <w:sz w:val="22"/>
            <w:szCs w:val="22"/>
          </w:rPr>
          <w:t>3</w:t>
        </w:r>
      </w:ins>
      <w:ins w:id="771" w:author="Chris Warburton (NESO)" w:date="2025-05-15T13:52:00Z" w16du:dateUtc="2025-05-15T12:52:00Z">
        <w:r w:rsidR="00E21313">
          <w:rPr>
            <w:rFonts w:ascii="Arial" w:hAnsi="Arial" w:cs="Arial"/>
            <w:sz w:val="22"/>
            <w:szCs w:val="22"/>
          </w:rPr>
          <w:t xml:space="preserve">, </w:t>
        </w:r>
      </w:ins>
      <w:ins w:id="772" w:author="Chris Warburton (NESO)" w:date="2025-05-22T10:07:00Z" w16du:dateUtc="2025-05-22T09:07:00Z">
        <w:r w:rsidR="00F03973" w:rsidRPr="00244760">
          <w:rPr>
            <w:rFonts w:ascii="Arial" w:hAnsi="Arial" w:cs="Arial"/>
            <w:sz w:val="22"/>
            <w:szCs w:val="22"/>
            <w:highlight w:val="yellow"/>
            <w:rPrChange w:id="773" w:author="Chris Warburton (NESO)" w:date="2025-05-23T06:16:00Z" w16du:dateUtc="2025-05-23T05:16:00Z">
              <w:rPr>
                <w:rFonts w:ascii="Arial" w:hAnsi="Arial" w:cs="Arial"/>
                <w:sz w:val="22"/>
                <w:szCs w:val="22"/>
              </w:rPr>
            </w:rPrChange>
          </w:rPr>
          <w:t xml:space="preserve">twice each </w:t>
        </w:r>
        <w:r w:rsidR="00F03973" w:rsidRPr="00244760">
          <w:rPr>
            <w:rFonts w:ascii="Arial" w:hAnsi="Arial" w:cs="Arial"/>
            <w:b/>
            <w:bCs/>
            <w:sz w:val="22"/>
            <w:szCs w:val="22"/>
            <w:highlight w:val="yellow"/>
            <w:rPrChange w:id="774" w:author="Chris Warburton (NESO)" w:date="2025-05-23T06:16:00Z" w16du:dateUtc="2025-05-23T05:16:00Z">
              <w:rPr>
                <w:rFonts w:ascii="Arial" w:hAnsi="Arial" w:cs="Arial"/>
                <w:b/>
                <w:bCs/>
                <w:sz w:val="22"/>
                <w:szCs w:val="22"/>
              </w:rPr>
            </w:rPrChange>
          </w:rPr>
          <w:t>Financial Year</w:t>
        </w:r>
        <w:r w:rsidR="00F03973">
          <w:rPr>
            <w:rFonts w:ascii="Arial" w:hAnsi="Arial" w:cs="Arial"/>
            <w:sz w:val="22"/>
            <w:szCs w:val="22"/>
          </w:rPr>
          <w:t xml:space="preserve"> </w:t>
        </w:r>
      </w:ins>
      <w:ins w:id="775" w:author="Chris Warburton (NESO)" w:date="2025-05-15T13:52:00Z" w16du:dateUtc="2025-05-15T12:52:00Z">
        <w:r w:rsidR="001E1316">
          <w:rPr>
            <w:rFonts w:ascii="Arial" w:hAnsi="Arial" w:cs="Arial"/>
            <w:sz w:val="22"/>
            <w:szCs w:val="22"/>
          </w:rPr>
          <w:t>e</w:t>
        </w:r>
      </w:ins>
      <w:ins w:id="776" w:author="Chris Warburton (NESO)" w:date="2025-05-12T15:51:00Z" w16du:dateUtc="2025-05-12T14:51:00Z">
        <w:r w:rsidR="00EB294F">
          <w:rPr>
            <w:rFonts w:ascii="Arial" w:hAnsi="Arial" w:cs="Arial"/>
            <w:sz w:val="22"/>
            <w:szCs w:val="22"/>
          </w:rPr>
          <w:t xml:space="preserve">ach </w:t>
        </w:r>
        <w:r w:rsidR="009B4BA5">
          <w:rPr>
            <w:rFonts w:ascii="Arial" w:hAnsi="Arial" w:cs="Arial"/>
            <w:sz w:val="22"/>
            <w:szCs w:val="22"/>
          </w:rPr>
          <w:t xml:space="preserve">owner/operator of a </w:t>
        </w:r>
        <w:r w:rsidR="009B4BA5">
          <w:rPr>
            <w:rFonts w:ascii="Arial" w:hAnsi="Arial" w:cs="Arial"/>
            <w:b/>
            <w:bCs/>
            <w:sz w:val="22"/>
            <w:szCs w:val="22"/>
          </w:rPr>
          <w:t xml:space="preserve">Distribution </w:t>
        </w:r>
      </w:ins>
      <w:ins w:id="777" w:author="Chris Warburton (NESO)" w:date="2025-05-12T15:52:00Z" w16du:dateUtc="2025-05-12T14:52:00Z">
        <w:r w:rsidR="009B4BA5">
          <w:rPr>
            <w:rFonts w:ascii="Arial" w:hAnsi="Arial" w:cs="Arial"/>
            <w:b/>
            <w:bCs/>
            <w:sz w:val="22"/>
            <w:szCs w:val="22"/>
          </w:rPr>
          <w:t>System</w:t>
        </w:r>
        <w:r w:rsidR="009B4BA5">
          <w:rPr>
            <w:rFonts w:ascii="Arial" w:hAnsi="Arial" w:cs="Arial"/>
            <w:sz w:val="22"/>
            <w:szCs w:val="22"/>
          </w:rPr>
          <w:t xml:space="preserve"> must</w:t>
        </w:r>
      </w:ins>
      <w:ins w:id="778" w:author="Chris Warburton (NESO)" w:date="2025-05-12T15:55:00Z" w16du:dateUtc="2025-05-12T14:55:00Z">
        <w:r w:rsidR="00FA55BE">
          <w:rPr>
            <w:rFonts w:ascii="Arial" w:hAnsi="Arial" w:cs="Arial"/>
            <w:sz w:val="22"/>
            <w:szCs w:val="22"/>
          </w:rPr>
          <w:t xml:space="preserve"> </w:t>
        </w:r>
      </w:ins>
      <w:ins w:id="779" w:author="Chris Warburton (NESO)" w:date="2025-05-15T14:54:00Z" w16du:dateUtc="2025-05-15T13:54:00Z">
        <w:r w:rsidR="00BD1B58">
          <w:rPr>
            <w:rFonts w:ascii="Arial" w:hAnsi="Arial" w:cs="Arial"/>
            <w:sz w:val="22"/>
            <w:szCs w:val="22"/>
          </w:rPr>
          <w:t>notify</w:t>
        </w:r>
        <w:r w:rsidR="000503CB">
          <w:rPr>
            <w:rFonts w:ascii="Arial" w:hAnsi="Arial" w:cs="Arial"/>
            <w:sz w:val="22"/>
            <w:szCs w:val="22"/>
          </w:rPr>
          <w:t xml:space="preserve"> t</w:t>
        </w:r>
      </w:ins>
      <w:ins w:id="780" w:author="Chris Warburton (NESO)" w:date="2025-05-12T16:17:00Z" w16du:dateUtc="2025-05-12T15:17:00Z">
        <w:r w:rsidR="0078752D">
          <w:rPr>
            <w:rFonts w:ascii="Arial" w:hAnsi="Arial" w:cs="Arial"/>
            <w:sz w:val="22"/>
            <w:szCs w:val="22"/>
          </w:rPr>
          <w:t xml:space="preserve">o </w:t>
        </w:r>
        <w:r w:rsidR="0078752D">
          <w:rPr>
            <w:rFonts w:ascii="Arial" w:hAnsi="Arial" w:cs="Arial"/>
            <w:b/>
            <w:bCs/>
            <w:sz w:val="22"/>
            <w:szCs w:val="22"/>
          </w:rPr>
          <w:t>The Company</w:t>
        </w:r>
        <w:r w:rsidR="0078752D">
          <w:rPr>
            <w:rFonts w:ascii="Arial" w:hAnsi="Arial" w:cs="Arial"/>
            <w:sz w:val="22"/>
            <w:szCs w:val="22"/>
          </w:rPr>
          <w:t xml:space="preserve"> </w:t>
        </w:r>
      </w:ins>
      <w:ins w:id="781" w:author="Chris Warburton (NESO)" w:date="2025-05-12T16:16:00Z" w16du:dateUtc="2025-05-12T15:16:00Z">
        <w:r w:rsidR="00EE6806" w:rsidRPr="00BB40DD">
          <w:rPr>
            <w:rFonts w:ascii="Arial" w:hAnsi="Arial" w:cs="Arial"/>
            <w:sz w:val="22"/>
            <w:szCs w:val="22"/>
          </w:rPr>
          <w:t xml:space="preserve">the cumulative </w:t>
        </w:r>
      </w:ins>
      <w:ins w:id="782" w:author="Chris Warburton (NESO)" w:date="2025-05-21T16:48:00Z" w16du:dateUtc="2025-05-21T15:48:00Z">
        <w:r w:rsidR="00817E71">
          <w:rPr>
            <w:rFonts w:ascii="Arial" w:hAnsi="Arial" w:cs="Arial"/>
            <w:sz w:val="22"/>
            <w:szCs w:val="22"/>
          </w:rPr>
          <w:t>total</w:t>
        </w:r>
      </w:ins>
      <w:ins w:id="783" w:author="Chris Warburton (NESO)" w:date="2025-05-12T16:16:00Z" w16du:dateUtc="2025-05-12T15:16:00Z">
        <w:r w:rsidR="00EE6806" w:rsidRPr="00BB40DD">
          <w:rPr>
            <w:rFonts w:ascii="Arial" w:hAnsi="Arial" w:cs="Arial"/>
            <w:sz w:val="22"/>
            <w:szCs w:val="22"/>
          </w:rPr>
          <w:t xml:space="preserve"> of </w:t>
        </w:r>
        <w:r w:rsidR="00EE6806" w:rsidRPr="00030187">
          <w:rPr>
            <w:rFonts w:ascii="Arial" w:hAnsi="Arial" w:cs="Arial"/>
            <w:b/>
            <w:sz w:val="22"/>
            <w:szCs w:val="22"/>
          </w:rPr>
          <w:t>Developer Capacity</w:t>
        </w:r>
        <w:r w:rsidR="00EE6806" w:rsidRPr="00030187">
          <w:rPr>
            <w:rFonts w:ascii="Arial" w:hAnsi="Arial" w:cs="Arial"/>
            <w:sz w:val="22"/>
            <w:szCs w:val="22"/>
          </w:rPr>
          <w:t xml:space="preserve"> </w:t>
        </w:r>
        <w:r w:rsidR="00EE6806" w:rsidRPr="00BB40DD">
          <w:rPr>
            <w:rFonts w:ascii="Arial" w:hAnsi="Arial" w:cs="Arial"/>
            <w:sz w:val="22"/>
            <w:szCs w:val="22"/>
          </w:rPr>
          <w:t xml:space="preserve">in MW </w:t>
        </w:r>
      </w:ins>
      <w:ins w:id="784" w:author="Chris Warburton (NESO)" w:date="2025-05-21T20:42:00Z" w16du:dateUtc="2025-05-21T19:42:00Z">
        <w:r w:rsidR="002C71C2" w:rsidRPr="00244760">
          <w:rPr>
            <w:rFonts w:ascii="Arial" w:hAnsi="Arial" w:cs="Arial"/>
            <w:sz w:val="22"/>
            <w:szCs w:val="22"/>
            <w:highlight w:val="yellow"/>
            <w:rPrChange w:id="785" w:author="Chris Warburton (NESO)" w:date="2025-05-23T06:16:00Z" w16du:dateUtc="2025-05-23T05:16:00Z">
              <w:rPr>
                <w:rFonts w:ascii="Arial" w:hAnsi="Arial" w:cs="Arial"/>
                <w:sz w:val="22"/>
                <w:szCs w:val="22"/>
              </w:rPr>
            </w:rPrChange>
          </w:rPr>
          <w:t>for</w:t>
        </w:r>
      </w:ins>
      <w:ins w:id="786" w:author="Chris Warburton (NESO)" w:date="2025-05-13T12:24:00Z" w16du:dateUtc="2025-05-13T11:24:00Z">
        <w:r w:rsidR="00F61AAD" w:rsidRPr="00244760">
          <w:rPr>
            <w:rFonts w:ascii="Arial" w:hAnsi="Arial" w:cs="Arial"/>
            <w:sz w:val="22"/>
            <w:szCs w:val="22"/>
            <w:highlight w:val="yellow"/>
            <w:rPrChange w:id="787" w:author="Chris Warburton (NESO)" w:date="2025-05-23T06:16:00Z" w16du:dateUtc="2025-05-23T05:16:00Z">
              <w:rPr>
                <w:rFonts w:ascii="Arial" w:hAnsi="Arial" w:cs="Arial"/>
                <w:sz w:val="22"/>
                <w:szCs w:val="22"/>
              </w:rPr>
            </w:rPrChange>
          </w:rPr>
          <w:t xml:space="preserve"> </w:t>
        </w:r>
      </w:ins>
      <w:ins w:id="788" w:author="Chris Warburton (NESO)" w:date="2025-05-21T16:58:00Z" w16du:dateUtc="2025-05-21T15:58:00Z">
        <w:r w:rsidR="0027413D" w:rsidRPr="00244760">
          <w:rPr>
            <w:rFonts w:ascii="Arial" w:hAnsi="Arial" w:cs="Arial"/>
            <w:b/>
            <w:bCs/>
            <w:sz w:val="22"/>
            <w:szCs w:val="22"/>
            <w:highlight w:val="yellow"/>
            <w:rPrChange w:id="789" w:author="Chris Warburton (NESO)" w:date="2025-05-23T06:16:00Z" w16du:dateUtc="2025-05-23T05:16:00Z">
              <w:rPr>
                <w:rFonts w:ascii="Arial" w:hAnsi="Arial" w:cs="Arial"/>
                <w:b/>
                <w:bCs/>
                <w:sz w:val="22"/>
                <w:szCs w:val="22"/>
              </w:rPr>
            </w:rPrChange>
          </w:rPr>
          <w:t>Relevant</w:t>
        </w:r>
      </w:ins>
      <w:ins w:id="790" w:author="Chris Warburton (NESO)" w:date="2025-05-13T12:24:00Z" w16du:dateUtc="2025-05-13T11:24:00Z">
        <w:r w:rsidR="00F61AAD" w:rsidRPr="00244760">
          <w:rPr>
            <w:rFonts w:ascii="Arial" w:hAnsi="Arial" w:cs="Arial"/>
            <w:sz w:val="22"/>
            <w:szCs w:val="22"/>
            <w:highlight w:val="yellow"/>
            <w:rPrChange w:id="791" w:author="Chris Warburton (NESO)" w:date="2025-05-23T06:16:00Z" w16du:dateUtc="2025-05-23T05:16:00Z">
              <w:rPr>
                <w:rFonts w:ascii="Arial" w:hAnsi="Arial" w:cs="Arial"/>
                <w:sz w:val="22"/>
                <w:szCs w:val="22"/>
              </w:rPr>
            </w:rPrChange>
          </w:rPr>
          <w:t xml:space="preserve"> </w:t>
        </w:r>
        <w:r w:rsidR="00F61AAD" w:rsidRPr="00244760">
          <w:rPr>
            <w:rFonts w:ascii="Arial" w:hAnsi="Arial" w:cs="Arial"/>
            <w:b/>
            <w:bCs/>
            <w:sz w:val="22"/>
            <w:szCs w:val="22"/>
            <w:highlight w:val="yellow"/>
            <w:rPrChange w:id="792" w:author="Chris Warburton (NESO)" w:date="2025-05-23T06:16:00Z" w16du:dateUtc="2025-05-23T05:16:00Z">
              <w:rPr>
                <w:rFonts w:ascii="Arial" w:hAnsi="Arial" w:cs="Arial"/>
                <w:b/>
                <w:bCs/>
                <w:sz w:val="22"/>
                <w:szCs w:val="22"/>
              </w:rPr>
            </w:rPrChange>
          </w:rPr>
          <w:t>Construction Agreements</w:t>
        </w:r>
      </w:ins>
      <w:ins w:id="793" w:author="Chris Warburton (NESO)" w:date="2025-05-12T16:16:00Z" w16du:dateUtc="2025-05-12T15:16:00Z">
        <w:r w:rsidR="00EE6806" w:rsidRPr="00244760">
          <w:rPr>
            <w:rFonts w:ascii="Arial" w:hAnsi="Arial" w:cs="Arial"/>
            <w:sz w:val="22"/>
            <w:szCs w:val="22"/>
            <w:highlight w:val="yellow"/>
            <w:rPrChange w:id="794" w:author="Chris Warburton (NESO)" w:date="2025-05-23T06:16:00Z" w16du:dateUtc="2025-05-23T05:16:00Z">
              <w:rPr>
                <w:rFonts w:ascii="Arial" w:hAnsi="Arial" w:cs="Arial"/>
                <w:sz w:val="22"/>
                <w:szCs w:val="22"/>
              </w:rPr>
            </w:rPrChange>
          </w:rPr>
          <w:t xml:space="preserve"> </w:t>
        </w:r>
      </w:ins>
      <w:ins w:id="795" w:author="Chris Warburton (NESO)" w:date="2025-05-15T14:48:00Z" w16du:dateUtc="2025-05-15T13:48:00Z">
        <w:r w:rsidR="00235341" w:rsidRPr="00244760">
          <w:rPr>
            <w:rFonts w:ascii="Arial" w:hAnsi="Arial" w:cs="Arial"/>
            <w:sz w:val="22"/>
            <w:szCs w:val="22"/>
            <w:highlight w:val="yellow"/>
            <w:rPrChange w:id="796" w:author="Chris Warburton (NESO)" w:date="2025-05-23T06:16:00Z" w16du:dateUtc="2025-05-23T05:16:00Z">
              <w:rPr>
                <w:rFonts w:ascii="Arial" w:hAnsi="Arial" w:cs="Arial"/>
                <w:sz w:val="22"/>
                <w:szCs w:val="22"/>
              </w:rPr>
            </w:rPrChange>
          </w:rPr>
          <w:t>between it</w:t>
        </w:r>
      </w:ins>
      <w:ins w:id="797" w:author="Chris Warburton (NESO)" w:date="2025-05-21T16:55:00Z" w16du:dateUtc="2025-05-21T15:55:00Z">
        <w:r w:rsidR="00967B1B" w:rsidRPr="00244760">
          <w:rPr>
            <w:rFonts w:ascii="Arial" w:hAnsi="Arial" w:cs="Arial"/>
            <w:sz w:val="22"/>
            <w:szCs w:val="22"/>
            <w:highlight w:val="yellow"/>
            <w:rPrChange w:id="798" w:author="Chris Warburton (NESO)" w:date="2025-05-23T06:16:00Z" w16du:dateUtc="2025-05-23T05:16:00Z">
              <w:rPr>
                <w:rFonts w:ascii="Arial" w:hAnsi="Arial" w:cs="Arial"/>
                <w:sz w:val="22"/>
                <w:szCs w:val="22"/>
              </w:rPr>
            </w:rPrChange>
          </w:rPr>
          <w:t xml:space="preserve"> and </w:t>
        </w:r>
        <w:r w:rsidR="00967B1B" w:rsidRPr="00244760">
          <w:rPr>
            <w:rFonts w:ascii="Arial" w:hAnsi="Arial" w:cs="Arial"/>
            <w:b/>
            <w:bCs/>
            <w:sz w:val="22"/>
            <w:szCs w:val="22"/>
            <w:highlight w:val="yellow"/>
            <w:rPrChange w:id="799" w:author="Chris Warburton (NESO)" w:date="2025-05-23T06:16:00Z" w16du:dateUtc="2025-05-23T05:16:00Z">
              <w:rPr>
                <w:rFonts w:ascii="Arial" w:hAnsi="Arial" w:cs="Arial"/>
                <w:b/>
                <w:bCs/>
                <w:sz w:val="22"/>
                <w:szCs w:val="22"/>
              </w:rPr>
            </w:rPrChange>
          </w:rPr>
          <w:t>The Company</w:t>
        </w:r>
      </w:ins>
      <w:ins w:id="800" w:author="Chris Warburton (NESO)" w:date="2025-05-15T14:48:00Z" w16du:dateUtc="2025-05-15T13:48:00Z">
        <w:r w:rsidR="00235341" w:rsidRPr="00244760">
          <w:rPr>
            <w:rFonts w:ascii="Arial" w:hAnsi="Arial" w:cs="Arial"/>
            <w:sz w:val="22"/>
            <w:szCs w:val="22"/>
            <w:highlight w:val="yellow"/>
            <w:rPrChange w:id="801" w:author="Chris Warburton (NESO)" w:date="2025-05-23T06:16:00Z" w16du:dateUtc="2025-05-23T05:16:00Z">
              <w:rPr>
                <w:rFonts w:ascii="Arial" w:hAnsi="Arial" w:cs="Arial"/>
                <w:sz w:val="22"/>
                <w:szCs w:val="22"/>
              </w:rPr>
            </w:rPrChange>
          </w:rPr>
          <w:t xml:space="preserve"> </w:t>
        </w:r>
      </w:ins>
      <w:ins w:id="802" w:author="Chris Warburton (NESO)" w:date="2025-05-21T16:48:00Z" w16du:dateUtc="2025-05-21T15:48:00Z">
        <w:r w:rsidR="00817E71" w:rsidRPr="00244760">
          <w:rPr>
            <w:rFonts w:ascii="Arial" w:hAnsi="Arial" w:cs="Arial"/>
            <w:sz w:val="22"/>
            <w:szCs w:val="22"/>
            <w:highlight w:val="yellow"/>
            <w:rPrChange w:id="803" w:author="Chris Warburton (NESO)" w:date="2025-05-23T06:16:00Z" w16du:dateUtc="2025-05-23T05:16:00Z">
              <w:rPr>
                <w:rFonts w:ascii="Arial" w:hAnsi="Arial" w:cs="Arial"/>
                <w:sz w:val="22"/>
                <w:szCs w:val="22"/>
              </w:rPr>
            </w:rPrChange>
          </w:rPr>
          <w:t>which</w:t>
        </w:r>
      </w:ins>
      <w:ins w:id="804" w:author="Chris Warburton (NESO)" w:date="2025-05-21T13:30:00Z" w16du:dateUtc="2025-05-21T12:30:00Z">
        <w:r w:rsidR="001623B7">
          <w:rPr>
            <w:rFonts w:ascii="Arial" w:hAnsi="Arial" w:cs="Arial"/>
            <w:sz w:val="22"/>
            <w:szCs w:val="22"/>
          </w:rPr>
          <w:t>:</w:t>
        </w:r>
      </w:ins>
    </w:p>
    <w:p w14:paraId="5C6BD7AF" w14:textId="77777777" w:rsidR="00817E71" w:rsidRDefault="00817E71" w:rsidP="000D15CC">
      <w:pPr>
        <w:tabs>
          <w:tab w:val="left" w:pos="720"/>
        </w:tabs>
        <w:spacing w:line="360" w:lineRule="auto"/>
        <w:ind w:left="720" w:hanging="720"/>
        <w:jc w:val="both"/>
        <w:rPr>
          <w:ins w:id="805" w:author="Chris Warburton (NESO)" w:date="2025-05-21T16:47:00Z" w16du:dateUtc="2025-05-21T15:47:00Z"/>
          <w:rFonts w:ascii="Arial" w:hAnsi="Arial" w:cs="Arial"/>
          <w:sz w:val="22"/>
          <w:szCs w:val="22"/>
        </w:rPr>
      </w:pPr>
    </w:p>
    <w:p w14:paraId="7AF6EA2D" w14:textId="29038F5F" w:rsidR="00817E71" w:rsidRPr="00244760" w:rsidRDefault="00C8752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806" w:author="Chris Warburton (NESO)" w:date="2025-05-21T16:47:00Z" w16du:dateUtc="2025-05-21T15:47:00Z"/>
          <w:rFonts w:ascii="Arial" w:hAnsi="Arial" w:cs="Arial"/>
          <w:sz w:val="22"/>
          <w:szCs w:val="22"/>
          <w:highlight w:val="yellow"/>
          <w:rPrChange w:id="807" w:author="Chris Warburton (NESO)" w:date="2025-05-23T06:16:00Z" w16du:dateUtc="2025-05-23T05:16:00Z">
            <w:rPr>
              <w:ins w:id="808" w:author="Chris Warburton (NESO)" w:date="2025-05-21T16:47:00Z" w16du:dateUtc="2025-05-21T15:47:00Z"/>
              <w:rFonts w:ascii="Arial" w:hAnsi="Arial" w:cs="Arial"/>
              <w:sz w:val="22"/>
              <w:szCs w:val="22"/>
            </w:rPr>
          </w:rPrChange>
        </w:rPr>
        <w:pPrChange w:id="809"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810" w:author="Chris Warburton (NESO)" w:date="2025-05-21T16:53:00Z" w16du:dateUtc="2025-05-21T15:53:00Z">
        <w:r w:rsidRPr="00244760">
          <w:rPr>
            <w:rFonts w:ascii="Arial" w:hAnsi="Arial" w:cs="Arial"/>
            <w:sz w:val="22"/>
            <w:szCs w:val="22"/>
            <w:highlight w:val="yellow"/>
            <w:rPrChange w:id="811" w:author="Chris Warburton (NESO)" w:date="2025-05-23T06:16:00Z" w16du:dateUtc="2025-05-23T05:16:00Z">
              <w:rPr>
                <w:rFonts w:ascii="Arial" w:hAnsi="Arial" w:cs="Arial"/>
                <w:sz w:val="22"/>
                <w:szCs w:val="22"/>
              </w:rPr>
            </w:rPrChange>
          </w:rPr>
          <w:t>3.1.1</w:t>
        </w:r>
      </w:ins>
      <w:ins w:id="812" w:author="Chris Warburton (NESO)" w:date="2025-05-21T16:47:00Z" w16du:dateUtc="2025-05-21T15:47:00Z">
        <w:r w:rsidR="00817E71" w:rsidRPr="00244760">
          <w:rPr>
            <w:rFonts w:ascii="Arial" w:hAnsi="Arial" w:cs="Arial"/>
            <w:sz w:val="22"/>
            <w:szCs w:val="22"/>
            <w:highlight w:val="yellow"/>
            <w:rPrChange w:id="813" w:author="Chris Warburton (NESO)" w:date="2025-05-23T06:16:00Z" w16du:dateUtc="2025-05-23T05:16:00Z">
              <w:rPr>
                <w:rFonts w:ascii="Arial" w:hAnsi="Arial" w:cs="Arial"/>
                <w:sz w:val="22"/>
                <w:szCs w:val="22"/>
              </w:rPr>
            </w:rPrChange>
          </w:rPr>
          <w:t xml:space="preserve"> </w:t>
        </w:r>
      </w:ins>
      <w:ins w:id="814" w:author="Chris Warburton (NESO)" w:date="2025-05-21T16:54:00Z" w16du:dateUtc="2025-05-21T15:54:00Z">
        <w:r w:rsidR="005A6D24" w:rsidRPr="00244760">
          <w:rPr>
            <w:rFonts w:ascii="Arial" w:hAnsi="Arial" w:cs="Arial"/>
            <w:sz w:val="22"/>
            <w:szCs w:val="22"/>
            <w:highlight w:val="yellow"/>
            <w:rPrChange w:id="815" w:author="Chris Warburton (NESO)" w:date="2025-05-23T06:16:00Z" w16du:dateUtc="2025-05-23T05:16:00Z">
              <w:rPr>
                <w:rFonts w:ascii="Arial" w:hAnsi="Arial" w:cs="Arial"/>
                <w:sz w:val="22"/>
                <w:szCs w:val="22"/>
              </w:rPr>
            </w:rPrChange>
          </w:rPr>
          <w:tab/>
        </w:r>
      </w:ins>
      <w:ins w:id="816" w:author="Chris Warburton (NESO)" w:date="2025-05-21T16:47:00Z" w16du:dateUtc="2025-05-21T15:47:00Z">
        <w:r w:rsidR="00817E71" w:rsidRPr="00244760">
          <w:rPr>
            <w:rFonts w:ascii="Arial" w:hAnsi="Arial" w:cs="Arial"/>
            <w:sz w:val="22"/>
            <w:szCs w:val="22"/>
            <w:highlight w:val="yellow"/>
            <w:rPrChange w:id="817" w:author="Chris Warburton (NESO)" w:date="2025-05-23T06:16:00Z" w16du:dateUtc="2025-05-23T05:16:00Z">
              <w:rPr>
                <w:rFonts w:ascii="Arial" w:hAnsi="Arial" w:cs="Arial"/>
                <w:sz w:val="22"/>
                <w:szCs w:val="22"/>
              </w:rPr>
            </w:rPrChange>
          </w:rPr>
          <w:t xml:space="preserve">were terminated as a result of termination </w:t>
        </w:r>
      </w:ins>
      <w:ins w:id="818" w:author="Chris Warburton (NESO)" w:date="2025-05-21T20:42:00Z" w16du:dateUtc="2025-05-21T19:42:00Z">
        <w:r w:rsidR="002C71C2" w:rsidRPr="00244760">
          <w:rPr>
            <w:rFonts w:ascii="Arial" w:hAnsi="Arial" w:cs="Arial"/>
            <w:sz w:val="22"/>
            <w:szCs w:val="22"/>
            <w:highlight w:val="yellow"/>
            <w:rPrChange w:id="819" w:author="Chris Warburton (NESO)" w:date="2025-05-23T06:16:00Z" w16du:dateUtc="2025-05-23T05:16:00Z">
              <w:rPr>
                <w:rFonts w:ascii="Arial" w:hAnsi="Arial" w:cs="Arial"/>
                <w:sz w:val="22"/>
                <w:szCs w:val="22"/>
              </w:rPr>
            </w:rPrChange>
          </w:rPr>
          <w:t>(</w:t>
        </w:r>
      </w:ins>
      <w:ins w:id="820" w:author="Chris Warburton (NESO)" w:date="2025-05-21T16:47:00Z" w16du:dateUtc="2025-05-21T15:47:00Z">
        <w:r w:rsidR="00817E71" w:rsidRPr="00244760">
          <w:rPr>
            <w:rFonts w:ascii="Arial" w:hAnsi="Arial" w:cs="Arial"/>
            <w:sz w:val="22"/>
            <w:szCs w:val="22"/>
            <w:highlight w:val="yellow"/>
            <w:rPrChange w:id="821" w:author="Chris Warburton (NESO)" w:date="2025-05-23T06:16:00Z" w16du:dateUtc="2025-05-23T05:16:00Z">
              <w:rPr>
                <w:rFonts w:ascii="Arial" w:hAnsi="Arial" w:cs="Arial"/>
                <w:sz w:val="22"/>
                <w:szCs w:val="22"/>
              </w:rPr>
            </w:rPrChange>
          </w:rPr>
          <w:t>by the owner/operator</w:t>
        </w:r>
      </w:ins>
      <w:ins w:id="822" w:author="Chris Warburton (NESO)" w:date="2025-05-21T20:43:00Z" w16du:dateUtc="2025-05-21T19:43:00Z">
        <w:r w:rsidR="00470372" w:rsidRPr="00244760">
          <w:rPr>
            <w:rFonts w:ascii="Arial" w:hAnsi="Arial" w:cs="Arial"/>
            <w:sz w:val="22"/>
            <w:szCs w:val="22"/>
            <w:highlight w:val="yellow"/>
            <w:rPrChange w:id="823" w:author="Chris Warburton (NESO)" w:date="2025-05-23T06:16:00Z" w16du:dateUtc="2025-05-23T05:16:00Z">
              <w:rPr>
                <w:rFonts w:ascii="Arial" w:hAnsi="Arial" w:cs="Arial"/>
                <w:sz w:val="22"/>
                <w:szCs w:val="22"/>
              </w:rPr>
            </w:rPrChange>
          </w:rPr>
          <w:t xml:space="preserve"> of the</w:t>
        </w:r>
      </w:ins>
      <w:ins w:id="824" w:author="Chris Warburton (NESO)" w:date="2025-05-21T16:47:00Z" w16du:dateUtc="2025-05-21T15:47:00Z">
        <w:r w:rsidR="00817E71" w:rsidRPr="00244760">
          <w:rPr>
            <w:rFonts w:ascii="Arial" w:hAnsi="Arial" w:cs="Arial"/>
            <w:sz w:val="22"/>
            <w:szCs w:val="22"/>
            <w:highlight w:val="yellow"/>
            <w:rPrChange w:id="825" w:author="Chris Warburton (NESO)" w:date="2025-05-23T06:16:00Z" w16du:dateUtc="2025-05-23T05:16:00Z">
              <w:rPr>
                <w:rFonts w:ascii="Arial" w:hAnsi="Arial" w:cs="Arial"/>
                <w:sz w:val="22"/>
                <w:szCs w:val="22"/>
              </w:rPr>
            </w:rPrChange>
          </w:rPr>
          <w:t xml:space="preserve"> </w:t>
        </w:r>
        <w:r w:rsidR="00817E71" w:rsidRPr="00244760">
          <w:rPr>
            <w:rFonts w:ascii="Arial" w:hAnsi="Arial" w:cs="Arial"/>
            <w:b/>
            <w:bCs/>
            <w:sz w:val="22"/>
            <w:szCs w:val="22"/>
            <w:highlight w:val="yellow"/>
            <w:rPrChange w:id="826" w:author="Chris Warburton (NESO)" w:date="2025-05-23T06:16:00Z" w16du:dateUtc="2025-05-23T05:16:00Z">
              <w:rPr>
                <w:rFonts w:ascii="Arial" w:hAnsi="Arial" w:cs="Arial"/>
                <w:b/>
                <w:bCs/>
                <w:sz w:val="22"/>
                <w:szCs w:val="22"/>
              </w:rPr>
            </w:rPrChange>
          </w:rPr>
          <w:t>Distribution System</w:t>
        </w:r>
      </w:ins>
      <w:ins w:id="827" w:author="Chris Warburton (NESO)" w:date="2025-05-21T20:43:00Z" w16du:dateUtc="2025-05-21T19:43:00Z">
        <w:r w:rsidR="00470372" w:rsidRPr="00244760">
          <w:rPr>
            <w:rFonts w:ascii="Arial" w:hAnsi="Arial" w:cs="Arial"/>
            <w:sz w:val="22"/>
            <w:szCs w:val="22"/>
            <w:highlight w:val="yellow"/>
            <w:rPrChange w:id="828" w:author="Chris Warburton (NESO)" w:date="2025-05-23T06:16:00Z" w16du:dateUtc="2025-05-23T05:16:00Z">
              <w:rPr>
                <w:rFonts w:ascii="Arial" w:hAnsi="Arial" w:cs="Arial"/>
                <w:sz w:val="22"/>
                <w:szCs w:val="22"/>
              </w:rPr>
            </w:rPrChange>
          </w:rPr>
          <w:t>)</w:t>
        </w:r>
      </w:ins>
      <w:ins w:id="829" w:author="Chris Warburton (NESO)" w:date="2025-05-21T16:47:00Z" w16du:dateUtc="2025-05-21T15:47:00Z">
        <w:r w:rsidR="00817E71" w:rsidRPr="00244760">
          <w:rPr>
            <w:rFonts w:ascii="Arial" w:hAnsi="Arial" w:cs="Arial"/>
            <w:sz w:val="22"/>
            <w:szCs w:val="22"/>
            <w:highlight w:val="yellow"/>
            <w:rPrChange w:id="830" w:author="Chris Warburton (NESO)" w:date="2025-05-23T06:16:00Z" w16du:dateUtc="2025-05-23T05:16:00Z">
              <w:rPr>
                <w:rFonts w:ascii="Arial" w:hAnsi="Arial" w:cs="Arial"/>
                <w:sz w:val="22"/>
                <w:szCs w:val="22"/>
              </w:rPr>
            </w:rPrChange>
          </w:rPr>
          <w:t xml:space="preserve"> of a related </w:t>
        </w:r>
        <w:r w:rsidR="00817E71" w:rsidRPr="00244760">
          <w:rPr>
            <w:rFonts w:ascii="Arial" w:hAnsi="Arial" w:cs="Arial"/>
            <w:b/>
            <w:bCs/>
            <w:sz w:val="22"/>
            <w:szCs w:val="22"/>
            <w:highlight w:val="yellow"/>
            <w:rPrChange w:id="831" w:author="Chris Warburton (NESO)" w:date="2025-05-23T06:16:00Z" w16du:dateUtc="2025-05-23T05:16:00Z">
              <w:rPr>
                <w:rFonts w:ascii="Arial" w:hAnsi="Arial" w:cs="Arial"/>
                <w:b/>
                <w:bCs/>
                <w:sz w:val="22"/>
                <w:szCs w:val="22"/>
              </w:rPr>
            </w:rPrChange>
          </w:rPr>
          <w:t>Distribution Connection Agreement</w:t>
        </w:r>
        <w:r w:rsidR="00817E71" w:rsidRPr="00244760">
          <w:rPr>
            <w:rFonts w:ascii="Arial" w:hAnsi="Arial" w:cs="Arial"/>
            <w:sz w:val="22"/>
            <w:szCs w:val="22"/>
            <w:highlight w:val="yellow"/>
            <w:rPrChange w:id="832" w:author="Chris Warburton (NESO)" w:date="2025-05-23T06:16:00Z" w16du:dateUtc="2025-05-23T05:16:00Z">
              <w:rPr>
                <w:rFonts w:ascii="Arial" w:hAnsi="Arial" w:cs="Arial"/>
                <w:sz w:val="22"/>
                <w:szCs w:val="22"/>
              </w:rPr>
            </w:rPrChange>
          </w:rPr>
          <w:t xml:space="preserve"> due to a failure by the </w:t>
        </w:r>
      </w:ins>
      <w:ins w:id="833" w:author="Chris Warburton (NESO)" w:date="2025-05-23T05:37:00Z" w16du:dateUtc="2025-05-23T04:37:00Z">
        <w:r w:rsidR="00DD728B" w:rsidRPr="00244760">
          <w:rPr>
            <w:rFonts w:ascii="Arial" w:hAnsi="Arial" w:cs="Arial"/>
            <w:sz w:val="22"/>
            <w:szCs w:val="22"/>
            <w:highlight w:val="yellow"/>
            <w:rPrChange w:id="834" w:author="Chris Warburton (NESO)" w:date="2025-05-23T06:16:00Z" w16du:dateUtc="2025-05-23T05:16:00Z">
              <w:rPr>
                <w:rFonts w:ascii="Arial" w:hAnsi="Arial" w:cs="Arial"/>
                <w:sz w:val="22"/>
                <w:szCs w:val="22"/>
              </w:rPr>
            </w:rPrChange>
          </w:rPr>
          <w:t>d</w:t>
        </w:r>
      </w:ins>
      <w:ins w:id="835" w:author="Chris Warburton (NESO)" w:date="2025-05-21T16:47:00Z" w16du:dateUtc="2025-05-21T15:47:00Z">
        <w:r w:rsidR="00817E71" w:rsidRPr="00244760">
          <w:rPr>
            <w:rFonts w:ascii="Arial" w:hAnsi="Arial" w:cs="Arial"/>
            <w:sz w:val="22"/>
            <w:szCs w:val="22"/>
            <w:highlight w:val="yellow"/>
            <w:rPrChange w:id="836" w:author="Chris Warburton (NESO)" w:date="2025-05-23T06:16:00Z" w16du:dateUtc="2025-05-23T05:16:00Z">
              <w:rPr>
                <w:rFonts w:ascii="Arial" w:hAnsi="Arial" w:cs="Arial"/>
                <w:b/>
                <w:bCs/>
                <w:sz w:val="22"/>
                <w:szCs w:val="22"/>
              </w:rPr>
            </w:rPrChange>
          </w:rPr>
          <w:t>eveloper</w:t>
        </w:r>
        <w:r w:rsidR="00817E71" w:rsidRPr="00244760">
          <w:rPr>
            <w:rFonts w:ascii="Arial" w:hAnsi="Arial" w:cs="Arial"/>
            <w:sz w:val="22"/>
            <w:szCs w:val="22"/>
            <w:highlight w:val="yellow"/>
            <w:rPrChange w:id="837" w:author="Chris Warburton (NESO)" w:date="2025-05-23T06:16:00Z" w16du:dateUtc="2025-05-23T05:16:00Z">
              <w:rPr>
                <w:rFonts w:ascii="Arial" w:hAnsi="Arial" w:cs="Arial"/>
                <w:sz w:val="22"/>
                <w:szCs w:val="22"/>
              </w:rPr>
            </w:rPrChange>
          </w:rPr>
          <w:t xml:space="preserve"> to meet </w:t>
        </w:r>
        <w:r w:rsidR="00817E71" w:rsidRPr="00244760">
          <w:rPr>
            <w:rFonts w:ascii="Arial" w:hAnsi="Arial" w:cs="Arial"/>
            <w:b/>
            <w:bCs/>
            <w:sz w:val="22"/>
            <w:szCs w:val="22"/>
            <w:highlight w:val="yellow"/>
            <w:rPrChange w:id="838" w:author="Chris Warburton (NESO)" w:date="2025-05-23T06:16:00Z" w16du:dateUtc="2025-05-23T05:16:00Z">
              <w:rPr>
                <w:rFonts w:ascii="Arial" w:hAnsi="Arial" w:cs="Arial"/>
                <w:b/>
                <w:bCs/>
                <w:sz w:val="22"/>
                <w:szCs w:val="22"/>
              </w:rPr>
            </w:rPrChange>
          </w:rPr>
          <w:t>Milestone 1</w:t>
        </w:r>
        <w:r w:rsidR="00817E71" w:rsidRPr="00244760">
          <w:rPr>
            <w:rFonts w:ascii="Arial" w:hAnsi="Arial" w:cs="Arial"/>
            <w:sz w:val="22"/>
            <w:szCs w:val="22"/>
            <w:highlight w:val="yellow"/>
            <w:rPrChange w:id="839" w:author="Chris Warburton (NESO)" w:date="2025-05-23T06:16:00Z" w16du:dateUtc="2025-05-23T05:16:00Z">
              <w:rPr>
                <w:rFonts w:ascii="Arial" w:hAnsi="Arial" w:cs="Arial"/>
                <w:sz w:val="22"/>
                <w:szCs w:val="22"/>
              </w:rPr>
            </w:rPrChange>
          </w:rPr>
          <w:t>; or</w:t>
        </w:r>
      </w:ins>
    </w:p>
    <w:p w14:paraId="6D82B72E" w14:textId="76B5B2C8" w:rsidR="00817E71" w:rsidRDefault="005A6D2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840" w:author="Chris Warburton (NESO)" w:date="2025-05-21T16:47:00Z" w16du:dateUtc="2025-05-21T15:47:00Z"/>
          <w:rFonts w:ascii="Arial" w:hAnsi="Arial" w:cs="Arial"/>
          <w:sz w:val="22"/>
          <w:szCs w:val="22"/>
        </w:rPr>
        <w:pPrChange w:id="841"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842" w:author="Chris Warburton (NESO)" w:date="2025-05-21T16:54:00Z" w16du:dateUtc="2025-05-21T15:54:00Z">
        <w:r w:rsidRPr="00244760">
          <w:rPr>
            <w:rFonts w:ascii="Arial" w:hAnsi="Arial" w:cs="Arial"/>
            <w:sz w:val="22"/>
            <w:szCs w:val="22"/>
            <w:highlight w:val="yellow"/>
            <w:rPrChange w:id="843" w:author="Chris Warburton (NESO)" w:date="2025-05-23T06:16:00Z" w16du:dateUtc="2025-05-23T05:16:00Z">
              <w:rPr>
                <w:rFonts w:ascii="Arial" w:hAnsi="Arial" w:cs="Arial"/>
                <w:sz w:val="22"/>
                <w:szCs w:val="22"/>
              </w:rPr>
            </w:rPrChange>
          </w:rPr>
          <w:t>3.1.2</w:t>
        </w:r>
      </w:ins>
      <w:ins w:id="844" w:author="Chris Warburton (NESO)" w:date="2025-05-21T16:47:00Z" w16du:dateUtc="2025-05-21T15:47:00Z">
        <w:r w:rsidR="00817E71" w:rsidRPr="00244760">
          <w:rPr>
            <w:rFonts w:ascii="Arial" w:hAnsi="Arial" w:cs="Arial"/>
            <w:sz w:val="22"/>
            <w:szCs w:val="22"/>
            <w:highlight w:val="yellow"/>
            <w:rPrChange w:id="845" w:author="Chris Warburton (NESO)" w:date="2025-05-23T06:16:00Z" w16du:dateUtc="2025-05-23T05:16:00Z">
              <w:rPr>
                <w:rFonts w:ascii="Arial" w:hAnsi="Arial" w:cs="Arial"/>
                <w:sz w:val="22"/>
                <w:szCs w:val="22"/>
              </w:rPr>
            </w:rPrChange>
          </w:rPr>
          <w:t xml:space="preserve"> </w:t>
        </w:r>
      </w:ins>
      <w:ins w:id="846" w:author="Chris Warburton (NESO)" w:date="2025-05-21T16:54:00Z" w16du:dateUtc="2025-05-21T15:54:00Z">
        <w:r w:rsidR="00967B1B" w:rsidRPr="00244760">
          <w:rPr>
            <w:rFonts w:ascii="Arial" w:hAnsi="Arial" w:cs="Arial"/>
            <w:sz w:val="22"/>
            <w:szCs w:val="22"/>
            <w:highlight w:val="yellow"/>
            <w:rPrChange w:id="847" w:author="Chris Warburton (NESO)" w:date="2025-05-23T06:16:00Z" w16du:dateUtc="2025-05-23T05:16:00Z">
              <w:rPr>
                <w:rFonts w:ascii="Arial" w:hAnsi="Arial" w:cs="Arial"/>
                <w:sz w:val="22"/>
                <w:szCs w:val="22"/>
              </w:rPr>
            </w:rPrChange>
          </w:rPr>
          <w:tab/>
        </w:r>
      </w:ins>
      <w:ins w:id="848" w:author="Chris Warburton (NESO)" w:date="2025-05-21T16:47:00Z" w16du:dateUtc="2025-05-21T15:47:00Z">
        <w:r w:rsidR="00817E71" w:rsidRPr="00244760">
          <w:rPr>
            <w:rFonts w:ascii="Arial" w:hAnsi="Arial" w:cs="Arial"/>
            <w:sz w:val="22"/>
            <w:szCs w:val="22"/>
            <w:highlight w:val="yellow"/>
            <w:rPrChange w:id="849" w:author="Chris Warburton (NESO)" w:date="2025-05-23T06:16:00Z" w16du:dateUtc="2025-05-23T05:16:00Z">
              <w:rPr>
                <w:rFonts w:ascii="Arial" w:hAnsi="Arial" w:cs="Arial"/>
                <w:sz w:val="22"/>
                <w:szCs w:val="22"/>
              </w:rPr>
            </w:rPrChange>
          </w:rPr>
          <w:t xml:space="preserve">had </w:t>
        </w:r>
        <w:r w:rsidR="00817E71" w:rsidRPr="00244760">
          <w:rPr>
            <w:rFonts w:ascii="Arial" w:hAnsi="Arial" w:cs="Arial"/>
            <w:b/>
            <w:sz w:val="22"/>
            <w:szCs w:val="22"/>
            <w:highlight w:val="yellow"/>
            <w:rPrChange w:id="850" w:author="Chris Warburton (NESO)" w:date="2025-05-23T06:16:00Z" w16du:dateUtc="2025-05-23T05:16:00Z">
              <w:rPr>
                <w:rFonts w:ascii="Arial" w:hAnsi="Arial" w:cs="Arial"/>
                <w:b/>
                <w:sz w:val="22"/>
                <w:szCs w:val="22"/>
              </w:rPr>
            </w:rPrChange>
          </w:rPr>
          <w:t>Developer Capacity</w:t>
        </w:r>
        <w:r w:rsidR="00817E71" w:rsidRPr="00244760">
          <w:rPr>
            <w:rFonts w:ascii="Arial" w:hAnsi="Arial" w:cs="Arial"/>
            <w:sz w:val="22"/>
            <w:szCs w:val="22"/>
            <w:highlight w:val="yellow"/>
            <w:rPrChange w:id="851" w:author="Chris Warburton (NESO)" w:date="2025-05-23T06:16:00Z" w16du:dateUtc="2025-05-23T05:16:00Z">
              <w:rPr>
                <w:rFonts w:ascii="Arial" w:hAnsi="Arial" w:cs="Arial"/>
                <w:sz w:val="22"/>
                <w:szCs w:val="22"/>
              </w:rPr>
            </w:rPrChange>
          </w:rPr>
          <w:t xml:space="preserve"> </w:t>
        </w:r>
        <w:r w:rsidR="00817E71" w:rsidRPr="00244760">
          <w:rPr>
            <w:rFonts w:ascii="Arial" w:hAnsi="Arial" w:cs="Arial"/>
            <w:bCs/>
            <w:sz w:val="22"/>
            <w:szCs w:val="22"/>
            <w:highlight w:val="yellow"/>
            <w:rPrChange w:id="852" w:author="Chris Warburton (NESO)" w:date="2025-05-23T06:16:00Z" w16du:dateUtc="2025-05-23T05:16:00Z">
              <w:rPr>
                <w:rFonts w:ascii="Arial" w:hAnsi="Arial" w:cs="Arial"/>
                <w:bCs/>
                <w:sz w:val="22"/>
                <w:szCs w:val="22"/>
              </w:rPr>
            </w:rPrChange>
          </w:rPr>
          <w:t>reduced</w:t>
        </w:r>
        <w:r w:rsidR="00817E71" w:rsidRPr="00244760">
          <w:rPr>
            <w:rFonts w:ascii="Arial" w:hAnsi="Arial" w:cs="Arial"/>
            <w:sz w:val="22"/>
            <w:szCs w:val="22"/>
            <w:highlight w:val="yellow"/>
            <w:rPrChange w:id="853" w:author="Chris Warburton (NESO)" w:date="2025-05-23T06:16:00Z" w16du:dateUtc="2025-05-23T05:16:00Z">
              <w:rPr>
                <w:rFonts w:ascii="Arial" w:hAnsi="Arial" w:cs="Arial"/>
                <w:sz w:val="22"/>
                <w:szCs w:val="22"/>
              </w:rPr>
            </w:rPrChange>
          </w:rPr>
          <w:t xml:space="preserve"> as a result of termination </w:t>
        </w:r>
      </w:ins>
      <w:ins w:id="854" w:author="Chris Warburton (NESO)" w:date="2025-05-21T20:43:00Z" w16du:dateUtc="2025-05-21T19:43:00Z">
        <w:r w:rsidR="00470372" w:rsidRPr="00244760">
          <w:rPr>
            <w:rFonts w:ascii="Arial" w:hAnsi="Arial" w:cs="Arial"/>
            <w:sz w:val="22"/>
            <w:szCs w:val="22"/>
            <w:highlight w:val="yellow"/>
            <w:rPrChange w:id="855" w:author="Chris Warburton (NESO)" w:date="2025-05-23T06:16:00Z" w16du:dateUtc="2025-05-23T05:16:00Z">
              <w:rPr>
                <w:rFonts w:ascii="Arial" w:hAnsi="Arial" w:cs="Arial"/>
                <w:sz w:val="22"/>
                <w:szCs w:val="22"/>
              </w:rPr>
            </w:rPrChange>
          </w:rPr>
          <w:t>(</w:t>
        </w:r>
      </w:ins>
      <w:ins w:id="856" w:author="Chris Warburton (NESO)" w:date="2025-05-21T16:47:00Z" w16du:dateUtc="2025-05-21T15:47:00Z">
        <w:r w:rsidR="00817E71" w:rsidRPr="00244760">
          <w:rPr>
            <w:rFonts w:ascii="Arial" w:hAnsi="Arial" w:cs="Arial"/>
            <w:sz w:val="22"/>
            <w:szCs w:val="22"/>
            <w:highlight w:val="yellow"/>
            <w:rPrChange w:id="857" w:author="Chris Warburton (NESO)" w:date="2025-05-23T06:16:00Z" w16du:dateUtc="2025-05-23T05:16:00Z">
              <w:rPr>
                <w:rFonts w:ascii="Arial" w:hAnsi="Arial" w:cs="Arial"/>
                <w:sz w:val="22"/>
                <w:szCs w:val="22"/>
              </w:rPr>
            </w:rPrChange>
          </w:rPr>
          <w:t xml:space="preserve">by the owner/operator of </w:t>
        </w:r>
      </w:ins>
      <w:ins w:id="858" w:author="Chris Warburton (NESO)" w:date="2025-05-22T10:08:00Z" w16du:dateUtc="2025-05-22T09:08:00Z">
        <w:r w:rsidR="00F70521" w:rsidRPr="00244760">
          <w:rPr>
            <w:rFonts w:ascii="Arial" w:hAnsi="Arial" w:cs="Arial"/>
            <w:sz w:val="22"/>
            <w:szCs w:val="22"/>
            <w:highlight w:val="yellow"/>
            <w:rPrChange w:id="859" w:author="Chris Warburton (NESO)" w:date="2025-05-23T06:16:00Z" w16du:dateUtc="2025-05-23T05:16:00Z">
              <w:rPr>
                <w:rFonts w:ascii="Arial" w:hAnsi="Arial" w:cs="Arial"/>
                <w:sz w:val="22"/>
                <w:szCs w:val="22"/>
              </w:rPr>
            </w:rPrChange>
          </w:rPr>
          <w:t>the</w:t>
        </w:r>
      </w:ins>
      <w:ins w:id="860" w:author="Chris Warburton (NESO)" w:date="2025-05-21T16:47:00Z" w16du:dateUtc="2025-05-21T15:47:00Z">
        <w:r w:rsidR="00817E71" w:rsidRPr="00244760">
          <w:rPr>
            <w:rFonts w:ascii="Arial" w:hAnsi="Arial" w:cs="Arial"/>
            <w:sz w:val="22"/>
            <w:szCs w:val="22"/>
            <w:highlight w:val="yellow"/>
            <w:rPrChange w:id="861" w:author="Chris Warburton (NESO)" w:date="2025-05-23T06:16:00Z" w16du:dateUtc="2025-05-23T05:16:00Z">
              <w:rPr>
                <w:rFonts w:ascii="Arial" w:hAnsi="Arial" w:cs="Arial"/>
                <w:sz w:val="22"/>
                <w:szCs w:val="22"/>
              </w:rPr>
            </w:rPrChange>
          </w:rPr>
          <w:t xml:space="preserve"> </w:t>
        </w:r>
        <w:r w:rsidR="00817E71" w:rsidRPr="00244760">
          <w:rPr>
            <w:rFonts w:ascii="Arial" w:hAnsi="Arial" w:cs="Arial"/>
            <w:b/>
            <w:bCs/>
            <w:sz w:val="22"/>
            <w:szCs w:val="22"/>
            <w:highlight w:val="yellow"/>
            <w:rPrChange w:id="862" w:author="Chris Warburton (NESO)" w:date="2025-05-23T06:16:00Z" w16du:dateUtc="2025-05-23T05:16:00Z">
              <w:rPr>
                <w:rFonts w:ascii="Arial" w:hAnsi="Arial" w:cs="Arial"/>
                <w:b/>
                <w:bCs/>
                <w:sz w:val="22"/>
                <w:szCs w:val="22"/>
              </w:rPr>
            </w:rPrChange>
          </w:rPr>
          <w:t>Distribution System</w:t>
        </w:r>
      </w:ins>
      <w:ins w:id="863" w:author="Chris Warburton (NESO)" w:date="2025-05-21T20:43:00Z" w16du:dateUtc="2025-05-21T19:43:00Z">
        <w:r w:rsidR="00470372" w:rsidRPr="00244760">
          <w:rPr>
            <w:rFonts w:ascii="Arial" w:hAnsi="Arial" w:cs="Arial"/>
            <w:sz w:val="22"/>
            <w:szCs w:val="22"/>
            <w:highlight w:val="yellow"/>
            <w:rPrChange w:id="864" w:author="Chris Warburton (NESO)" w:date="2025-05-23T06:16:00Z" w16du:dateUtc="2025-05-23T05:16:00Z">
              <w:rPr>
                <w:rFonts w:ascii="Arial" w:hAnsi="Arial" w:cs="Arial"/>
                <w:sz w:val="22"/>
                <w:szCs w:val="22"/>
              </w:rPr>
            </w:rPrChange>
          </w:rPr>
          <w:t>)</w:t>
        </w:r>
      </w:ins>
      <w:ins w:id="865" w:author="Chris Warburton (NESO)" w:date="2025-05-21T16:47:00Z" w16du:dateUtc="2025-05-21T15:47:00Z">
        <w:r w:rsidR="00817E71" w:rsidRPr="00244760">
          <w:rPr>
            <w:rFonts w:ascii="Arial" w:hAnsi="Arial" w:cs="Arial"/>
            <w:sz w:val="22"/>
            <w:szCs w:val="22"/>
            <w:highlight w:val="yellow"/>
            <w:rPrChange w:id="866" w:author="Chris Warburton (NESO)" w:date="2025-05-23T06:16:00Z" w16du:dateUtc="2025-05-23T05:16:00Z">
              <w:rPr>
                <w:rFonts w:ascii="Arial" w:hAnsi="Arial" w:cs="Arial"/>
                <w:sz w:val="22"/>
                <w:szCs w:val="22"/>
              </w:rPr>
            </w:rPrChange>
          </w:rPr>
          <w:t xml:space="preserve"> of a related </w:t>
        </w:r>
        <w:r w:rsidR="00817E71" w:rsidRPr="00244760">
          <w:rPr>
            <w:rFonts w:ascii="Arial" w:hAnsi="Arial" w:cs="Arial"/>
            <w:b/>
            <w:bCs/>
            <w:sz w:val="22"/>
            <w:szCs w:val="22"/>
            <w:highlight w:val="yellow"/>
            <w:rPrChange w:id="867" w:author="Chris Warburton (NESO)" w:date="2025-05-23T06:16:00Z" w16du:dateUtc="2025-05-23T05:16:00Z">
              <w:rPr>
                <w:rFonts w:ascii="Arial" w:hAnsi="Arial" w:cs="Arial"/>
                <w:b/>
                <w:bCs/>
                <w:sz w:val="22"/>
                <w:szCs w:val="22"/>
              </w:rPr>
            </w:rPrChange>
          </w:rPr>
          <w:t>Distribution Connection Agreement</w:t>
        </w:r>
        <w:r w:rsidR="00817E71" w:rsidRPr="00244760">
          <w:rPr>
            <w:rFonts w:ascii="Arial" w:hAnsi="Arial" w:cs="Arial"/>
            <w:sz w:val="22"/>
            <w:szCs w:val="22"/>
            <w:highlight w:val="yellow"/>
            <w:rPrChange w:id="868" w:author="Chris Warburton (NESO)" w:date="2025-05-23T06:16:00Z" w16du:dateUtc="2025-05-23T05:16:00Z">
              <w:rPr>
                <w:rFonts w:ascii="Arial" w:hAnsi="Arial" w:cs="Arial"/>
                <w:sz w:val="22"/>
                <w:szCs w:val="22"/>
              </w:rPr>
            </w:rPrChange>
          </w:rPr>
          <w:t xml:space="preserve"> due to a failure</w:t>
        </w:r>
      </w:ins>
      <w:ins w:id="869" w:author="Chris Warburton (NESO)" w:date="2025-05-21T16:59:00Z" w16du:dateUtc="2025-05-21T15:59:00Z">
        <w:r w:rsidR="00F9178E" w:rsidRPr="00244760">
          <w:rPr>
            <w:rFonts w:ascii="Arial" w:hAnsi="Arial" w:cs="Arial"/>
            <w:sz w:val="22"/>
            <w:szCs w:val="22"/>
            <w:highlight w:val="yellow"/>
            <w:rPrChange w:id="870" w:author="Chris Warburton (NESO)" w:date="2025-05-23T06:16:00Z" w16du:dateUtc="2025-05-23T05:16:00Z">
              <w:rPr>
                <w:rFonts w:ascii="Arial" w:hAnsi="Arial" w:cs="Arial"/>
                <w:sz w:val="22"/>
                <w:szCs w:val="22"/>
              </w:rPr>
            </w:rPrChange>
          </w:rPr>
          <w:t xml:space="preserve"> by the </w:t>
        </w:r>
      </w:ins>
      <w:ins w:id="871" w:author="Chris Warburton (NESO)" w:date="2025-05-23T05:37:00Z" w16du:dateUtc="2025-05-23T04:37:00Z">
        <w:r w:rsidR="00DD728B" w:rsidRPr="00244760">
          <w:rPr>
            <w:rFonts w:ascii="Arial" w:hAnsi="Arial" w:cs="Arial"/>
            <w:sz w:val="22"/>
            <w:szCs w:val="22"/>
            <w:highlight w:val="yellow"/>
            <w:rPrChange w:id="872" w:author="Chris Warburton (NESO)" w:date="2025-05-23T06:16:00Z" w16du:dateUtc="2025-05-23T05:16:00Z">
              <w:rPr>
                <w:rFonts w:ascii="Arial" w:hAnsi="Arial" w:cs="Arial"/>
                <w:sz w:val="22"/>
                <w:szCs w:val="22"/>
              </w:rPr>
            </w:rPrChange>
          </w:rPr>
          <w:t xml:space="preserve">developer </w:t>
        </w:r>
      </w:ins>
      <w:ins w:id="873" w:author="Chris Warburton (NESO)" w:date="2025-05-21T16:47:00Z" w16du:dateUtc="2025-05-21T15:47:00Z">
        <w:r w:rsidR="00817E71" w:rsidRPr="00244760">
          <w:rPr>
            <w:rFonts w:ascii="Arial" w:hAnsi="Arial" w:cs="Arial"/>
            <w:sz w:val="22"/>
            <w:szCs w:val="22"/>
            <w:highlight w:val="yellow"/>
            <w:rPrChange w:id="874" w:author="Chris Warburton (NESO)" w:date="2025-05-23T06:16:00Z" w16du:dateUtc="2025-05-23T05:16:00Z">
              <w:rPr>
                <w:rFonts w:ascii="Arial" w:hAnsi="Arial" w:cs="Arial"/>
                <w:sz w:val="22"/>
                <w:szCs w:val="22"/>
              </w:rPr>
            </w:rPrChange>
          </w:rPr>
          <w:t xml:space="preserve">to meet </w:t>
        </w:r>
        <w:r w:rsidR="00817E71" w:rsidRPr="00244760">
          <w:rPr>
            <w:rFonts w:ascii="Arial" w:hAnsi="Arial" w:cs="Arial"/>
            <w:b/>
            <w:bCs/>
            <w:sz w:val="22"/>
            <w:szCs w:val="22"/>
            <w:highlight w:val="yellow"/>
            <w:rPrChange w:id="875" w:author="Chris Warburton (NESO)" w:date="2025-05-23T06:16:00Z" w16du:dateUtc="2025-05-23T05:16:00Z">
              <w:rPr>
                <w:rFonts w:ascii="Arial" w:hAnsi="Arial" w:cs="Arial"/>
                <w:b/>
                <w:bCs/>
                <w:sz w:val="22"/>
                <w:szCs w:val="22"/>
              </w:rPr>
            </w:rPrChange>
          </w:rPr>
          <w:t xml:space="preserve">Milestone 1 </w:t>
        </w:r>
        <w:r w:rsidR="00817E71" w:rsidRPr="00244760">
          <w:rPr>
            <w:rFonts w:ascii="Arial" w:hAnsi="Arial" w:cs="Arial"/>
            <w:sz w:val="22"/>
            <w:szCs w:val="22"/>
            <w:highlight w:val="yellow"/>
            <w:rPrChange w:id="876" w:author="Chris Warburton (NESO)" w:date="2025-05-23T06:16:00Z" w16du:dateUtc="2025-05-23T05:16:00Z">
              <w:rPr>
                <w:rFonts w:ascii="Arial" w:hAnsi="Arial" w:cs="Arial"/>
                <w:sz w:val="22"/>
                <w:szCs w:val="22"/>
              </w:rPr>
            </w:rPrChange>
          </w:rPr>
          <w:t xml:space="preserve">(where the </w:t>
        </w:r>
        <w:r w:rsidR="00817E71" w:rsidRPr="00244760">
          <w:rPr>
            <w:rFonts w:ascii="Arial" w:hAnsi="Arial" w:cs="Arial"/>
            <w:b/>
            <w:bCs/>
            <w:sz w:val="22"/>
            <w:szCs w:val="22"/>
            <w:highlight w:val="yellow"/>
            <w:rPrChange w:id="877" w:author="Chris Warburton (NESO)" w:date="2025-05-23T06:16:00Z" w16du:dateUtc="2025-05-23T05:16:00Z">
              <w:rPr>
                <w:rFonts w:ascii="Arial" w:hAnsi="Arial" w:cs="Arial"/>
                <w:b/>
                <w:bCs/>
                <w:sz w:val="22"/>
                <w:szCs w:val="22"/>
              </w:rPr>
            </w:rPrChange>
          </w:rPr>
          <w:t xml:space="preserve">Construction Agreement </w:t>
        </w:r>
        <w:r w:rsidR="00817E71" w:rsidRPr="00244760">
          <w:rPr>
            <w:rFonts w:ascii="Arial" w:hAnsi="Arial" w:cs="Arial"/>
            <w:sz w:val="22"/>
            <w:szCs w:val="22"/>
            <w:highlight w:val="yellow"/>
            <w:rPrChange w:id="878" w:author="Chris Warburton (NESO)" w:date="2025-05-23T06:16:00Z" w16du:dateUtc="2025-05-23T05:16:00Z">
              <w:rPr>
                <w:rFonts w:ascii="Arial" w:hAnsi="Arial" w:cs="Arial"/>
                <w:sz w:val="22"/>
                <w:szCs w:val="22"/>
              </w:rPr>
            </w:rPrChange>
          </w:rPr>
          <w:t xml:space="preserve">relates to more than one </w:t>
        </w:r>
        <w:r w:rsidR="00817E71" w:rsidRPr="00244760">
          <w:rPr>
            <w:rFonts w:ascii="Arial" w:hAnsi="Arial" w:cs="Arial"/>
            <w:b/>
            <w:bCs/>
            <w:sz w:val="22"/>
            <w:szCs w:val="22"/>
            <w:highlight w:val="yellow"/>
            <w:rPrChange w:id="879" w:author="Chris Warburton (NESO)" w:date="2025-05-23T06:16:00Z" w16du:dateUtc="2025-05-23T05:16:00Z">
              <w:rPr>
                <w:rFonts w:ascii="Arial" w:hAnsi="Arial" w:cs="Arial"/>
                <w:b/>
                <w:bCs/>
                <w:sz w:val="22"/>
                <w:szCs w:val="22"/>
              </w:rPr>
            </w:rPrChange>
          </w:rPr>
          <w:t>Distribution Connection Agreement</w:t>
        </w:r>
        <w:r w:rsidR="00817E71" w:rsidRPr="00244760">
          <w:rPr>
            <w:rFonts w:ascii="Arial" w:hAnsi="Arial" w:cs="Arial"/>
            <w:sz w:val="22"/>
            <w:szCs w:val="22"/>
            <w:highlight w:val="yellow"/>
            <w:rPrChange w:id="880" w:author="Chris Warburton (NESO)" w:date="2025-05-23T06:16:00Z" w16du:dateUtc="2025-05-23T05:16:00Z">
              <w:rPr>
                <w:rFonts w:ascii="Arial" w:hAnsi="Arial" w:cs="Arial"/>
                <w:sz w:val="22"/>
                <w:szCs w:val="22"/>
              </w:rPr>
            </w:rPrChange>
          </w:rPr>
          <w:t>)</w:t>
        </w:r>
      </w:ins>
      <w:ins w:id="881" w:author="Chris Warburton (NESO)" w:date="2025-05-21T17:26:00Z" w16du:dateUtc="2025-05-21T16:26:00Z">
        <w:r w:rsidR="00F231E5" w:rsidRPr="00244760">
          <w:rPr>
            <w:rFonts w:ascii="Arial" w:hAnsi="Arial" w:cs="Arial"/>
            <w:sz w:val="22"/>
            <w:szCs w:val="22"/>
            <w:highlight w:val="yellow"/>
            <w:rPrChange w:id="882" w:author="Chris Warburton (NESO)" w:date="2025-05-23T06:16:00Z" w16du:dateUtc="2025-05-23T05:16:00Z">
              <w:rPr>
                <w:rFonts w:ascii="Arial" w:hAnsi="Arial" w:cs="Arial"/>
                <w:sz w:val="22"/>
                <w:szCs w:val="22"/>
              </w:rPr>
            </w:rPrChange>
          </w:rPr>
          <w:t>.</w:t>
        </w:r>
      </w:ins>
    </w:p>
    <w:p w14:paraId="5A028134" w14:textId="5D91DAF6" w:rsidR="001623B7" w:rsidRDefault="001623B7" w:rsidP="00817E71">
      <w:pPr>
        <w:tabs>
          <w:tab w:val="left" w:pos="720"/>
        </w:tabs>
        <w:spacing w:line="360" w:lineRule="auto"/>
        <w:ind w:left="720" w:hanging="720"/>
        <w:jc w:val="both"/>
        <w:rPr>
          <w:ins w:id="883" w:author="Chris Warburton (NESO)" w:date="2025-05-21T13:30:00Z" w16du:dateUtc="2025-05-21T12:30:00Z"/>
          <w:rFonts w:ascii="Arial" w:hAnsi="Arial" w:cs="Arial"/>
          <w:sz w:val="22"/>
          <w:szCs w:val="22"/>
        </w:rPr>
      </w:pPr>
    </w:p>
    <w:p w14:paraId="5B63B2D5" w14:textId="44F2D1A7" w:rsidR="001623B7" w:rsidRPr="00244760" w:rsidRDefault="001623B7" w:rsidP="000D15CC">
      <w:pPr>
        <w:tabs>
          <w:tab w:val="left" w:pos="720"/>
        </w:tabs>
        <w:spacing w:line="360" w:lineRule="auto"/>
        <w:ind w:left="720" w:hanging="720"/>
        <w:jc w:val="both"/>
        <w:rPr>
          <w:ins w:id="884" w:author="Chris Warburton (NESO)" w:date="2025-05-15T14:47:00Z" w16du:dateUtc="2025-05-15T13:47:00Z"/>
          <w:rFonts w:ascii="Arial" w:hAnsi="Arial" w:cs="Arial"/>
          <w:sz w:val="22"/>
          <w:szCs w:val="22"/>
          <w:highlight w:val="yellow"/>
          <w:rPrChange w:id="885" w:author="Chris Warburton (NESO)" w:date="2025-05-23T06:16:00Z" w16du:dateUtc="2025-05-23T05:16:00Z">
            <w:rPr>
              <w:ins w:id="886" w:author="Chris Warburton (NESO)" w:date="2025-05-15T14:47:00Z" w16du:dateUtc="2025-05-15T13:47:00Z"/>
              <w:rFonts w:ascii="Arial" w:hAnsi="Arial" w:cs="Arial"/>
              <w:sz w:val="22"/>
              <w:szCs w:val="22"/>
            </w:rPr>
          </w:rPrChange>
        </w:rPr>
      </w:pPr>
      <w:ins w:id="887" w:author="Chris Warburton (NESO)" w:date="2025-05-21T13:30:00Z" w16du:dateUtc="2025-05-21T12:30:00Z">
        <w:r w:rsidRPr="00244760">
          <w:rPr>
            <w:rFonts w:ascii="Arial" w:hAnsi="Arial" w:cs="Arial"/>
            <w:sz w:val="22"/>
            <w:szCs w:val="22"/>
            <w:highlight w:val="yellow"/>
            <w:rPrChange w:id="888" w:author="Chris Warburton (NESO)" w:date="2025-05-23T06:16:00Z" w16du:dateUtc="2025-05-23T05:16:00Z">
              <w:rPr>
                <w:rFonts w:ascii="Arial" w:hAnsi="Arial" w:cs="Arial"/>
                <w:sz w:val="22"/>
                <w:szCs w:val="22"/>
              </w:rPr>
            </w:rPrChange>
          </w:rPr>
          <w:t>3.2</w:t>
        </w:r>
        <w:r w:rsidRPr="00244760">
          <w:rPr>
            <w:rFonts w:ascii="Arial" w:hAnsi="Arial" w:cs="Arial"/>
            <w:sz w:val="22"/>
            <w:szCs w:val="22"/>
            <w:highlight w:val="yellow"/>
            <w:rPrChange w:id="889" w:author="Chris Warburton (NESO)" w:date="2025-05-23T06:16:00Z" w16du:dateUtc="2025-05-23T05:16:00Z">
              <w:rPr>
                <w:rFonts w:ascii="Arial" w:hAnsi="Arial" w:cs="Arial"/>
                <w:sz w:val="22"/>
                <w:szCs w:val="22"/>
              </w:rPr>
            </w:rPrChange>
          </w:rPr>
          <w:tab/>
          <w:t xml:space="preserve">The owner/operator of a </w:t>
        </w:r>
        <w:r w:rsidRPr="00244760">
          <w:rPr>
            <w:rFonts w:ascii="Arial" w:hAnsi="Arial" w:cs="Arial"/>
            <w:b/>
            <w:bCs/>
            <w:sz w:val="22"/>
            <w:szCs w:val="22"/>
            <w:highlight w:val="yellow"/>
            <w:rPrChange w:id="890" w:author="Chris Warburton (NESO)" w:date="2025-05-23T06:16:00Z" w16du:dateUtc="2025-05-23T05:16:00Z">
              <w:rPr>
                <w:rFonts w:ascii="Arial" w:hAnsi="Arial" w:cs="Arial"/>
                <w:b/>
                <w:bCs/>
                <w:sz w:val="22"/>
                <w:szCs w:val="22"/>
              </w:rPr>
            </w:rPrChange>
          </w:rPr>
          <w:t>Distribution System</w:t>
        </w:r>
        <w:r w:rsidRPr="00244760">
          <w:rPr>
            <w:rFonts w:ascii="Arial" w:hAnsi="Arial" w:cs="Arial"/>
            <w:sz w:val="22"/>
            <w:szCs w:val="22"/>
            <w:highlight w:val="yellow"/>
            <w:rPrChange w:id="891" w:author="Chris Warburton (NESO)" w:date="2025-05-23T06:16:00Z" w16du:dateUtc="2025-05-23T05:16:00Z">
              <w:rPr>
                <w:rFonts w:ascii="Arial" w:hAnsi="Arial" w:cs="Arial"/>
                <w:sz w:val="22"/>
                <w:szCs w:val="22"/>
              </w:rPr>
            </w:rPrChange>
          </w:rPr>
          <w:t xml:space="preserve"> must</w:t>
        </w:r>
      </w:ins>
      <w:ins w:id="892" w:author="Chris Warburton (NESO)" w:date="2025-05-21T20:48:00Z" w16du:dateUtc="2025-05-21T19:48:00Z">
        <w:r w:rsidR="0004758E" w:rsidRPr="00244760">
          <w:rPr>
            <w:rFonts w:ascii="Arial" w:hAnsi="Arial" w:cs="Arial"/>
            <w:sz w:val="22"/>
            <w:szCs w:val="22"/>
            <w:highlight w:val="yellow"/>
            <w:rPrChange w:id="893" w:author="Chris Warburton (NESO)" w:date="2025-05-23T06:16:00Z" w16du:dateUtc="2025-05-23T05:16:00Z">
              <w:rPr>
                <w:rFonts w:ascii="Arial" w:hAnsi="Arial" w:cs="Arial"/>
                <w:sz w:val="22"/>
                <w:szCs w:val="22"/>
              </w:rPr>
            </w:rPrChange>
          </w:rPr>
          <w:t xml:space="preserve"> </w:t>
        </w:r>
      </w:ins>
      <w:ins w:id="894" w:author="Chris Warburton (NESO)" w:date="2025-05-21T17:26:00Z" w16du:dateUtc="2025-05-21T16:26:00Z">
        <w:r w:rsidR="00625BCA" w:rsidRPr="00244760">
          <w:rPr>
            <w:rFonts w:ascii="Arial" w:hAnsi="Arial" w:cs="Arial"/>
            <w:sz w:val="22"/>
            <w:szCs w:val="22"/>
            <w:highlight w:val="yellow"/>
            <w:rPrChange w:id="895" w:author="Chris Warburton (NESO)" w:date="2025-05-23T06:16:00Z" w16du:dateUtc="2025-05-23T05:16:00Z">
              <w:rPr>
                <w:rFonts w:ascii="Arial" w:hAnsi="Arial" w:cs="Arial"/>
                <w:sz w:val="22"/>
                <w:szCs w:val="22"/>
              </w:rPr>
            </w:rPrChange>
          </w:rPr>
          <w:t>provide the</w:t>
        </w:r>
      </w:ins>
      <w:ins w:id="896" w:author="Chris Warburton (NESO)" w:date="2025-05-21T13:30:00Z" w16du:dateUtc="2025-05-21T12:30:00Z">
        <w:r w:rsidRPr="00244760">
          <w:rPr>
            <w:rFonts w:ascii="Arial" w:hAnsi="Arial" w:cs="Arial"/>
            <w:sz w:val="22"/>
            <w:szCs w:val="22"/>
            <w:highlight w:val="yellow"/>
            <w:rPrChange w:id="897" w:author="Chris Warburton (NESO)" w:date="2025-05-23T06:16:00Z" w16du:dateUtc="2025-05-23T05:16:00Z">
              <w:rPr>
                <w:rFonts w:ascii="Arial" w:hAnsi="Arial" w:cs="Arial"/>
                <w:sz w:val="22"/>
                <w:szCs w:val="22"/>
              </w:rPr>
            </w:rPrChange>
          </w:rPr>
          <w:t xml:space="preserve"> notification in Paragraph 3.1</w:t>
        </w:r>
      </w:ins>
      <w:ins w:id="898" w:author="Chris Warburton (NESO)" w:date="2025-05-21T20:50:00Z" w16du:dateUtc="2025-05-21T19:50:00Z">
        <w:r w:rsidR="00E94FB2" w:rsidRPr="00244760">
          <w:rPr>
            <w:rFonts w:ascii="Arial" w:hAnsi="Arial" w:cs="Arial"/>
            <w:sz w:val="22"/>
            <w:szCs w:val="22"/>
            <w:highlight w:val="yellow"/>
            <w:rPrChange w:id="899" w:author="Chris Warburton (NESO)" w:date="2025-05-23T06:16:00Z" w16du:dateUtc="2025-05-23T05:16:00Z">
              <w:rPr>
                <w:rFonts w:ascii="Arial" w:hAnsi="Arial" w:cs="Arial"/>
                <w:sz w:val="22"/>
                <w:szCs w:val="22"/>
              </w:rPr>
            </w:rPrChange>
          </w:rPr>
          <w:t>:</w:t>
        </w:r>
      </w:ins>
      <w:ins w:id="900" w:author="Chris Warburton (NESO)" w:date="2025-05-21T20:43:00Z" w16du:dateUtc="2025-05-21T19:43:00Z">
        <w:r w:rsidR="000D4E3E" w:rsidRPr="00244760">
          <w:rPr>
            <w:rFonts w:ascii="Arial" w:hAnsi="Arial" w:cs="Arial"/>
            <w:sz w:val="22"/>
            <w:szCs w:val="22"/>
            <w:highlight w:val="yellow"/>
            <w:rPrChange w:id="901" w:author="Chris Warburton (NESO)" w:date="2025-05-23T06:16:00Z" w16du:dateUtc="2025-05-23T05:16:00Z">
              <w:rPr>
                <w:rFonts w:ascii="Arial" w:hAnsi="Arial" w:cs="Arial"/>
                <w:sz w:val="22"/>
                <w:szCs w:val="22"/>
              </w:rPr>
            </w:rPrChange>
          </w:rPr>
          <w:t xml:space="preserve"> </w:t>
        </w:r>
      </w:ins>
    </w:p>
    <w:p w14:paraId="28165126" w14:textId="0B26DDF2" w:rsidR="00EF6E40" w:rsidRPr="00244760" w:rsidRDefault="00E231E0">
      <w:pPr>
        <w:tabs>
          <w:tab w:val="left" w:pos="1418"/>
        </w:tabs>
        <w:spacing w:line="360" w:lineRule="auto"/>
        <w:ind w:left="1418" w:hanging="720"/>
        <w:jc w:val="both"/>
        <w:rPr>
          <w:ins w:id="902" w:author="Chris Warburton (NESO)" w:date="2025-05-15T14:50:00Z" w16du:dateUtc="2025-05-15T13:50:00Z"/>
          <w:rFonts w:ascii="Arial" w:hAnsi="Arial" w:cs="Arial"/>
          <w:bCs/>
          <w:sz w:val="22"/>
          <w:szCs w:val="22"/>
          <w:highlight w:val="yellow"/>
          <w:rPrChange w:id="903" w:author="Chris Warburton (NESO)" w:date="2025-05-23T06:16:00Z" w16du:dateUtc="2025-05-23T05:16:00Z">
            <w:rPr>
              <w:ins w:id="904" w:author="Chris Warburton (NESO)" w:date="2025-05-15T14:50:00Z" w16du:dateUtc="2025-05-15T13:50:00Z"/>
              <w:rFonts w:ascii="Arial" w:hAnsi="Arial" w:cs="Arial"/>
              <w:bCs/>
              <w:sz w:val="22"/>
              <w:szCs w:val="22"/>
            </w:rPr>
          </w:rPrChange>
        </w:rPr>
        <w:pPrChange w:id="905" w:author="Chris Warburton (NESO)" w:date="2025-05-15T14:52:00Z" w16du:dateUtc="2025-05-15T13:52:00Z">
          <w:pPr>
            <w:tabs>
              <w:tab w:val="left" w:pos="720"/>
            </w:tabs>
            <w:spacing w:line="360" w:lineRule="auto"/>
            <w:ind w:left="720" w:hanging="720"/>
            <w:jc w:val="both"/>
          </w:pPr>
        </w:pPrChange>
      </w:pPr>
      <w:ins w:id="906" w:author="Chris Warburton (NESO)" w:date="2025-05-15T14:47:00Z" w16du:dateUtc="2025-05-15T13:47:00Z">
        <w:r w:rsidRPr="00244760">
          <w:rPr>
            <w:rFonts w:ascii="Arial" w:hAnsi="Arial" w:cs="Arial"/>
            <w:sz w:val="22"/>
            <w:szCs w:val="22"/>
            <w:highlight w:val="yellow"/>
            <w:rPrChange w:id="907" w:author="Chris Warburton (NESO)" w:date="2025-05-23T06:16:00Z" w16du:dateUtc="2025-05-23T05:16:00Z">
              <w:rPr>
                <w:rFonts w:ascii="Arial" w:hAnsi="Arial" w:cs="Arial"/>
                <w:sz w:val="22"/>
                <w:szCs w:val="22"/>
              </w:rPr>
            </w:rPrChange>
          </w:rPr>
          <w:t>3.</w:t>
        </w:r>
      </w:ins>
      <w:ins w:id="908" w:author="Chris Warburton (NESO)" w:date="2025-05-23T05:39:00Z" w16du:dateUtc="2025-05-23T04:39:00Z">
        <w:r w:rsidR="00714F3C" w:rsidRPr="00244760">
          <w:rPr>
            <w:rFonts w:ascii="Arial" w:hAnsi="Arial" w:cs="Arial"/>
            <w:sz w:val="22"/>
            <w:szCs w:val="22"/>
            <w:highlight w:val="yellow"/>
            <w:rPrChange w:id="909" w:author="Chris Warburton (NESO)" w:date="2025-05-23T06:16:00Z" w16du:dateUtc="2025-05-23T05:16:00Z">
              <w:rPr>
                <w:rFonts w:ascii="Arial" w:hAnsi="Arial" w:cs="Arial"/>
                <w:sz w:val="22"/>
                <w:szCs w:val="22"/>
              </w:rPr>
            </w:rPrChange>
          </w:rPr>
          <w:t>2</w:t>
        </w:r>
      </w:ins>
      <w:ins w:id="910" w:author="Chris Warburton (NESO)" w:date="2025-05-15T14:50:00Z" w16du:dateUtc="2025-05-15T13:50:00Z">
        <w:r w:rsidR="00EF6E40" w:rsidRPr="00244760">
          <w:rPr>
            <w:rFonts w:ascii="Arial" w:hAnsi="Arial" w:cs="Arial"/>
            <w:sz w:val="22"/>
            <w:szCs w:val="22"/>
            <w:highlight w:val="yellow"/>
            <w:rPrChange w:id="911" w:author="Chris Warburton (NESO)" w:date="2025-05-23T06:16:00Z" w16du:dateUtc="2025-05-23T05:16:00Z">
              <w:rPr>
                <w:rFonts w:ascii="Arial" w:hAnsi="Arial" w:cs="Arial"/>
                <w:sz w:val="22"/>
                <w:szCs w:val="22"/>
              </w:rPr>
            </w:rPrChange>
          </w:rPr>
          <w:t>.</w:t>
        </w:r>
      </w:ins>
      <w:ins w:id="912" w:author="Chris Warburton (NESO)" w:date="2025-05-15T14:47:00Z" w16du:dateUtc="2025-05-15T13:47:00Z">
        <w:r w:rsidRPr="00244760">
          <w:rPr>
            <w:rFonts w:ascii="Arial" w:hAnsi="Arial" w:cs="Arial"/>
            <w:sz w:val="22"/>
            <w:szCs w:val="22"/>
            <w:highlight w:val="yellow"/>
            <w:rPrChange w:id="913" w:author="Chris Warburton (NESO)" w:date="2025-05-23T06:16:00Z" w16du:dateUtc="2025-05-23T05:16:00Z">
              <w:rPr>
                <w:rFonts w:ascii="Arial" w:hAnsi="Arial" w:cs="Arial"/>
                <w:sz w:val="22"/>
                <w:szCs w:val="22"/>
              </w:rPr>
            </w:rPrChange>
          </w:rPr>
          <w:t>1</w:t>
        </w:r>
        <w:r w:rsidRPr="00244760">
          <w:rPr>
            <w:rFonts w:ascii="Arial" w:hAnsi="Arial" w:cs="Arial"/>
            <w:sz w:val="22"/>
            <w:szCs w:val="22"/>
            <w:highlight w:val="yellow"/>
            <w:rPrChange w:id="914" w:author="Chris Warburton (NESO)" w:date="2025-05-23T06:16:00Z" w16du:dateUtc="2025-05-23T05:16:00Z">
              <w:rPr>
                <w:rFonts w:ascii="Arial" w:hAnsi="Arial" w:cs="Arial"/>
                <w:sz w:val="22"/>
                <w:szCs w:val="22"/>
              </w:rPr>
            </w:rPrChange>
          </w:rPr>
          <w:tab/>
        </w:r>
      </w:ins>
      <w:ins w:id="915" w:author="Chris Warburton (NESO)" w:date="2025-05-22T10:11:00Z" w16du:dateUtc="2025-05-22T09:11:00Z">
        <w:r w:rsidR="00B549C9" w:rsidRPr="00244760">
          <w:rPr>
            <w:rFonts w:ascii="Arial" w:hAnsi="Arial" w:cs="Arial"/>
            <w:sz w:val="22"/>
            <w:szCs w:val="22"/>
            <w:highlight w:val="yellow"/>
            <w:rPrChange w:id="916" w:author="Chris Warburton (NESO)" w:date="2025-05-23T06:16:00Z" w16du:dateUtc="2025-05-23T05:16:00Z">
              <w:rPr>
                <w:rFonts w:ascii="Arial" w:hAnsi="Arial" w:cs="Arial"/>
                <w:sz w:val="22"/>
                <w:szCs w:val="22"/>
              </w:rPr>
            </w:rPrChange>
          </w:rPr>
          <w:t>on or before 14 July</w:t>
        </w:r>
      </w:ins>
      <w:ins w:id="917" w:author="Chris Warburton (NESO)" w:date="2025-05-22T21:56:00Z" w16du:dateUtc="2025-05-22T20:56:00Z">
        <w:r w:rsidR="00EB0597" w:rsidRPr="00244760">
          <w:rPr>
            <w:rFonts w:ascii="Arial" w:hAnsi="Arial" w:cs="Arial"/>
            <w:sz w:val="22"/>
            <w:szCs w:val="22"/>
            <w:highlight w:val="yellow"/>
            <w:rPrChange w:id="918" w:author="Chris Warburton (NESO)" w:date="2025-05-23T06:16:00Z" w16du:dateUtc="2025-05-23T05:16:00Z">
              <w:rPr>
                <w:rFonts w:ascii="Arial" w:hAnsi="Arial" w:cs="Arial"/>
                <w:sz w:val="22"/>
                <w:szCs w:val="22"/>
              </w:rPr>
            </w:rPrChange>
          </w:rPr>
          <w:t xml:space="preserve"> (or</w:t>
        </w:r>
      </w:ins>
      <w:ins w:id="919" w:author="Chris Warburton (NESO)" w:date="2025-05-23T05:39:00Z" w16du:dateUtc="2025-05-23T04:39:00Z">
        <w:r w:rsidR="00714F3C" w:rsidRPr="00244760">
          <w:rPr>
            <w:rFonts w:ascii="Arial" w:hAnsi="Arial" w:cs="Arial"/>
            <w:sz w:val="22"/>
            <w:szCs w:val="22"/>
            <w:highlight w:val="yellow"/>
            <w:rPrChange w:id="920" w:author="Chris Warburton (NESO)" w:date="2025-05-23T06:16:00Z" w16du:dateUtc="2025-05-23T05:16:00Z">
              <w:rPr>
                <w:rFonts w:ascii="Arial" w:hAnsi="Arial" w:cs="Arial"/>
                <w:sz w:val="22"/>
                <w:szCs w:val="22"/>
              </w:rPr>
            </w:rPrChange>
          </w:rPr>
          <w:t>,</w:t>
        </w:r>
      </w:ins>
      <w:ins w:id="921" w:author="Chris Warburton (NESO)" w:date="2025-05-22T21:56:00Z" w16du:dateUtc="2025-05-22T20:56:00Z">
        <w:r w:rsidR="00EB0597" w:rsidRPr="00244760">
          <w:rPr>
            <w:rFonts w:ascii="Arial" w:hAnsi="Arial" w:cs="Arial"/>
            <w:sz w:val="22"/>
            <w:szCs w:val="22"/>
            <w:highlight w:val="yellow"/>
            <w:rPrChange w:id="922" w:author="Chris Warburton (NESO)" w:date="2025-05-23T06:16:00Z" w16du:dateUtc="2025-05-23T05:16:00Z">
              <w:rPr>
                <w:rFonts w:ascii="Arial" w:hAnsi="Arial" w:cs="Arial"/>
                <w:sz w:val="22"/>
                <w:szCs w:val="22"/>
              </w:rPr>
            </w:rPrChange>
          </w:rPr>
          <w:t xml:space="preserve"> </w:t>
        </w:r>
      </w:ins>
      <w:ins w:id="923" w:author="Chris Warburton (NESO)" w:date="2025-05-23T05:39:00Z" w16du:dateUtc="2025-05-23T04:39:00Z">
        <w:r w:rsidR="00714F3C" w:rsidRPr="00244760">
          <w:rPr>
            <w:rFonts w:ascii="Arial" w:hAnsi="Arial" w:cs="Arial"/>
            <w:sz w:val="22"/>
            <w:szCs w:val="22"/>
            <w:highlight w:val="yellow"/>
            <w:rPrChange w:id="924" w:author="Chris Warburton (NESO)" w:date="2025-05-23T06:16:00Z" w16du:dateUtc="2025-05-23T05:16:00Z">
              <w:rPr>
                <w:rFonts w:ascii="Arial" w:hAnsi="Arial" w:cs="Arial"/>
                <w:sz w:val="22"/>
                <w:szCs w:val="22"/>
              </w:rPr>
            </w:rPrChange>
          </w:rPr>
          <w:t xml:space="preserve">where 14 July is not a </w:t>
        </w:r>
        <w:r w:rsidR="00714F3C" w:rsidRPr="00244760">
          <w:rPr>
            <w:rFonts w:ascii="Arial" w:hAnsi="Arial" w:cs="Arial"/>
            <w:b/>
            <w:bCs/>
            <w:sz w:val="22"/>
            <w:szCs w:val="22"/>
            <w:highlight w:val="yellow"/>
            <w:rPrChange w:id="925" w:author="Chris Warburton (NESO)" w:date="2025-05-23T06:16:00Z" w16du:dateUtc="2025-05-23T05:16:00Z">
              <w:rPr>
                <w:rFonts w:ascii="Arial" w:hAnsi="Arial" w:cs="Arial"/>
                <w:b/>
                <w:bCs/>
                <w:sz w:val="22"/>
                <w:szCs w:val="22"/>
              </w:rPr>
            </w:rPrChange>
          </w:rPr>
          <w:t>Business Day</w:t>
        </w:r>
        <w:r w:rsidR="00714F3C" w:rsidRPr="00244760">
          <w:rPr>
            <w:rFonts w:ascii="Arial" w:hAnsi="Arial" w:cs="Arial"/>
            <w:sz w:val="22"/>
            <w:szCs w:val="22"/>
            <w:highlight w:val="yellow"/>
            <w:rPrChange w:id="926" w:author="Chris Warburton (NESO)" w:date="2025-05-23T06:16:00Z" w16du:dateUtc="2025-05-23T05:16:00Z">
              <w:rPr>
                <w:rFonts w:ascii="Arial" w:hAnsi="Arial" w:cs="Arial"/>
                <w:sz w:val="22"/>
                <w:szCs w:val="22"/>
              </w:rPr>
            </w:rPrChange>
          </w:rPr>
          <w:t xml:space="preserve">, </w:t>
        </w:r>
      </w:ins>
      <w:ins w:id="927" w:author="Chris Warburton (NESO)" w:date="2025-05-22T21:56:00Z" w16du:dateUtc="2025-05-22T20:56:00Z">
        <w:r w:rsidR="00EB0597" w:rsidRPr="00244760">
          <w:rPr>
            <w:rFonts w:ascii="Arial" w:hAnsi="Arial" w:cs="Arial"/>
            <w:sz w:val="22"/>
            <w:szCs w:val="22"/>
            <w:highlight w:val="yellow"/>
            <w:rPrChange w:id="928" w:author="Chris Warburton (NESO)" w:date="2025-05-23T06:16:00Z" w16du:dateUtc="2025-05-23T05:16:00Z">
              <w:rPr>
                <w:rFonts w:ascii="Arial" w:hAnsi="Arial" w:cs="Arial"/>
                <w:sz w:val="22"/>
                <w:szCs w:val="22"/>
              </w:rPr>
            </w:rPrChange>
          </w:rPr>
          <w:t xml:space="preserve">the following </w:t>
        </w:r>
        <w:r w:rsidR="00EB0597" w:rsidRPr="00244760">
          <w:rPr>
            <w:rFonts w:ascii="Arial" w:hAnsi="Arial" w:cs="Arial"/>
            <w:b/>
            <w:bCs/>
            <w:sz w:val="22"/>
            <w:szCs w:val="22"/>
            <w:highlight w:val="yellow"/>
            <w:rPrChange w:id="929" w:author="Chris Warburton (NESO)" w:date="2025-05-23T06:16:00Z" w16du:dateUtc="2025-05-23T05:16:00Z">
              <w:rPr>
                <w:rFonts w:ascii="Arial" w:hAnsi="Arial" w:cs="Arial"/>
                <w:b/>
                <w:bCs/>
                <w:sz w:val="22"/>
                <w:szCs w:val="22"/>
              </w:rPr>
            </w:rPrChange>
          </w:rPr>
          <w:t>Business Day</w:t>
        </w:r>
      </w:ins>
      <w:ins w:id="930" w:author="Chris Warburton (NESO)" w:date="2025-05-22T21:57:00Z" w16du:dateUtc="2025-05-22T20:57:00Z">
        <w:r w:rsidR="00EB0597" w:rsidRPr="00244760">
          <w:rPr>
            <w:rFonts w:ascii="Arial" w:hAnsi="Arial" w:cs="Arial"/>
            <w:sz w:val="22"/>
            <w:szCs w:val="22"/>
            <w:highlight w:val="yellow"/>
            <w:rPrChange w:id="931" w:author="Chris Warburton (NESO)" w:date="2025-05-23T06:16:00Z" w16du:dateUtc="2025-05-23T05:16:00Z">
              <w:rPr>
                <w:rFonts w:ascii="Arial" w:hAnsi="Arial" w:cs="Arial"/>
                <w:sz w:val="22"/>
                <w:szCs w:val="22"/>
              </w:rPr>
            </w:rPrChange>
          </w:rPr>
          <w:t>)</w:t>
        </w:r>
      </w:ins>
      <w:ins w:id="932" w:author="Chris Warburton (NESO)" w:date="2025-05-22T10:11:00Z" w16du:dateUtc="2025-05-22T09:11:00Z">
        <w:r w:rsidR="00B549C9" w:rsidRPr="00244760">
          <w:rPr>
            <w:rFonts w:ascii="Arial" w:hAnsi="Arial" w:cs="Arial"/>
            <w:sz w:val="22"/>
            <w:szCs w:val="22"/>
            <w:highlight w:val="yellow"/>
            <w:rPrChange w:id="933" w:author="Chris Warburton (NESO)" w:date="2025-05-23T06:16:00Z" w16du:dateUtc="2025-05-23T05:16:00Z">
              <w:rPr>
                <w:rFonts w:ascii="Arial" w:hAnsi="Arial" w:cs="Arial"/>
                <w:sz w:val="22"/>
                <w:szCs w:val="22"/>
              </w:rPr>
            </w:rPrChange>
          </w:rPr>
          <w:t xml:space="preserve"> in each </w:t>
        </w:r>
        <w:r w:rsidR="00B549C9" w:rsidRPr="00244760">
          <w:rPr>
            <w:rFonts w:ascii="Arial" w:hAnsi="Arial" w:cs="Arial"/>
            <w:b/>
            <w:sz w:val="22"/>
            <w:szCs w:val="22"/>
            <w:highlight w:val="yellow"/>
            <w:rPrChange w:id="934" w:author="Chris Warburton (NESO)" w:date="2025-05-23T06:16:00Z" w16du:dateUtc="2025-05-23T05:16:00Z">
              <w:rPr>
                <w:rFonts w:ascii="Arial" w:hAnsi="Arial" w:cs="Arial"/>
                <w:b/>
                <w:sz w:val="22"/>
                <w:szCs w:val="22"/>
              </w:rPr>
            </w:rPrChange>
          </w:rPr>
          <w:t>Financial Year</w:t>
        </w:r>
        <w:r w:rsidR="00B549C9" w:rsidRPr="00244760">
          <w:rPr>
            <w:rFonts w:ascii="Arial" w:hAnsi="Arial" w:cs="Arial"/>
            <w:sz w:val="22"/>
            <w:szCs w:val="22"/>
            <w:highlight w:val="yellow"/>
            <w:rPrChange w:id="935" w:author="Chris Warburton (NESO)" w:date="2025-05-23T06:16:00Z" w16du:dateUtc="2025-05-23T05:16:00Z">
              <w:rPr>
                <w:rFonts w:ascii="Arial" w:hAnsi="Arial" w:cs="Arial"/>
                <w:sz w:val="22"/>
                <w:szCs w:val="22"/>
              </w:rPr>
            </w:rPrChange>
          </w:rPr>
          <w:t xml:space="preserve"> </w:t>
        </w:r>
      </w:ins>
      <w:ins w:id="936" w:author="Chris Warburton (NESO)" w:date="2025-05-21T20:49:00Z" w16du:dateUtc="2025-05-21T19:49:00Z">
        <w:r w:rsidR="00F767EC" w:rsidRPr="00244760">
          <w:rPr>
            <w:rFonts w:ascii="Arial" w:hAnsi="Arial" w:cs="Arial"/>
            <w:sz w:val="22"/>
            <w:szCs w:val="22"/>
            <w:highlight w:val="yellow"/>
            <w:rPrChange w:id="937" w:author="Chris Warburton (NESO)" w:date="2025-05-23T06:16:00Z" w16du:dateUtc="2025-05-23T05:16:00Z">
              <w:rPr>
                <w:rFonts w:ascii="Arial" w:hAnsi="Arial" w:cs="Arial"/>
                <w:sz w:val="22"/>
                <w:szCs w:val="22"/>
              </w:rPr>
            </w:rPrChange>
          </w:rPr>
          <w:t xml:space="preserve">for </w:t>
        </w:r>
        <w:r w:rsidR="00F767EC" w:rsidRPr="00244760">
          <w:rPr>
            <w:rFonts w:ascii="Arial" w:hAnsi="Arial" w:cs="Arial"/>
            <w:bCs/>
            <w:sz w:val="22"/>
            <w:szCs w:val="22"/>
            <w:highlight w:val="yellow"/>
            <w:rPrChange w:id="938" w:author="Chris Warburton (NESO)" w:date="2025-05-23T06:16:00Z" w16du:dateUtc="2025-05-23T05:16:00Z">
              <w:rPr>
                <w:rFonts w:ascii="Arial" w:hAnsi="Arial" w:cs="Arial"/>
                <w:bCs/>
                <w:sz w:val="22"/>
                <w:szCs w:val="22"/>
              </w:rPr>
            </w:rPrChange>
          </w:rPr>
          <w:t xml:space="preserve">the period from the start of the current </w:t>
        </w:r>
        <w:r w:rsidR="00F767EC" w:rsidRPr="00244760">
          <w:rPr>
            <w:rFonts w:ascii="Arial" w:hAnsi="Arial" w:cs="Arial"/>
            <w:b/>
            <w:sz w:val="22"/>
            <w:szCs w:val="22"/>
            <w:highlight w:val="yellow"/>
            <w:rPrChange w:id="939" w:author="Chris Warburton (NESO)" w:date="2025-05-23T06:16:00Z" w16du:dateUtc="2025-05-23T05:16:00Z">
              <w:rPr>
                <w:rFonts w:ascii="Arial" w:hAnsi="Arial" w:cs="Arial"/>
                <w:b/>
                <w:sz w:val="22"/>
                <w:szCs w:val="22"/>
              </w:rPr>
            </w:rPrChange>
          </w:rPr>
          <w:t>PCF Metric Period</w:t>
        </w:r>
        <w:r w:rsidR="00F767EC" w:rsidRPr="00244760">
          <w:rPr>
            <w:rFonts w:ascii="Arial" w:hAnsi="Arial" w:cs="Arial"/>
            <w:sz w:val="22"/>
            <w:szCs w:val="22"/>
            <w:highlight w:val="yellow"/>
            <w:rPrChange w:id="940" w:author="Chris Warburton (NESO)" w:date="2025-05-23T06:16:00Z" w16du:dateUtc="2025-05-23T05:16:00Z">
              <w:rPr>
                <w:rFonts w:ascii="Arial" w:hAnsi="Arial" w:cs="Arial"/>
                <w:sz w:val="22"/>
                <w:szCs w:val="22"/>
              </w:rPr>
            </w:rPrChange>
          </w:rPr>
          <w:t xml:space="preserve"> until the end of the </w:t>
        </w:r>
      </w:ins>
      <w:ins w:id="941" w:author="Chris Warburton (NESO)" w:date="2025-05-23T06:17:00Z" w16du:dateUtc="2025-05-23T05:17:00Z">
        <w:r w:rsidR="00244760">
          <w:rPr>
            <w:rFonts w:ascii="Arial" w:hAnsi="Arial" w:cs="Arial"/>
            <w:sz w:val="22"/>
            <w:szCs w:val="22"/>
            <w:highlight w:val="yellow"/>
          </w:rPr>
          <w:t xml:space="preserve">immediately </w:t>
        </w:r>
      </w:ins>
      <w:ins w:id="942" w:author="Chris Warburton (NESO)" w:date="2025-05-22T11:43:00Z" w16du:dateUtc="2025-05-22T10:43:00Z">
        <w:r w:rsidR="00892CBC" w:rsidRPr="00244760">
          <w:rPr>
            <w:rFonts w:ascii="Arial" w:hAnsi="Arial" w:cs="Arial"/>
            <w:sz w:val="22"/>
            <w:szCs w:val="22"/>
            <w:highlight w:val="yellow"/>
            <w:rPrChange w:id="943" w:author="Chris Warburton (NESO)" w:date="2025-05-23T06:16:00Z" w16du:dateUtc="2025-05-23T05:16:00Z">
              <w:rPr>
                <w:rFonts w:ascii="Arial" w:hAnsi="Arial" w:cs="Arial"/>
                <w:sz w:val="22"/>
                <w:szCs w:val="22"/>
              </w:rPr>
            </w:rPrChange>
          </w:rPr>
          <w:t>preceding</w:t>
        </w:r>
      </w:ins>
      <w:ins w:id="944" w:author="Chris Warburton (NESO)" w:date="2025-05-21T20:49:00Z" w16du:dateUtc="2025-05-21T19:49:00Z">
        <w:r w:rsidR="00F767EC" w:rsidRPr="00244760">
          <w:rPr>
            <w:rFonts w:ascii="Arial" w:hAnsi="Arial" w:cs="Arial"/>
            <w:sz w:val="22"/>
            <w:szCs w:val="22"/>
            <w:highlight w:val="yellow"/>
            <w:rPrChange w:id="945" w:author="Chris Warburton (NESO)" w:date="2025-05-23T06:16:00Z" w16du:dateUtc="2025-05-23T05:16:00Z">
              <w:rPr>
                <w:rFonts w:ascii="Arial" w:hAnsi="Arial" w:cs="Arial"/>
                <w:sz w:val="22"/>
                <w:szCs w:val="22"/>
              </w:rPr>
            </w:rPrChange>
          </w:rPr>
          <w:t xml:space="preserve"> month of June</w:t>
        </w:r>
      </w:ins>
      <w:ins w:id="946" w:author="Chris Warburton (NESO)" w:date="2025-05-21T20:50:00Z" w16du:dateUtc="2025-05-21T19:50:00Z">
        <w:r w:rsidR="00F767EC" w:rsidRPr="00244760">
          <w:rPr>
            <w:rFonts w:ascii="Arial" w:hAnsi="Arial" w:cs="Arial"/>
            <w:b/>
            <w:sz w:val="22"/>
            <w:szCs w:val="22"/>
            <w:highlight w:val="yellow"/>
            <w:rPrChange w:id="947" w:author="Chris Warburton (NESO)" w:date="2025-05-23T06:16:00Z" w16du:dateUtc="2025-05-23T05:16:00Z">
              <w:rPr>
                <w:rFonts w:ascii="Arial" w:hAnsi="Arial" w:cs="Arial"/>
                <w:b/>
                <w:sz w:val="22"/>
                <w:szCs w:val="22"/>
              </w:rPr>
            </w:rPrChange>
          </w:rPr>
          <w:t xml:space="preserve">; </w:t>
        </w:r>
        <w:r w:rsidR="00F767EC" w:rsidRPr="00244760">
          <w:rPr>
            <w:rFonts w:ascii="Arial" w:hAnsi="Arial" w:cs="Arial"/>
            <w:bCs/>
            <w:sz w:val="22"/>
            <w:szCs w:val="22"/>
            <w:highlight w:val="yellow"/>
            <w:rPrChange w:id="948" w:author="Chris Warburton (NESO)" w:date="2025-05-23T06:16:00Z" w16du:dateUtc="2025-05-23T05:16:00Z">
              <w:rPr>
                <w:rFonts w:ascii="Arial" w:hAnsi="Arial" w:cs="Arial"/>
                <w:bCs/>
                <w:sz w:val="22"/>
                <w:szCs w:val="22"/>
              </w:rPr>
            </w:rPrChange>
          </w:rPr>
          <w:t>a</w:t>
        </w:r>
        <w:r w:rsidR="00E94FB2" w:rsidRPr="00244760">
          <w:rPr>
            <w:rFonts w:ascii="Arial" w:hAnsi="Arial" w:cs="Arial"/>
            <w:bCs/>
            <w:sz w:val="22"/>
            <w:szCs w:val="22"/>
            <w:highlight w:val="yellow"/>
            <w:rPrChange w:id="949" w:author="Chris Warburton (NESO)" w:date="2025-05-23T06:16:00Z" w16du:dateUtc="2025-05-23T05:16:00Z">
              <w:rPr>
                <w:rFonts w:ascii="Arial" w:hAnsi="Arial" w:cs="Arial"/>
                <w:bCs/>
                <w:sz w:val="22"/>
                <w:szCs w:val="22"/>
              </w:rPr>
            </w:rPrChange>
          </w:rPr>
          <w:t>n</w:t>
        </w:r>
      </w:ins>
      <w:ins w:id="950" w:author="Chris Warburton (NESO)" w:date="2025-05-15T14:50:00Z" w16du:dateUtc="2025-05-15T13:50:00Z">
        <w:r w:rsidR="00EF6E40" w:rsidRPr="00244760">
          <w:rPr>
            <w:rFonts w:ascii="Arial" w:hAnsi="Arial" w:cs="Arial"/>
            <w:bCs/>
            <w:sz w:val="22"/>
            <w:szCs w:val="22"/>
            <w:highlight w:val="yellow"/>
            <w:rPrChange w:id="951" w:author="Chris Warburton (NESO)" w:date="2025-05-23T06:16:00Z" w16du:dateUtc="2025-05-23T05:16:00Z">
              <w:rPr>
                <w:rFonts w:ascii="Arial" w:hAnsi="Arial" w:cs="Arial"/>
                <w:bCs/>
                <w:sz w:val="22"/>
                <w:szCs w:val="22"/>
              </w:rPr>
            </w:rPrChange>
          </w:rPr>
          <w:t>d</w:t>
        </w:r>
      </w:ins>
    </w:p>
    <w:p w14:paraId="7357B539" w14:textId="67A6F779" w:rsidR="001715C8" w:rsidRDefault="00EF6E40">
      <w:pPr>
        <w:tabs>
          <w:tab w:val="left" w:pos="1418"/>
        </w:tabs>
        <w:spacing w:line="360" w:lineRule="auto"/>
        <w:ind w:left="1418" w:hanging="709"/>
        <w:jc w:val="both"/>
        <w:rPr>
          <w:ins w:id="952" w:author="Chris Warburton (NESO)" w:date="2025-05-13T11:06:00Z" w16du:dateUtc="2025-05-13T10:06:00Z"/>
          <w:rFonts w:ascii="Arial" w:hAnsi="Arial" w:cs="Arial"/>
          <w:sz w:val="22"/>
          <w:szCs w:val="22"/>
        </w:rPr>
        <w:pPrChange w:id="953" w:author="Chris Warburton (NESO)" w:date="2025-05-15T14:51:00Z" w16du:dateUtc="2025-05-15T13:51:00Z">
          <w:pPr>
            <w:tabs>
              <w:tab w:val="left" w:pos="720"/>
            </w:tabs>
            <w:spacing w:line="360" w:lineRule="auto"/>
            <w:ind w:left="720" w:hanging="720"/>
            <w:jc w:val="both"/>
          </w:pPr>
        </w:pPrChange>
      </w:pPr>
      <w:ins w:id="954" w:author="Chris Warburton (NESO)" w:date="2025-05-15T14:50:00Z" w16du:dateUtc="2025-05-15T13:50:00Z">
        <w:r w:rsidRPr="00244760">
          <w:rPr>
            <w:rFonts w:ascii="Arial" w:hAnsi="Arial" w:cs="Arial"/>
            <w:bCs/>
            <w:sz w:val="22"/>
            <w:szCs w:val="22"/>
            <w:highlight w:val="yellow"/>
            <w:rPrChange w:id="955" w:author="Chris Warburton (NESO)" w:date="2025-05-23T06:16:00Z" w16du:dateUtc="2025-05-23T05:16:00Z">
              <w:rPr>
                <w:rFonts w:ascii="Arial" w:hAnsi="Arial" w:cs="Arial"/>
                <w:bCs/>
                <w:sz w:val="22"/>
                <w:szCs w:val="22"/>
              </w:rPr>
            </w:rPrChange>
          </w:rPr>
          <w:t>3.</w:t>
        </w:r>
      </w:ins>
      <w:ins w:id="956" w:author="Chris Warburton (NESO)" w:date="2025-05-23T05:40:00Z" w16du:dateUtc="2025-05-23T04:40:00Z">
        <w:r w:rsidR="00714F3C" w:rsidRPr="00244760">
          <w:rPr>
            <w:rFonts w:ascii="Arial" w:hAnsi="Arial" w:cs="Arial"/>
            <w:bCs/>
            <w:sz w:val="22"/>
            <w:szCs w:val="22"/>
            <w:highlight w:val="yellow"/>
            <w:rPrChange w:id="957" w:author="Chris Warburton (NESO)" w:date="2025-05-23T06:16:00Z" w16du:dateUtc="2025-05-23T05:16:00Z">
              <w:rPr>
                <w:rFonts w:ascii="Arial" w:hAnsi="Arial" w:cs="Arial"/>
                <w:bCs/>
                <w:sz w:val="22"/>
                <w:szCs w:val="22"/>
              </w:rPr>
            </w:rPrChange>
          </w:rPr>
          <w:t>2</w:t>
        </w:r>
      </w:ins>
      <w:ins w:id="958" w:author="Chris Warburton (NESO)" w:date="2025-05-15T14:50:00Z" w16du:dateUtc="2025-05-15T13:50:00Z">
        <w:r w:rsidRPr="00244760">
          <w:rPr>
            <w:rFonts w:ascii="Arial" w:hAnsi="Arial" w:cs="Arial"/>
            <w:bCs/>
            <w:sz w:val="22"/>
            <w:szCs w:val="22"/>
            <w:highlight w:val="yellow"/>
            <w:rPrChange w:id="959" w:author="Chris Warburton (NESO)" w:date="2025-05-23T06:16:00Z" w16du:dateUtc="2025-05-23T05:16:00Z">
              <w:rPr>
                <w:rFonts w:ascii="Arial" w:hAnsi="Arial" w:cs="Arial"/>
                <w:bCs/>
                <w:sz w:val="22"/>
                <w:szCs w:val="22"/>
              </w:rPr>
            </w:rPrChange>
          </w:rPr>
          <w:t>.2</w:t>
        </w:r>
      </w:ins>
      <w:ins w:id="960" w:author="Chris Warburton (NESO)" w:date="2025-05-08T08:43:00Z" w16du:dateUtc="2025-05-08T07:43:00Z">
        <w:r w:rsidR="000D15CC" w:rsidRPr="00244760">
          <w:rPr>
            <w:rFonts w:ascii="Arial" w:hAnsi="Arial" w:cs="Arial"/>
            <w:sz w:val="22"/>
            <w:szCs w:val="22"/>
            <w:highlight w:val="yellow"/>
            <w:rPrChange w:id="961" w:author="Chris Warburton (NESO)" w:date="2025-05-23T06:16:00Z" w16du:dateUtc="2025-05-23T05:16:00Z">
              <w:rPr>
                <w:rFonts w:ascii="Arial" w:hAnsi="Arial" w:cs="Arial"/>
                <w:sz w:val="22"/>
                <w:szCs w:val="22"/>
              </w:rPr>
            </w:rPrChange>
          </w:rPr>
          <w:t>.</w:t>
        </w:r>
      </w:ins>
      <w:ins w:id="962" w:author="Chris Warburton (NESO)" w:date="2025-05-15T14:50:00Z" w16du:dateUtc="2025-05-15T13:50:00Z">
        <w:r w:rsidRPr="00244760">
          <w:rPr>
            <w:rFonts w:ascii="Arial" w:hAnsi="Arial" w:cs="Arial"/>
            <w:sz w:val="22"/>
            <w:szCs w:val="22"/>
            <w:highlight w:val="yellow"/>
            <w:rPrChange w:id="963" w:author="Chris Warburton (NESO)" w:date="2025-05-23T06:16:00Z" w16du:dateUtc="2025-05-23T05:16:00Z">
              <w:rPr>
                <w:rFonts w:ascii="Arial" w:hAnsi="Arial" w:cs="Arial"/>
                <w:sz w:val="22"/>
                <w:szCs w:val="22"/>
              </w:rPr>
            </w:rPrChange>
          </w:rPr>
          <w:tab/>
        </w:r>
      </w:ins>
      <w:ins w:id="964" w:author="Chris Warburton (NESO)" w:date="2025-05-22T10:10:00Z" w16du:dateUtc="2025-05-22T09:10:00Z">
        <w:r w:rsidR="00B549C9" w:rsidRPr="00244760">
          <w:rPr>
            <w:rFonts w:ascii="Arial" w:hAnsi="Arial" w:cs="Arial"/>
            <w:sz w:val="22"/>
            <w:szCs w:val="22"/>
            <w:highlight w:val="yellow"/>
            <w:rPrChange w:id="965" w:author="Chris Warburton (NESO)" w:date="2025-05-23T06:16:00Z" w16du:dateUtc="2025-05-23T05:16:00Z">
              <w:rPr>
                <w:rFonts w:ascii="Arial" w:hAnsi="Arial" w:cs="Arial"/>
                <w:sz w:val="22"/>
                <w:szCs w:val="22"/>
              </w:rPr>
            </w:rPrChange>
          </w:rPr>
          <w:t>on or before 14 January</w:t>
        </w:r>
      </w:ins>
      <w:ins w:id="966" w:author="Chris Warburton (NESO)" w:date="2025-05-22T21:58:00Z" w16du:dateUtc="2025-05-22T20:58:00Z">
        <w:r w:rsidR="00CC669F" w:rsidRPr="00244760">
          <w:rPr>
            <w:rFonts w:ascii="Arial" w:hAnsi="Arial" w:cs="Arial"/>
            <w:sz w:val="22"/>
            <w:szCs w:val="22"/>
            <w:highlight w:val="yellow"/>
            <w:rPrChange w:id="967" w:author="Chris Warburton (NESO)" w:date="2025-05-23T06:16:00Z" w16du:dateUtc="2025-05-23T05:16:00Z">
              <w:rPr>
                <w:rFonts w:ascii="Arial" w:hAnsi="Arial" w:cs="Arial"/>
                <w:sz w:val="22"/>
                <w:szCs w:val="22"/>
              </w:rPr>
            </w:rPrChange>
          </w:rPr>
          <w:t xml:space="preserve"> (or</w:t>
        </w:r>
      </w:ins>
      <w:ins w:id="968" w:author="Chris Warburton (NESO)" w:date="2025-05-23T05:39:00Z" w16du:dateUtc="2025-05-23T04:39:00Z">
        <w:r w:rsidR="00714F3C" w:rsidRPr="00244760">
          <w:rPr>
            <w:rFonts w:ascii="Arial" w:hAnsi="Arial" w:cs="Arial"/>
            <w:sz w:val="22"/>
            <w:szCs w:val="22"/>
            <w:highlight w:val="yellow"/>
            <w:rPrChange w:id="969" w:author="Chris Warburton (NESO)" w:date="2025-05-23T06:16:00Z" w16du:dateUtc="2025-05-23T05:16:00Z">
              <w:rPr>
                <w:rFonts w:ascii="Arial" w:hAnsi="Arial" w:cs="Arial"/>
                <w:sz w:val="22"/>
                <w:szCs w:val="22"/>
              </w:rPr>
            </w:rPrChange>
          </w:rPr>
          <w:t>,</w:t>
        </w:r>
      </w:ins>
      <w:ins w:id="970" w:author="Chris Warburton (NESO)" w:date="2025-05-22T21:58:00Z" w16du:dateUtc="2025-05-22T20:58:00Z">
        <w:r w:rsidR="00CC669F" w:rsidRPr="00244760">
          <w:rPr>
            <w:rFonts w:ascii="Arial" w:hAnsi="Arial" w:cs="Arial"/>
            <w:sz w:val="22"/>
            <w:szCs w:val="22"/>
            <w:highlight w:val="yellow"/>
            <w:rPrChange w:id="971" w:author="Chris Warburton (NESO)" w:date="2025-05-23T06:16:00Z" w16du:dateUtc="2025-05-23T05:16:00Z">
              <w:rPr>
                <w:rFonts w:ascii="Arial" w:hAnsi="Arial" w:cs="Arial"/>
                <w:sz w:val="22"/>
                <w:szCs w:val="22"/>
              </w:rPr>
            </w:rPrChange>
          </w:rPr>
          <w:t xml:space="preserve"> </w:t>
        </w:r>
      </w:ins>
      <w:ins w:id="972" w:author="Chris Warburton (NESO)" w:date="2025-05-23T05:39:00Z" w16du:dateUtc="2025-05-23T04:39:00Z">
        <w:r w:rsidR="00714F3C" w:rsidRPr="00244760">
          <w:rPr>
            <w:rFonts w:ascii="Arial" w:hAnsi="Arial" w:cs="Arial"/>
            <w:sz w:val="22"/>
            <w:szCs w:val="22"/>
            <w:highlight w:val="yellow"/>
            <w:rPrChange w:id="973" w:author="Chris Warburton (NESO)" w:date="2025-05-23T06:16:00Z" w16du:dateUtc="2025-05-23T05:16:00Z">
              <w:rPr>
                <w:rFonts w:ascii="Arial" w:hAnsi="Arial" w:cs="Arial"/>
                <w:sz w:val="22"/>
                <w:szCs w:val="22"/>
              </w:rPr>
            </w:rPrChange>
          </w:rPr>
          <w:t xml:space="preserve">where 14 January is not a </w:t>
        </w:r>
        <w:r w:rsidR="00714F3C" w:rsidRPr="00244760">
          <w:rPr>
            <w:rFonts w:ascii="Arial" w:hAnsi="Arial" w:cs="Arial"/>
            <w:b/>
            <w:bCs/>
            <w:sz w:val="22"/>
            <w:szCs w:val="22"/>
            <w:highlight w:val="yellow"/>
            <w:rPrChange w:id="974" w:author="Chris Warburton (NESO)" w:date="2025-05-23T06:16:00Z" w16du:dateUtc="2025-05-23T05:16:00Z">
              <w:rPr>
                <w:rFonts w:ascii="Arial" w:hAnsi="Arial" w:cs="Arial"/>
                <w:b/>
                <w:bCs/>
                <w:sz w:val="22"/>
                <w:szCs w:val="22"/>
              </w:rPr>
            </w:rPrChange>
          </w:rPr>
          <w:t>Business Day</w:t>
        </w:r>
        <w:r w:rsidR="00714F3C" w:rsidRPr="00244760">
          <w:rPr>
            <w:rFonts w:ascii="Arial" w:hAnsi="Arial" w:cs="Arial"/>
            <w:sz w:val="22"/>
            <w:szCs w:val="22"/>
            <w:highlight w:val="yellow"/>
            <w:rPrChange w:id="975" w:author="Chris Warburton (NESO)" w:date="2025-05-23T06:16:00Z" w16du:dateUtc="2025-05-23T05:16:00Z">
              <w:rPr>
                <w:rFonts w:ascii="Arial" w:hAnsi="Arial" w:cs="Arial"/>
                <w:sz w:val="22"/>
                <w:szCs w:val="22"/>
              </w:rPr>
            </w:rPrChange>
          </w:rPr>
          <w:t xml:space="preserve">, </w:t>
        </w:r>
      </w:ins>
      <w:ins w:id="976" w:author="Chris Warburton (NESO)" w:date="2025-05-22T21:58:00Z" w16du:dateUtc="2025-05-22T20:58:00Z">
        <w:r w:rsidR="00CC669F" w:rsidRPr="00244760">
          <w:rPr>
            <w:rFonts w:ascii="Arial" w:hAnsi="Arial" w:cs="Arial"/>
            <w:sz w:val="22"/>
            <w:szCs w:val="22"/>
            <w:highlight w:val="yellow"/>
            <w:rPrChange w:id="977" w:author="Chris Warburton (NESO)" w:date="2025-05-23T06:16:00Z" w16du:dateUtc="2025-05-23T05:16:00Z">
              <w:rPr>
                <w:rFonts w:ascii="Arial" w:hAnsi="Arial" w:cs="Arial"/>
                <w:sz w:val="22"/>
                <w:szCs w:val="22"/>
              </w:rPr>
            </w:rPrChange>
          </w:rPr>
          <w:t xml:space="preserve">the following </w:t>
        </w:r>
        <w:r w:rsidR="00CC669F" w:rsidRPr="00244760">
          <w:rPr>
            <w:rFonts w:ascii="Arial" w:hAnsi="Arial" w:cs="Arial"/>
            <w:b/>
            <w:bCs/>
            <w:sz w:val="22"/>
            <w:szCs w:val="22"/>
            <w:highlight w:val="yellow"/>
            <w:rPrChange w:id="978" w:author="Chris Warburton (NESO)" w:date="2025-05-23T06:16:00Z" w16du:dateUtc="2025-05-23T05:16:00Z">
              <w:rPr>
                <w:rFonts w:ascii="Arial" w:hAnsi="Arial" w:cs="Arial"/>
                <w:b/>
                <w:bCs/>
                <w:sz w:val="22"/>
                <w:szCs w:val="22"/>
              </w:rPr>
            </w:rPrChange>
          </w:rPr>
          <w:t>Business Day</w:t>
        </w:r>
        <w:r w:rsidR="00CC669F" w:rsidRPr="00244760">
          <w:rPr>
            <w:rFonts w:ascii="Arial" w:hAnsi="Arial" w:cs="Arial"/>
            <w:sz w:val="22"/>
            <w:szCs w:val="22"/>
            <w:highlight w:val="yellow"/>
            <w:rPrChange w:id="979" w:author="Chris Warburton (NESO)" w:date="2025-05-23T06:16:00Z" w16du:dateUtc="2025-05-23T05:16:00Z">
              <w:rPr>
                <w:rFonts w:ascii="Arial" w:hAnsi="Arial" w:cs="Arial"/>
                <w:sz w:val="22"/>
                <w:szCs w:val="22"/>
              </w:rPr>
            </w:rPrChange>
          </w:rPr>
          <w:t xml:space="preserve">) </w:t>
        </w:r>
      </w:ins>
      <w:ins w:id="980" w:author="Chris Warburton (NESO)" w:date="2025-05-22T10:11:00Z" w16du:dateUtc="2025-05-22T09:11:00Z">
        <w:r w:rsidR="00B549C9" w:rsidRPr="00244760">
          <w:rPr>
            <w:rFonts w:ascii="Arial" w:hAnsi="Arial" w:cs="Arial"/>
            <w:sz w:val="22"/>
            <w:szCs w:val="22"/>
            <w:highlight w:val="yellow"/>
            <w:rPrChange w:id="981" w:author="Chris Warburton (NESO)" w:date="2025-05-23T06:16:00Z" w16du:dateUtc="2025-05-23T05:16:00Z">
              <w:rPr>
                <w:rFonts w:ascii="Arial" w:hAnsi="Arial" w:cs="Arial"/>
                <w:sz w:val="22"/>
                <w:szCs w:val="22"/>
              </w:rPr>
            </w:rPrChange>
          </w:rPr>
          <w:t xml:space="preserve">each </w:t>
        </w:r>
        <w:r w:rsidR="00B549C9" w:rsidRPr="00244760">
          <w:rPr>
            <w:rFonts w:ascii="Arial" w:hAnsi="Arial" w:cs="Arial"/>
            <w:b/>
            <w:sz w:val="22"/>
            <w:szCs w:val="22"/>
            <w:highlight w:val="yellow"/>
            <w:rPrChange w:id="982" w:author="Chris Warburton (NESO)" w:date="2025-05-23T06:16:00Z" w16du:dateUtc="2025-05-23T05:16:00Z">
              <w:rPr>
                <w:rFonts w:ascii="Arial" w:hAnsi="Arial" w:cs="Arial"/>
                <w:b/>
                <w:sz w:val="22"/>
                <w:szCs w:val="22"/>
              </w:rPr>
            </w:rPrChange>
          </w:rPr>
          <w:t>Financial Year</w:t>
        </w:r>
        <w:r w:rsidR="00B549C9" w:rsidRPr="00244760">
          <w:rPr>
            <w:rFonts w:ascii="Arial" w:hAnsi="Arial" w:cs="Arial"/>
            <w:sz w:val="22"/>
            <w:szCs w:val="22"/>
            <w:highlight w:val="yellow"/>
            <w:rPrChange w:id="983" w:author="Chris Warburton (NESO)" w:date="2025-05-23T06:16:00Z" w16du:dateUtc="2025-05-23T05:16:00Z">
              <w:rPr>
                <w:rFonts w:ascii="Arial" w:hAnsi="Arial" w:cs="Arial"/>
                <w:sz w:val="22"/>
                <w:szCs w:val="22"/>
              </w:rPr>
            </w:rPrChange>
          </w:rPr>
          <w:t xml:space="preserve"> </w:t>
        </w:r>
      </w:ins>
      <w:ins w:id="984" w:author="Chris Warburton (NESO)" w:date="2025-05-21T20:50:00Z" w16du:dateUtc="2025-05-21T19:50:00Z">
        <w:r w:rsidR="00E94FB2" w:rsidRPr="00244760">
          <w:rPr>
            <w:rFonts w:ascii="Arial" w:hAnsi="Arial" w:cs="Arial"/>
            <w:sz w:val="22"/>
            <w:szCs w:val="22"/>
            <w:highlight w:val="yellow"/>
            <w:rPrChange w:id="985" w:author="Chris Warburton (NESO)" w:date="2025-05-23T06:16:00Z" w16du:dateUtc="2025-05-23T05:16:00Z">
              <w:rPr>
                <w:rFonts w:ascii="Arial" w:hAnsi="Arial" w:cs="Arial"/>
                <w:sz w:val="22"/>
                <w:szCs w:val="22"/>
              </w:rPr>
            </w:rPrChange>
          </w:rPr>
          <w:t>for</w:t>
        </w:r>
        <w:r w:rsidR="00E94FB2" w:rsidRPr="00244760">
          <w:rPr>
            <w:rFonts w:ascii="Arial" w:hAnsi="Arial" w:cs="Arial"/>
            <w:bCs/>
            <w:sz w:val="22"/>
            <w:szCs w:val="22"/>
            <w:highlight w:val="yellow"/>
            <w:rPrChange w:id="986" w:author="Chris Warburton (NESO)" w:date="2025-05-23T06:16:00Z" w16du:dateUtc="2025-05-23T05:16:00Z">
              <w:rPr>
                <w:rFonts w:ascii="Arial" w:hAnsi="Arial" w:cs="Arial"/>
                <w:bCs/>
                <w:sz w:val="22"/>
                <w:szCs w:val="22"/>
              </w:rPr>
            </w:rPrChange>
          </w:rPr>
          <w:t xml:space="preserve"> the period from the start of the current </w:t>
        </w:r>
        <w:r w:rsidR="00E94FB2" w:rsidRPr="00244760">
          <w:rPr>
            <w:rFonts w:ascii="Arial" w:hAnsi="Arial" w:cs="Arial"/>
            <w:b/>
            <w:sz w:val="22"/>
            <w:szCs w:val="22"/>
            <w:highlight w:val="yellow"/>
            <w:rPrChange w:id="987" w:author="Chris Warburton (NESO)" w:date="2025-05-23T06:16:00Z" w16du:dateUtc="2025-05-23T05:16:00Z">
              <w:rPr>
                <w:rFonts w:ascii="Arial" w:hAnsi="Arial" w:cs="Arial"/>
                <w:b/>
                <w:sz w:val="22"/>
                <w:szCs w:val="22"/>
              </w:rPr>
            </w:rPrChange>
          </w:rPr>
          <w:t>PCF Metric Period</w:t>
        </w:r>
        <w:r w:rsidR="00E94FB2" w:rsidRPr="00244760">
          <w:rPr>
            <w:rFonts w:ascii="Arial" w:hAnsi="Arial" w:cs="Arial"/>
            <w:sz w:val="22"/>
            <w:szCs w:val="22"/>
            <w:highlight w:val="yellow"/>
            <w:rPrChange w:id="988" w:author="Chris Warburton (NESO)" w:date="2025-05-23T06:16:00Z" w16du:dateUtc="2025-05-23T05:16:00Z">
              <w:rPr>
                <w:rFonts w:ascii="Arial" w:hAnsi="Arial" w:cs="Arial"/>
                <w:sz w:val="22"/>
                <w:szCs w:val="22"/>
              </w:rPr>
            </w:rPrChange>
          </w:rPr>
          <w:t xml:space="preserve"> until the end of the </w:t>
        </w:r>
      </w:ins>
      <w:ins w:id="989" w:author="Chris Warburton (NESO)" w:date="2025-05-23T06:17:00Z" w16du:dateUtc="2025-05-23T05:17:00Z">
        <w:r w:rsidR="00244760">
          <w:rPr>
            <w:rFonts w:ascii="Arial" w:hAnsi="Arial" w:cs="Arial"/>
            <w:sz w:val="22"/>
            <w:szCs w:val="22"/>
            <w:highlight w:val="yellow"/>
          </w:rPr>
          <w:t xml:space="preserve">immediately </w:t>
        </w:r>
      </w:ins>
      <w:ins w:id="990" w:author="Chris Warburton (NESO)" w:date="2025-05-22T11:43:00Z" w16du:dateUtc="2025-05-22T10:43:00Z">
        <w:r w:rsidR="00892CBC" w:rsidRPr="00244760">
          <w:rPr>
            <w:rFonts w:ascii="Arial" w:hAnsi="Arial" w:cs="Arial"/>
            <w:sz w:val="22"/>
            <w:szCs w:val="22"/>
            <w:highlight w:val="yellow"/>
            <w:rPrChange w:id="991" w:author="Chris Warburton (NESO)" w:date="2025-05-23T06:16:00Z" w16du:dateUtc="2025-05-23T05:16:00Z">
              <w:rPr>
                <w:rFonts w:ascii="Arial" w:hAnsi="Arial" w:cs="Arial"/>
                <w:sz w:val="22"/>
                <w:szCs w:val="22"/>
              </w:rPr>
            </w:rPrChange>
          </w:rPr>
          <w:t xml:space="preserve">preceding </w:t>
        </w:r>
      </w:ins>
      <w:ins w:id="992" w:author="Chris Warburton (NESO)" w:date="2025-05-21T20:50:00Z" w16du:dateUtc="2025-05-21T19:50:00Z">
        <w:r w:rsidR="00E94FB2" w:rsidRPr="00244760">
          <w:rPr>
            <w:rFonts w:ascii="Arial" w:hAnsi="Arial" w:cs="Arial"/>
            <w:sz w:val="22"/>
            <w:szCs w:val="22"/>
            <w:highlight w:val="yellow"/>
            <w:rPrChange w:id="993" w:author="Chris Warburton (NESO)" w:date="2025-05-23T06:16:00Z" w16du:dateUtc="2025-05-23T05:16:00Z">
              <w:rPr>
                <w:rFonts w:ascii="Arial" w:hAnsi="Arial" w:cs="Arial"/>
                <w:sz w:val="22"/>
                <w:szCs w:val="22"/>
              </w:rPr>
            </w:rPrChange>
          </w:rPr>
          <w:t>month of December</w:t>
        </w:r>
      </w:ins>
      <w:ins w:id="994" w:author="Chris Warburton (NESO)" w:date="2025-05-15T14:51:00Z" w16du:dateUtc="2025-05-15T13:51:00Z">
        <w:r w:rsidR="00174D65" w:rsidRPr="00244760">
          <w:rPr>
            <w:rFonts w:ascii="Arial" w:hAnsi="Arial" w:cs="Arial"/>
            <w:sz w:val="22"/>
            <w:szCs w:val="22"/>
            <w:highlight w:val="yellow"/>
            <w:rPrChange w:id="995" w:author="Chris Warburton (NESO)" w:date="2025-05-23T06:16:00Z" w16du:dateUtc="2025-05-23T05:16:00Z">
              <w:rPr>
                <w:rFonts w:ascii="Arial" w:hAnsi="Arial" w:cs="Arial"/>
                <w:sz w:val="22"/>
                <w:szCs w:val="22"/>
              </w:rPr>
            </w:rPrChange>
          </w:rPr>
          <w:t>.</w:t>
        </w:r>
      </w:ins>
    </w:p>
    <w:p w14:paraId="6E74EBD1" w14:textId="77777777" w:rsidR="001715C8" w:rsidRDefault="001715C8">
      <w:pPr>
        <w:tabs>
          <w:tab w:val="left" w:pos="720"/>
        </w:tabs>
        <w:spacing w:line="360" w:lineRule="auto"/>
        <w:jc w:val="both"/>
        <w:rPr>
          <w:ins w:id="996" w:author="Chris Warburton (NESO)" w:date="2025-05-13T11:06:00Z" w16du:dateUtc="2025-05-13T10:06:00Z"/>
          <w:rFonts w:ascii="Arial" w:hAnsi="Arial" w:cs="Arial"/>
          <w:sz w:val="22"/>
          <w:szCs w:val="22"/>
        </w:rPr>
        <w:pPrChange w:id="997" w:author="Chris Warburton (NESO)" w:date="2025-05-16T13:07:00Z" w16du:dateUtc="2025-05-16T12:07:00Z">
          <w:pPr>
            <w:tabs>
              <w:tab w:val="left" w:pos="720"/>
            </w:tabs>
            <w:spacing w:line="360" w:lineRule="auto"/>
            <w:ind w:left="720" w:hanging="720"/>
            <w:jc w:val="both"/>
          </w:pPr>
        </w:pPrChange>
      </w:pPr>
    </w:p>
    <w:p w14:paraId="60833120" w14:textId="67D21035" w:rsidR="004B2823" w:rsidRDefault="001C707E">
      <w:pPr>
        <w:tabs>
          <w:tab w:val="left" w:pos="720"/>
        </w:tabs>
        <w:spacing w:line="360" w:lineRule="auto"/>
        <w:ind w:left="720" w:hanging="720"/>
        <w:jc w:val="both"/>
        <w:rPr>
          <w:ins w:id="998" w:author="Chris Warburton (NESO)" w:date="2025-05-16T13:09:00Z" w16du:dateUtc="2025-05-16T12:09:00Z"/>
          <w:rFonts w:ascii="Arial" w:hAnsi="Arial" w:cs="Arial"/>
          <w:sz w:val="22"/>
          <w:szCs w:val="22"/>
        </w:rPr>
        <w:pPrChange w:id="999" w:author="Chris Warburton (NESO)" w:date="2025-05-16T13:10:00Z" w16du:dateUtc="2025-05-16T12:10:00Z">
          <w:pPr>
            <w:tabs>
              <w:tab w:val="left" w:pos="720"/>
            </w:tabs>
            <w:spacing w:line="360" w:lineRule="auto"/>
            <w:ind w:left="1440" w:hanging="1440"/>
            <w:jc w:val="both"/>
          </w:pPr>
        </w:pPrChange>
      </w:pPr>
      <w:ins w:id="1000" w:author="Chris Warburton (NESO)" w:date="2025-05-15T14:40:00Z" w16du:dateUtc="2025-05-15T13:40:00Z">
        <w:r>
          <w:rPr>
            <w:rFonts w:ascii="Arial" w:hAnsi="Arial" w:cs="Arial"/>
            <w:sz w:val="22"/>
            <w:szCs w:val="22"/>
          </w:rPr>
          <w:t>3.</w:t>
        </w:r>
      </w:ins>
      <w:ins w:id="1001" w:author="Chris Warburton (NESO)" w:date="2025-05-21T20:51:00Z" w16du:dateUtc="2025-05-21T19:51:00Z">
        <w:r w:rsidR="00072A60">
          <w:rPr>
            <w:rFonts w:ascii="Arial" w:hAnsi="Arial" w:cs="Arial"/>
            <w:sz w:val="22"/>
            <w:szCs w:val="22"/>
          </w:rPr>
          <w:t>3</w:t>
        </w:r>
      </w:ins>
      <w:ins w:id="1002" w:author="Chris Warburton (NESO)" w:date="2025-05-15T14:40:00Z" w16du:dateUtc="2025-05-15T13:40:00Z">
        <w:r>
          <w:rPr>
            <w:rFonts w:ascii="Arial" w:hAnsi="Arial" w:cs="Arial"/>
            <w:sz w:val="22"/>
            <w:szCs w:val="22"/>
          </w:rPr>
          <w:tab/>
        </w:r>
      </w:ins>
      <w:ins w:id="1003" w:author="Chris Warburton (NESO)" w:date="2025-05-15T13:53:00Z" w16du:dateUtc="2025-05-15T12:53:00Z">
        <w:r w:rsidR="00E21313">
          <w:rPr>
            <w:rFonts w:ascii="Arial" w:hAnsi="Arial" w:cs="Arial"/>
            <w:sz w:val="22"/>
            <w:szCs w:val="22"/>
          </w:rPr>
          <w:t>Paragraph 3.</w:t>
        </w:r>
      </w:ins>
      <w:ins w:id="1004" w:author="Chris Warburton (NESO)" w:date="2025-05-15T13:56:00Z" w16du:dateUtc="2025-05-15T12:56:00Z">
        <w:r w:rsidR="009A2CFA">
          <w:rPr>
            <w:rFonts w:ascii="Arial" w:hAnsi="Arial" w:cs="Arial"/>
            <w:sz w:val="22"/>
            <w:szCs w:val="22"/>
          </w:rPr>
          <w:t>1</w:t>
        </w:r>
      </w:ins>
      <w:ins w:id="1005" w:author="Chris Warburton (NESO)" w:date="2025-05-15T13:53:00Z" w16du:dateUtc="2025-05-15T12:53:00Z">
        <w:r w:rsidR="00E21313">
          <w:rPr>
            <w:rFonts w:ascii="Arial" w:hAnsi="Arial" w:cs="Arial"/>
            <w:sz w:val="22"/>
            <w:szCs w:val="22"/>
          </w:rPr>
          <w:t xml:space="preserve"> shall cease to apply</w:t>
        </w:r>
      </w:ins>
      <w:ins w:id="1006" w:author="Chris Warburton (NESO)" w:date="2025-05-16T13:10:00Z" w16du:dateUtc="2025-05-16T12:10:00Z">
        <w:r w:rsidR="003930C9">
          <w:rPr>
            <w:rFonts w:ascii="Arial" w:hAnsi="Arial" w:cs="Arial"/>
            <w:sz w:val="22"/>
            <w:szCs w:val="22"/>
          </w:rPr>
          <w:t xml:space="preserve"> </w:t>
        </w:r>
      </w:ins>
      <w:ins w:id="1007" w:author="Chris Warburton (NESO)" w:date="2025-05-16T13:09:00Z" w16du:dateUtc="2025-05-16T12:09:00Z">
        <w:r w:rsidR="004B2823">
          <w:rPr>
            <w:rFonts w:ascii="Arial" w:hAnsi="Arial" w:cs="Arial"/>
            <w:sz w:val="22"/>
            <w:szCs w:val="22"/>
          </w:rPr>
          <w:t xml:space="preserve">from the point </w:t>
        </w:r>
        <w:r w:rsidR="004B2823">
          <w:rPr>
            <w:rFonts w:ascii="Arial" w:hAnsi="Arial" w:cs="Arial"/>
            <w:b/>
            <w:bCs/>
            <w:sz w:val="22"/>
            <w:szCs w:val="22"/>
          </w:rPr>
          <w:t>The Company</w:t>
        </w:r>
        <w:r w:rsidR="004B2823">
          <w:rPr>
            <w:rFonts w:ascii="Arial" w:hAnsi="Arial" w:cs="Arial"/>
            <w:sz w:val="22"/>
            <w:szCs w:val="22"/>
          </w:rPr>
          <w:t xml:space="preserve"> has set out the </w:t>
        </w:r>
        <w:r w:rsidR="004B2823">
          <w:rPr>
            <w:rFonts w:ascii="Arial" w:hAnsi="Arial" w:cs="Arial"/>
            <w:b/>
            <w:bCs/>
            <w:sz w:val="22"/>
            <w:szCs w:val="22"/>
          </w:rPr>
          <w:t>PCF Activation Date</w:t>
        </w:r>
        <w:r w:rsidR="004B2823">
          <w:rPr>
            <w:rFonts w:ascii="Arial" w:hAnsi="Arial" w:cs="Arial"/>
            <w:sz w:val="22"/>
            <w:szCs w:val="22"/>
          </w:rPr>
          <w:t xml:space="preserve"> in a </w:t>
        </w:r>
        <w:r w:rsidR="004B2823">
          <w:rPr>
            <w:rFonts w:ascii="Arial" w:hAnsi="Arial" w:cs="Arial"/>
            <w:b/>
            <w:bCs/>
            <w:sz w:val="22"/>
            <w:szCs w:val="22"/>
          </w:rPr>
          <w:t>PCF Determination Notice</w:t>
        </w:r>
        <w:r w:rsidR="004B2823">
          <w:rPr>
            <w:rFonts w:ascii="Arial" w:hAnsi="Arial" w:cs="Arial"/>
            <w:sz w:val="22"/>
            <w:szCs w:val="22"/>
          </w:rPr>
          <w:t>.</w:t>
        </w:r>
      </w:ins>
    </w:p>
    <w:p w14:paraId="078CD539" w14:textId="77777777" w:rsidR="006A5038" w:rsidRPr="001049FA" w:rsidRDefault="006A5038" w:rsidP="004B2823">
      <w:pPr>
        <w:tabs>
          <w:tab w:val="left" w:pos="720"/>
        </w:tabs>
        <w:spacing w:line="360" w:lineRule="auto"/>
        <w:ind w:left="1440" w:hanging="1440"/>
        <w:jc w:val="both"/>
        <w:rPr>
          <w:ins w:id="1008" w:author="Chris Warburton (NESO)" w:date="2025-05-16T13:09:00Z" w16du:dateUtc="2025-05-16T12:09:00Z"/>
          <w:rFonts w:ascii="Arial" w:hAnsi="Arial" w:cs="Arial"/>
          <w:sz w:val="22"/>
          <w:szCs w:val="22"/>
        </w:rPr>
      </w:pPr>
    </w:p>
    <w:p w14:paraId="0ADEF612" w14:textId="724CDBFA" w:rsidR="000D15CC" w:rsidRDefault="00E21313" w:rsidP="001715C8">
      <w:pPr>
        <w:tabs>
          <w:tab w:val="left" w:pos="720"/>
        </w:tabs>
        <w:spacing w:line="360" w:lineRule="auto"/>
        <w:ind w:left="720" w:hanging="720"/>
        <w:jc w:val="both"/>
        <w:rPr>
          <w:ins w:id="1009" w:author="Chris Warburton (NESO)" w:date="2025-05-08T08:43:00Z" w16du:dateUtc="2025-05-08T07:43:00Z"/>
          <w:rFonts w:ascii="Arial" w:hAnsi="Arial" w:cs="Arial"/>
          <w:sz w:val="22"/>
          <w:szCs w:val="22"/>
        </w:rPr>
      </w:pPr>
      <w:ins w:id="1010" w:author="Chris Warburton (NESO)" w:date="2025-05-15T13:53:00Z" w16du:dateUtc="2025-05-15T12:53:00Z">
        <w:r>
          <w:rPr>
            <w:rFonts w:ascii="Arial" w:hAnsi="Arial" w:cs="Arial"/>
            <w:sz w:val="22"/>
            <w:szCs w:val="22"/>
          </w:rPr>
          <w:t>3.</w:t>
        </w:r>
      </w:ins>
      <w:ins w:id="1011" w:author="Chris Warburton (NESO)" w:date="2025-05-21T20:51:00Z" w16du:dateUtc="2025-05-21T19:51:00Z">
        <w:r w:rsidR="00072A60">
          <w:rPr>
            <w:rFonts w:ascii="Arial" w:hAnsi="Arial" w:cs="Arial"/>
            <w:sz w:val="22"/>
            <w:szCs w:val="22"/>
          </w:rPr>
          <w:t>4</w:t>
        </w:r>
      </w:ins>
      <w:ins w:id="1012" w:author="Chris Warburton (NESO)" w:date="2025-05-15T13:53:00Z" w16du:dateUtc="2025-05-15T12:53:00Z">
        <w:r>
          <w:rPr>
            <w:rFonts w:ascii="Arial" w:hAnsi="Arial" w:cs="Arial"/>
            <w:sz w:val="22"/>
            <w:szCs w:val="22"/>
          </w:rPr>
          <w:tab/>
        </w:r>
      </w:ins>
      <w:ins w:id="1013" w:author="Chris Warburton (NESO)" w:date="2025-05-13T11:06:00Z" w16du:dateUtc="2025-05-13T10:06:00Z">
        <w:r w:rsidR="001715C8">
          <w:rPr>
            <w:rFonts w:ascii="Arial" w:hAnsi="Arial" w:cs="Arial"/>
            <w:sz w:val="22"/>
            <w:szCs w:val="22"/>
          </w:rPr>
          <w:t xml:space="preserve">Each owner/operator of a </w:t>
        </w:r>
        <w:r w:rsidR="001715C8">
          <w:rPr>
            <w:rFonts w:ascii="Arial" w:hAnsi="Arial" w:cs="Arial"/>
            <w:b/>
            <w:bCs/>
            <w:sz w:val="22"/>
            <w:szCs w:val="22"/>
          </w:rPr>
          <w:t xml:space="preserve">Distribution System </w:t>
        </w:r>
        <w:r w:rsidR="001715C8">
          <w:rPr>
            <w:rFonts w:ascii="Arial" w:hAnsi="Arial" w:cs="Arial"/>
            <w:sz w:val="22"/>
            <w:szCs w:val="22"/>
          </w:rPr>
          <w:t xml:space="preserve">must provide the information set out in Paragraph 3.1 in such form, and promptly provide such further </w:t>
        </w:r>
      </w:ins>
      <w:ins w:id="1014" w:author="Chris Warburton (NESO)" w:date="2025-05-22T11:39:00Z" w16du:dateUtc="2025-05-22T10:39:00Z">
        <w:r w:rsidR="009B7CE7" w:rsidRPr="000872FC">
          <w:rPr>
            <w:rFonts w:ascii="Arial" w:hAnsi="Arial" w:cs="Arial"/>
            <w:sz w:val="22"/>
            <w:szCs w:val="22"/>
            <w:highlight w:val="yellow"/>
            <w:rPrChange w:id="1015" w:author="Chris Warburton (NESO)" w:date="2025-05-23T06:27:00Z" w16du:dateUtc="2025-05-23T05:27:00Z">
              <w:rPr>
                <w:rFonts w:ascii="Arial" w:hAnsi="Arial" w:cs="Arial"/>
                <w:sz w:val="22"/>
                <w:szCs w:val="22"/>
              </w:rPr>
            </w:rPrChange>
          </w:rPr>
          <w:t>relevant</w:t>
        </w:r>
      </w:ins>
      <w:ins w:id="1016" w:author="Chris Warburton (NESO)" w:date="2025-05-13T11:06:00Z" w16du:dateUtc="2025-05-13T10:06:00Z">
        <w:r w:rsidR="001715C8">
          <w:rPr>
            <w:rFonts w:ascii="Arial" w:hAnsi="Arial" w:cs="Arial"/>
            <w:sz w:val="22"/>
            <w:szCs w:val="22"/>
          </w:rPr>
          <w:t xml:space="preserve"> information, as </w:t>
        </w:r>
        <w:r w:rsidR="001715C8">
          <w:rPr>
            <w:rFonts w:ascii="Arial" w:hAnsi="Arial" w:cs="Arial"/>
            <w:b/>
            <w:bCs/>
            <w:sz w:val="22"/>
            <w:szCs w:val="22"/>
          </w:rPr>
          <w:t xml:space="preserve">The Company </w:t>
        </w:r>
      </w:ins>
      <w:ins w:id="1017" w:author="Chris Warburton (NESO)" w:date="2025-05-15T21:09:00Z" w16du:dateUtc="2025-05-15T20:09:00Z">
        <w:r w:rsidR="0076533B">
          <w:rPr>
            <w:rFonts w:ascii="Arial" w:hAnsi="Arial" w:cs="Arial"/>
            <w:sz w:val="22"/>
            <w:szCs w:val="22"/>
          </w:rPr>
          <w:t>may reasonably request from time to time</w:t>
        </w:r>
      </w:ins>
      <w:ins w:id="1018" w:author="Chris Warburton (NESO)" w:date="2025-05-13T11:06:00Z" w16du:dateUtc="2025-05-13T10:06:00Z">
        <w:r w:rsidR="001715C8">
          <w:rPr>
            <w:rFonts w:ascii="Arial" w:hAnsi="Arial" w:cs="Arial"/>
            <w:sz w:val="22"/>
            <w:szCs w:val="22"/>
          </w:rPr>
          <w:t>.</w:t>
        </w:r>
      </w:ins>
    </w:p>
    <w:p w14:paraId="2692C4C4" w14:textId="77777777" w:rsidR="000D15CC" w:rsidRDefault="000D15CC" w:rsidP="000D15CC">
      <w:pPr>
        <w:tabs>
          <w:tab w:val="left" w:pos="720"/>
        </w:tabs>
        <w:spacing w:line="360" w:lineRule="auto"/>
        <w:ind w:left="720" w:hanging="720"/>
        <w:jc w:val="both"/>
        <w:rPr>
          <w:ins w:id="1019" w:author="Chris Warburton (NESO)" w:date="2025-05-08T08:43:00Z" w16du:dateUtc="2025-05-08T07:43:00Z"/>
          <w:rFonts w:ascii="Arial" w:hAnsi="Arial" w:cs="Arial"/>
          <w:sz w:val="22"/>
          <w:szCs w:val="22"/>
        </w:rPr>
      </w:pPr>
    </w:p>
    <w:p w14:paraId="67935DD4" w14:textId="77777777" w:rsidR="000D15CC" w:rsidRDefault="000D15CC" w:rsidP="000D15CC">
      <w:pPr>
        <w:tabs>
          <w:tab w:val="left" w:pos="720"/>
        </w:tabs>
        <w:spacing w:line="360" w:lineRule="auto"/>
        <w:ind w:left="720" w:hanging="720"/>
        <w:jc w:val="both"/>
        <w:rPr>
          <w:ins w:id="1020" w:author="Chris Warburton (NESO)" w:date="2025-05-08T08:43:00Z" w16du:dateUtc="2025-05-08T07:43:00Z"/>
          <w:rFonts w:ascii="Arial" w:hAnsi="Arial" w:cs="Arial"/>
          <w:b/>
          <w:bCs/>
          <w:sz w:val="22"/>
          <w:szCs w:val="22"/>
        </w:rPr>
      </w:pPr>
      <w:ins w:id="1021" w:author="Chris Warburton (NESO)" w:date="2025-05-08T08:43:00Z" w16du:dateUtc="2025-05-08T07:43:00Z">
        <w:r>
          <w:rPr>
            <w:rFonts w:ascii="Arial" w:hAnsi="Arial" w:cs="Arial"/>
            <w:sz w:val="22"/>
            <w:szCs w:val="22"/>
          </w:rPr>
          <w:lastRenderedPageBreak/>
          <w:t>4</w:t>
        </w:r>
        <w:r>
          <w:rPr>
            <w:rFonts w:ascii="Arial" w:hAnsi="Arial" w:cs="Arial"/>
            <w:sz w:val="22"/>
            <w:szCs w:val="22"/>
          </w:rPr>
          <w:tab/>
        </w:r>
        <w:r>
          <w:rPr>
            <w:rFonts w:ascii="Arial" w:hAnsi="Arial" w:cs="Arial"/>
            <w:b/>
            <w:bCs/>
            <w:sz w:val="22"/>
            <w:szCs w:val="22"/>
          </w:rPr>
          <w:t>Calculation of the Progression Commitment Fee</w:t>
        </w:r>
      </w:ins>
    </w:p>
    <w:p w14:paraId="1B838AEC" w14:textId="77777777" w:rsidR="000D15CC" w:rsidRDefault="000D15CC" w:rsidP="000D15CC">
      <w:pPr>
        <w:tabs>
          <w:tab w:val="left" w:pos="720"/>
        </w:tabs>
        <w:spacing w:line="360" w:lineRule="auto"/>
        <w:ind w:left="720" w:hanging="720"/>
        <w:jc w:val="both"/>
        <w:rPr>
          <w:ins w:id="1022" w:author="Chris Warburton (NESO)" w:date="2025-05-08T08:43:00Z" w16du:dateUtc="2025-05-08T07:43:00Z"/>
          <w:rFonts w:ascii="Arial" w:hAnsi="Arial" w:cs="Arial"/>
          <w:sz w:val="22"/>
          <w:szCs w:val="22"/>
        </w:rPr>
      </w:pPr>
    </w:p>
    <w:p w14:paraId="207551B5" w14:textId="77777777" w:rsidR="000D15CC" w:rsidRDefault="000D15CC" w:rsidP="000D15CC">
      <w:pPr>
        <w:tabs>
          <w:tab w:val="left" w:pos="720"/>
        </w:tabs>
        <w:spacing w:line="360" w:lineRule="auto"/>
        <w:ind w:left="720" w:hanging="720"/>
        <w:jc w:val="both"/>
        <w:rPr>
          <w:ins w:id="1023" w:author="Chris Warburton (NESO)" w:date="2025-05-08T08:43:00Z" w16du:dateUtc="2025-05-08T07:43:00Z"/>
          <w:rFonts w:ascii="Arial" w:hAnsi="Arial" w:cs="Arial"/>
          <w:sz w:val="22"/>
          <w:szCs w:val="22"/>
        </w:rPr>
      </w:pPr>
      <w:ins w:id="1024" w:author="Chris Warburton (NESO)" w:date="2025-05-08T08:43:00Z" w16du:dateUtc="2025-05-08T07:43:00Z">
        <w:r>
          <w:rPr>
            <w:rFonts w:ascii="Arial" w:hAnsi="Arial" w:cs="Arial"/>
            <w:sz w:val="22"/>
            <w:szCs w:val="22"/>
          </w:rPr>
          <w:t>4.1</w:t>
        </w:r>
        <w:r>
          <w:rPr>
            <w:rFonts w:ascii="Arial" w:hAnsi="Arial" w:cs="Arial"/>
            <w:sz w:val="22"/>
            <w:szCs w:val="22"/>
          </w:rPr>
          <w:tab/>
          <w:t xml:space="preserve">The following Paragraphs set out in detail how the </w:t>
        </w:r>
        <w:r w:rsidRPr="00CF7732">
          <w:rPr>
            <w:rFonts w:ascii="Arial" w:hAnsi="Arial" w:cs="Arial"/>
            <w:b/>
            <w:bCs/>
            <w:sz w:val="22"/>
            <w:szCs w:val="22"/>
            <w:rPrChange w:id="1025" w:author="Chris Warburton (NESO)" w:date="2025-05-07T16:26:00Z" w16du:dateUtc="2025-05-07T15:26:00Z">
              <w:rPr>
                <w:rFonts w:ascii="Arial" w:hAnsi="Arial" w:cs="Arial"/>
                <w:sz w:val="22"/>
                <w:szCs w:val="22"/>
              </w:rPr>
            </w:rPrChange>
          </w:rPr>
          <w:t>Progression Commitment Fee</w:t>
        </w:r>
        <w:r>
          <w:rPr>
            <w:rFonts w:ascii="Arial" w:hAnsi="Arial" w:cs="Arial"/>
            <w:sz w:val="22"/>
            <w:szCs w:val="22"/>
          </w:rPr>
          <w:t xml:space="preserve"> shall be calculated.</w:t>
        </w:r>
      </w:ins>
    </w:p>
    <w:p w14:paraId="4FCC5BA7" w14:textId="77777777" w:rsidR="000D15CC" w:rsidRDefault="000D15CC" w:rsidP="000D15CC">
      <w:pPr>
        <w:tabs>
          <w:tab w:val="left" w:pos="720"/>
        </w:tabs>
        <w:spacing w:line="360" w:lineRule="auto"/>
        <w:ind w:left="720" w:hanging="720"/>
        <w:jc w:val="both"/>
        <w:rPr>
          <w:ins w:id="1026" w:author="Chris Warburton (NESO)" w:date="2025-05-08T08:43:00Z" w16du:dateUtc="2025-05-08T07:43:00Z"/>
          <w:rFonts w:ascii="Arial" w:hAnsi="Arial" w:cs="Arial"/>
          <w:sz w:val="22"/>
          <w:szCs w:val="22"/>
        </w:rPr>
      </w:pPr>
    </w:p>
    <w:p w14:paraId="6DE4F9C5" w14:textId="77777777" w:rsidR="000D15CC" w:rsidRDefault="000D15CC" w:rsidP="000D15CC">
      <w:pPr>
        <w:tabs>
          <w:tab w:val="left" w:pos="720"/>
        </w:tabs>
        <w:spacing w:line="360" w:lineRule="auto"/>
        <w:ind w:left="720" w:hanging="720"/>
        <w:jc w:val="both"/>
        <w:rPr>
          <w:ins w:id="1027" w:author="Chris Warburton (NESO)" w:date="2025-05-08T08:43:00Z" w16du:dateUtc="2025-05-08T07:43:00Z"/>
          <w:rFonts w:ascii="Arial" w:hAnsi="Arial" w:cs="Arial"/>
          <w:sz w:val="22"/>
          <w:szCs w:val="22"/>
        </w:rPr>
      </w:pPr>
      <w:ins w:id="1028" w:author="Chris Warburton (NESO)" w:date="2025-05-08T08:43:00Z" w16du:dateUtc="2025-05-08T07:43:00Z">
        <w:r>
          <w:rPr>
            <w:rFonts w:ascii="Arial" w:hAnsi="Arial" w:cs="Arial"/>
            <w:sz w:val="22"/>
            <w:szCs w:val="22"/>
          </w:rPr>
          <w:t>4.2</w:t>
        </w:r>
        <w:r>
          <w:rPr>
            <w:rFonts w:ascii="Arial" w:hAnsi="Arial" w:cs="Arial"/>
            <w:sz w:val="22"/>
            <w:szCs w:val="22"/>
          </w:rPr>
          <w:tab/>
          <w:t xml:space="preserve">The </w:t>
        </w:r>
        <w:r>
          <w:rPr>
            <w:rFonts w:ascii="Arial" w:hAnsi="Arial" w:cs="Arial"/>
            <w:b/>
            <w:bCs/>
            <w:sz w:val="22"/>
            <w:szCs w:val="22"/>
          </w:rPr>
          <w:t xml:space="preserve">Progression </w:t>
        </w:r>
        <w:r w:rsidRPr="00AD6903">
          <w:rPr>
            <w:rFonts w:ascii="Arial" w:hAnsi="Arial" w:cs="Arial"/>
            <w:b/>
            <w:bCs/>
            <w:sz w:val="22"/>
            <w:szCs w:val="22"/>
          </w:rPr>
          <w:t>Commitment Fee</w:t>
        </w:r>
        <w:r w:rsidRPr="008632BF">
          <w:rPr>
            <w:rFonts w:ascii="Arial" w:hAnsi="Arial" w:cs="Arial"/>
            <w:sz w:val="22"/>
            <w:szCs w:val="22"/>
          </w:rPr>
          <w:t xml:space="preserve"> </w:t>
        </w:r>
        <w:r>
          <w:rPr>
            <w:rFonts w:ascii="Arial" w:hAnsi="Arial" w:cs="Arial"/>
            <w:sz w:val="22"/>
            <w:szCs w:val="22"/>
          </w:rPr>
          <w:t>shall be calculated as follows:</w:t>
        </w:r>
      </w:ins>
    </w:p>
    <w:p w14:paraId="044EEE2F" w14:textId="77777777" w:rsidR="000D15CC" w:rsidRDefault="000D15CC" w:rsidP="000D15CC">
      <w:pPr>
        <w:tabs>
          <w:tab w:val="left" w:pos="720"/>
        </w:tabs>
        <w:spacing w:line="360" w:lineRule="auto"/>
        <w:ind w:left="720" w:hanging="720"/>
        <w:jc w:val="both"/>
        <w:rPr>
          <w:ins w:id="1029" w:author="Chris Warburton (NESO)" w:date="2025-05-08T08:43:00Z" w16du:dateUtc="2025-05-08T07:43:00Z"/>
          <w:rFonts w:ascii="Arial" w:hAnsi="Arial" w:cs="Arial"/>
          <w:sz w:val="22"/>
          <w:szCs w:val="22"/>
        </w:rPr>
      </w:pPr>
    </w:p>
    <w:p w14:paraId="63143F0A" w14:textId="77777777" w:rsidR="000D15CC" w:rsidRDefault="000D15CC" w:rsidP="000D15CC">
      <w:pPr>
        <w:tabs>
          <w:tab w:val="left" w:pos="720"/>
        </w:tabs>
        <w:spacing w:line="360" w:lineRule="auto"/>
        <w:ind w:left="1440" w:hanging="720"/>
        <w:jc w:val="both"/>
        <w:rPr>
          <w:ins w:id="1030" w:author="Chris Warburton (NESO)" w:date="2025-05-08T08:43:00Z" w16du:dateUtc="2025-05-08T07:43:00Z"/>
          <w:rFonts w:ascii="Arial" w:hAnsi="Arial" w:cs="Arial"/>
          <w:sz w:val="22"/>
          <w:szCs w:val="22"/>
        </w:rPr>
      </w:pPr>
      <w:ins w:id="1031" w:author="Chris Warburton (NESO)" w:date="2025-05-08T08:43:00Z" w16du:dateUtc="2025-05-08T07:43:00Z">
        <w:r>
          <w:rPr>
            <w:rFonts w:ascii="Arial" w:hAnsi="Arial" w:cs="Arial"/>
            <w:sz w:val="22"/>
            <w:szCs w:val="22"/>
          </w:rPr>
          <w:t>4.2.1. w</w:t>
        </w:r>
        <w:r w:rsidRPr="008632BF">
          <w:rPr>
            <w:rFonts w:ascii="Arial" w:hAnsi="Arial" w:cs="Arial"/>
            <w:sz w:val="22"/>
            <w:szCs w:val="22"/>
          </w:rPr>
          <w:t>here</w:t>
        </w:r>
        <w:r>
          <w:rPr>
            <w:rFonts w:ascii="Arial" w:hAnsi="Arial" w:cs="Arial"/>
            <w:sz w:val="22"/>
            <w:szCs w:val="22"/>
          </w:rPr>
          <w:t xml:space="preserve"> a </w:t>
        </w:r>
        <w:r>
          <w:rPr>
            <w:rFonts w:ascii="Arial" w:hAnsi="Arial" w:cs="Arial"/>
            <w:b/>
            <w:bCs/>
            <w:sz w:val="22"/>
            <w:szCs w:val="22"/>
          </w:rPr>
          <w:t>Construction Agreement</w:t>
        </w:r>
        <w:r>
          <w:rPr>
            <w:rFonts w:ascii="Arial" w:hAnsi="Arial" w:cs="Arial"/>
            <w:sz w:val="22"/>
            <w:szCs w:val="22"/>
          </w:rPr>
          <w:t xml:space="preserve"> is terminated, the </w:t>
        </w:r>
        <w:r w:rsidRPr="00AD6903">
          <w:rPr>
            <w:rFonts w:ascii="Arial" w:hAnsi="Arial" w:cs="Arial"/>
            <w:b/>
            <w:bCs/>
            <w:sz w:val="22"/>
            <w:szCs w:val="22"/>
          </w:rPr>
          <w:t>Progression Commitment Fee</w:t>
        </w:r>
        <w:r>
          <w:rPr>
            <w:rFonts w:ascii="Arial" w:hAnsi="Arial" w:cs="Arial"/>
            <w:sz w:val="22"/>
            <w:szCs w:val="22"/>
          </w:rPr>
          <w:t xml:space="preserve"> shall be equal to the </w:t>
        </w:r>
        <w:r w:rsidRPr="00AD6903">
          <w:rPr>
            <w:rFonts w:ascii="Arial" w:hAnsi="Arial" w:cs="Arial"/>
            <w:b/>
            <w:bCs/>
            <w:sz w:val="22"/>
            <w:szCs w:val="22"/>
          </w:rPr>
          <w:t>Applicable PCF</w:t>
        </w:r>
        <w:r>
          <w:rPr>
            <w:rFonts w:ascii="Arial" w:hAnsi="Arial" w:cs="Arial"/>
            <w:sz w:val="22"/>
            <w:szCs w:val="22"/>
          </w:rPr>
          <w:t>, and</w:t>
        </w:r>
      </w:ins>
    </w:p>
    <w:p w14:paraId="1AC344CB" w14:textId="7A5AABC5" w:rsidR="000D15CC" w:rsidRDefault="000D15CC" w:rsidP="000D15CC">
      <w:pPr>
        <w:tabs>
          <w:tab w:val="left" w:pos="720"/>
        </w:tabs>
        <w:spacing w:line="360" w:lineRule="auto"/>
        <w:ind w:left="1440" w:hanging="720"/>
        <w:jc w:val="both"/>
        <w:rPr>
          <w:ins w:id="1032" w:author="Chris Warburton (NESO)" w:date="2025-05-08T08:43:00Z" w16du:dateUtc="2025-05-08T07:43:00Z"/>
          <w:rFonts w:ascii="Arial" w:hAnsi="Arial" w:cs="Arial"/>
          <w:sz w:val="22"/>
          <w:szCs w:val="22"/>
        </w:rPr>
      </w:pPr>
      <w:ins w:id="1033" w:author="Chris Warburton (NESO)" w:date="2025-05-08T08:43:00Z" w16du:dateUtc="2025-05-08T07:43:00Z">
        <w:r>
          <w:rPr>
            <w:rFonts w:ascii="Arial" w:hAnsi="Arial" w:cs="Arial"/>
            <w:sz w:val="22"/>
            <w:szCs w:val="22"/>
          </w:rPr>
          <w:t>4.2.2</w:t>
        </w:r>
        <w:r>
          <w:rPr>
            <w:rFonts w:ascii="Arial" w:hAnsi="Arial" w:cs="Arial"/>
            <w:sz w:val="22"/>
            <w:szCs w:val="22"/>
          </w:rPr>
          <w:tab/>
          <w:t xml:space="preserve">where </w:t>
        </w:r>
        <w:r w:rsidRPr="00030187">
          <w:rPr>
            <w:rFonts w:ascii="Arial" w:hAnsi="Arial" w:cs="Arial"/>
            <w:b/>
            <w:sz w:val="22"/>
            <w:szCs w:val="22"/>
          </w:rPr>
          <w:t>Transmission Entry Capacity</w:t>
        </w:r>
      </w:ins>
      <w:ins w:id="1034" w:author="Chris Warburton (NESO)" w:date="2025-05-21T21:50:00Z" w16du:dateUtc="2025-05-21T20:50:00Z">
        <w:r w:rsidR="00B05738">
          <w:rPr>
            <w:rFonts w:ascii="Arial" w:hAnsi="Arial" w:cs="Arial"/>
            <w:sz w:val="22"/>
            <w:szCs w:val="22"/>
          </w:rPr>
          <w:t xml:space="preserve"> or</w:t>
        </w:r>
      </w:ins>
      <w:ins w:id="1035" w:author="Chris Warburton (NESO)" w:date="2025-05-08T08:43:00Z" w16du:dateUtc="2025-05-08T07:43:00Z">
        <w:r w:rsidRPr="00030187">
          <w:rPr>
            <w:rFonts w:ascii="Arial" w:hAnsi="Arial" w:cs="Arial"/>
            <w:sz w:val="22"/>
            <w:szCs w:val="22"/>
          </w:rPr>
          <w:t xml:space="preserve"> </w:t>
        </w:r>
        <w:r w:rsidRPr="00030187">
          <w:rPr>
            <w:rFonts w:ascii="Arial" w:hAnsi="Arial" w:cs="Arial"/>
            <w:b/>
            <w:sz w:val="22"/>
            <w:szCs w:val="22"/>
          </w:rPr>
          <w:t>Developer Capacity</w:t>
        </w:r>
        <w:r w:rsidRPr="00030187">
          <w:rPr>
            <w:rFonts w:ascii="Arial" w:hAnsi="Arial" w:cs="Arial"/>
            <w:sz w:val="22"/>
            <w:szCs w:val="22"/>
          </w:rPr>
          <w:t xml:space="preserve"> </w:t>
        </w:r>
        <w:r w:rsidRPr="000872FC">
          <w:rPr>
            <w:rFonts w:ascii="Arial" w:hAnsi="Arial" w:cs="Arial"/>
            <w:sz w:val="22"/>
            <w:szCs w:val="22"/>
            <w:highlight w:val="yellow"/>
            <w:rPrChange w:id="1036" w:author="Chris Warburton (NESO)" w:date="2025-05-23T06:27:00Z" w16du:dateUtc="2025-05-23T05:27:00Z">
              <w:rPr>
                <w:rFonts w:ascii="Arial" w:hAnsi="Arial" w:cs="Arial"/>
                <w:sz w:val="22"/>
                <w:szCs w:val="22"/>
              </w:rPr>
            </w:rPrChange>
          </w:rPr>
          <w:t>or</w:t>
        </w:r>
        <w:r>
          <w:rPr>
            <w:rFonts w:ascii="Arial" w:hAnsi="Arial" w:cs="Arial"/>
            <w:sz w:val="22"/>
            <w:szCs w:val="22"/>
          </w:rPr>
          <w:t xml:space="preserve"> </w:t>
        </w:r>
        <w:r>
          <w:rPr>
            <w:rFonts w:ascii="Arial" w:hAnsi="Arial" w:cs="Arial"/>
            <w:b/>
            <w:sz w:val="22"/>
            <w:szCs w:val="22"/>
          </w:rPr>
          <w:t xml:space="preserve">Interconnector User Commitment Capacity </w:t>
        </w:r>
        <w:r>
          <w:rPr>
            <w:rFonts w:ascii="Arial" w:hAnsi="Arial" w:cs="Arial"/>
            <w:sz w:val="22"/>
            <w:szCs w:val="22"/>
          </w:rPr>
          <w:t>is reduced:</w:t>
        </w:r>
      </w:ins>
    </w:p>
    <w:p w14:paraId="5032D146" w14:textId="77777777" w:rsidR="000D15CC" w:rsidRDefault="000D15CC" w:rsidP="000D15CC">
      <w:pPr>
        <w:tabs>
          <w:tab w:val="left" w:pos="720"/>
        </w:tabs>
        <w:spacing w:line="360" w:lineRule="auto"/>
        <w:ind w:left="1440" w:hanging="720"/>
        <w:jc w:val="both"/>
        <w:rPr>
          <w:ins w:id="1037" w:author="Chris Warburton (NESO)" w:date="2025-05-08T08:43:00Z" w16du:dateUtc="2025-05-08T07:43:00Z"/>
          <w:rFonts w:ascii="Arial" w:hAnsi="Arial" w:cs="Arial"/>
          <w:sz w:val="22"/>
          <w:szCs w:val="22"/>
        </w:rPr>
      </w:pPr>
    </w:p>
    <w:p w14:paraId="489346BE" w14:textId="057BA65A" w:rsidR="000D15CC" w:rsidRDefault="000D15CC" w:rsidP="000D15CC">
      <w:pPr>
        <w:tabs>
          <w:tab w:val="left" w:pos="720"/>
        </w:tabs>
        <w:spacing w:line="360" w:lineRule="auto"/>
        <w:ind w:left="1440" w:hanging="720"/>
        <w:jc w:val="both"/>
        <w:rPr>
          <w:ins w:id="1038" w:author="Chris Warburton (NESO)" w:date="2025-05-08T08:43:00Z" w16du:dateUtc="2025-05-08T07:43:00Z"/>
          <w:rFonts w:ascii="Arial" w:hAnsi="Arial" w:cs="Arial"/>
          <w:sz w:val="22"/>
          <w:szCs w:val="22"/>
        </w:rPr>
      </w:pPr>
      <w:ins w:id="1039" w:author="Chris Warburton (NESO)" w:date="2025-05-08T08:43:00Z" w16du:dateUtc="2025-05-08T07:43:00Z">
        <w:r>
          <w:rPr>
            <w:rFonts w:ascii="Arial" w:hAnsi="Arial" w:cs="Arial"/>
            <w:b/>
            <w:bCs/>
            <w:sz w:val="22"/>
            <w:szCs w:val="22"/>
          </w:rPr>
          <w:tab/>
        </w:r>
        <w:r w:rsidRPr="00AD6903">
          <w:rPr>
            <w:rFonts w:ascii="Arial" w:hAnsi="Arial" w:cs="Arial"/>
            <w:b/>
            <w:bCs/>
            <w:sz w:val="22"/>
            <w:szCs w:val="22"/>
          </w:rPr>
          <w:t>Progression Commitment Fee</w:t>
        </w:r>
        <w:r>
          <w:rPr>
            <w:rFonts w:ascii="Arial" w:hAnsi="Arial" w:cs="Arial"/>
            <w:sz w:val="22"/>
            <w:szCs w:val="22"/>
          </w:rPr>
          <w:t xml:space="preserve"> = </w:t>
        </w:r>
        <w:r w:rsidRPr="00AD6903">
          <w:rPr>
            <w:rFonts w:ascii="Arial" w:hAnsi="Arial" w:cs="Arial"/>
            <w:b/>
            <w:bCs/>
            <w:sz w:val="22"/>
            <w:szCs w:val="22"/>
          </w:rPr>
          <w:t>Applicable PCF</w:t>
        </w:r>
        <w:r>
          <w:rPr>
            <w:rFonts w:ascii="Arial" w:hAnsi="Arial" w:cs="Arial"/>
            <w:b/>
            <w:bCs/>
            <w:sz w:val="22"/>
            <w:szCs w:val="22"/>
          </w:rPr>
          <w:t xml:space="preserve"> </w:t>
        </w:r>
        <w:r>
          <w:rPr>
            <w:rFonts w:ascii="Arial" w:hAnsi="Arial" w:cs="Arial"/>
            <w:sz w:val="22"/>
            <w:szCs w:val="22"/>
          </w:rPr>
          <w:t xml:space="preserve">× </w:t>
        </w:r>
      </w:ins>
      <w:ins w:id="1040" w:author="Chris Warburton (NESO)" w:date="2025-05-15T14:25:00Z" w16du:dateUtc="2025-05-15T13:25:00Z">
        <w:r w:rsidR="00D95DC2">
          <w:rPr>
            <w:rFonts w:ascii="Arial" w:hAnsi="Arial" w:cs="Arial"/>
            <w:sz w:val="22"/>
            <w:szCs w:val="22"/>
          </w:rPr>
          <w:t>(</w:t>
        </w:r>
      </w:ins>
      <w:ins w:id="1041" w:author="Chris Warburton (NESO)" w:date="2025-05-08T08:43:00Z" w16du:dateUtc="2025-05-08T07:43:00Z">
        <w:r>
          <w:rPr>
            <w:rFonts w:ascii="Arial" w:hAnsi="Arial" w:cs="Arial"/>
            <w:b/>
            <w:bCs/>
            <w:sz w:val="22"/>
            <w:szCs w:val="22"/>
          </w:rPr>
          <w:t>C</w:t>
        </w:r>
      </w:ins>
      <w:ins w:id="1042" w:author="Chris Warburton (NESO)" w:date="2025-05-15T14:25:00Z" w16du:dateUtc="2025-05-15T13:25:00Z">
        <w:r w:rsidR="00AA0373">
          <w:rPr>
            <w:rFonts w:ascii="Arial" w:hAnsi="Arial" w:cs="Arial"/>
            <w:b/>
            <w:bCs/>
            <w:sz w:val="22"/>
            <w:szCs w:val="22"/>
          </w:rPr>
          <w:t xml:space="preserve"> - RC</w:t>
        </w:r>
      </w:ins>
      <w:ins w:id="1043" w:author="Chris Warburton (NESO)" w:date="2025-05-08T08:43:00Z" w16du:dateUtc="2025-05-08T07:43:00Z">
        <w:r>
          <w:rPr>
            <w:rFonts w:ascii="Arial" w:hAnsi="Arial" w:cs="Arial"/>
            <w:sz w:val="22"/>
            <w:szCs w:val="22"/>
          </w:rPr>
          <w:t>)</w:t>
        </w:r>
      </w:ins>
      <w:ins w:id="1044" w:author="Chris Warburton (NESO)" w:date="2025-05-15T14:25:00Z" w16du:dateUtc="2025-05-15T13:25:00Z">
        <w:r w:rsidR="00AA0373">
          <w:rPr>
            <w:rFonts w:ascii="Arial" w:hAnsi="Arial" w:cs="Arial"/>
            <w:sz w:val="22"/>
            <w:szCs w:val="22"/>
          </w:rPr>
          <w:t>,</w:t>
        </w:r>
      </w:ins>
    </w:p>
    <w:p w14:paraId="550DB878" w14:textId="77777777" w:rsidR="000D15CC" w:rsidRDefault="000D15CC" w:rsidP="000D15CC">
      <w:pPr>
        <w:tabs>
          <w:tab w:val="left" w:pos="720"/>
        </w:tabs>
        <w:spacing w:line="360" w:lineRule="auto"/>
        <w:ind w:left="1440" w:hanging="720"/>
        <w:jc w:val="both"/>
        <w:rPr>
          <w:ins w:id="1045" w:author="Chris Warburton (NESO)" w:date="2025-05-08T08:43:00Z" w16du:dateUtc="2025-05-08T07:43:00Z"/>
          <w:rFonts w:ascii="Arial" w:hAnsi="Arial" w:cs="Arial"/>
          <w:sz w:val="22"/>
          <w:szCs w:val="22"/>
        </w:rPr>
      </w:pPr>
    </w:p>
    <w:p w14:paraId="0A6ABE72" w14:textId="77777777" w:rsidR="000D15CC" w:rsidRDefault="000D15CC" w:rsidP="000D15CC">
      <w:pPr>
        <w:tabs>
          <w:tab w:val="left" w:pos="720"/>
        </w:tabs>
        <w:spacing w:line="360" w:lineRule="auto"/>
        <w:ind w:left="1440" w:hanging="720"/>
        <w:jc w:val="both"/>
        <w:rPr>
          <w:ins w:id="1046" w:author="Chris Warburton (NESO)" w:date="2025-05-08T08:43:00Z" w16du:dateUtc="2025-05-08T07:43:00Z"/>
          <w:rFonts w:ascii="Arial" w:hAnsi="Arial" w:cs="Arial"/>
          <w:sz w:val="22"/>
          <w:szCs w:val="22"/>
        </w:rPr>
      </w:pPr>
      <w:ins w:id="1047" w:author="Chris Warburton (NESO)" w:date="2025-05-08T08:43:00Z" w16du:dateUtc="2025-05-08T07:43:00Z">
        <w:r>
          <w:rPr>
            <w:rFonts w:ascii="Arial" w:hAnsi="Arial" w:cs="Arial"/>
            <w:sz w:val="22"/>
            <w:szCs w:val="22"/>
          </w:rPr>
          <w:tab/>
          <w:t>where:</w:t>
        </w:r>
      </w:ins>
    </w:p>
    <w:p w14:paraId="3C18CFA4" w14:textId="6B2B5C6B" w:rsidR="000D15CC" w:rsidRPr="00612938" w:rsidRDefault="000D15CC">
      <w:pPr>
        <w:tabs>
          <w:tab w:val="left" w:pos="720"/>
        </w:tabs>
        <w:spacing w:line="360" w:lineRule="auto"/>
        <w:ind w:left="3402" w:hanging="1984"/>
        <w:jc w:val="both"/>
        <w:rPr>
          <w:ins w:id="1048" w:author="Chris Warburton (NESO)" w:date="2025-05-08T08:43:00Z" w16du:dateUtc="2025-05-08T07:43:00Z"/>
          <w:rFonts w:ascii="Arial" w:hAnsi="Arial" w:cs="Arial"/>
          <w:sz w:val="22"/>
          <w:szCs w:val="22"/>
          <w:rPrChange w:id="1049" w:author="Chris Warburton (NESO)" w:date="2025-05-08T08:22:00Z" w16du:dateUtc="2025-05-08T07:22:00Z">
            <w:rPr>
              <w:ins w:id="1050" w:author="Chris Warburton (NESO)" w:date="2025-05-08T08:43:00Z" w16du:dateUtc="2025-05-08T07:43:00Z"/>
              <w:rFonts w:ascii="Arial" w:hAnsi="Arial" w:cs="Arial"/>
              <w:b/>
              <w:bCs/>
              <w:sz w:val="22"/>
              <w:szCs w:val="22"/>
            </w:rPr>
          </w:rPrChange>
        </w:rPr>
        <w:pPrChange w:id="1051" w:author="Chris Warburton (NESO)" w:date="2025-05-08T08:23:00Z" w16du:dateUtc="2025-05-08T07:23:00Z">
          <w:pPr>
            <w:tabs>
              <w:tab w:val="left" w:pos="720"/>
            </w:tabs>
            <w:spacing w:line="360" w:lineRule="auto"/>
            <w:ind w:left="2127" w:hanging="709"/>
            <w:jc w:val="both"/>
          </w:pPr>
        </w:pPrChange>
      </w:pPr>
      <w:ins w:id="1052" w:author="Chris Warburton (NESO)" w:date="2025-05-08T08:43:00Z" w16du:dateUtc="2025-05-08T07:43:00Z">
        <w:r w:rsidRPr="008620FE">
          <w:rPr>
            <w:rFonts w:ascii="Arial" w:hAnsi="Arial" w:cs="Arial"/>
            <w:b/>
            <w:bCs/>
            <w:sz w:val="22"/>
            <w:szCs w:val="22"/>
            <w:rPrChange w:id="1053" w:author="Chris Warburton (NESO)" w:date="2025-05-08T08:23:00Z" w16du:dateUtc="2025-05-08T07:23:00Z">
              <w:rPr>
                <w:rFonts w:ascii="Arial" w:hAnsi="Arial" w:cs="Arial"/>
                <w:sz w:val="22"/>
                <w:szCs w:val="22"/>
              </w:rPr>
            </w:rPrChange>
          </w:rPr>
          <w:t>Applicable PCF</w:t>
        </w:r>
        <w:r>
          <w:rPr>
            <w:rFonts w:ascii="Arial" w:hAnsi="Arial" w:cs="Arial"/>
            <w:sz w:val="22"/>
            <w:szCs w:val="22"/>
          </w:rPr>
          <w:t xml:space="preserve"> </w:t>
        </w:r>
        <w:r>
          <w:rPr>
            <w:rFonts w:ascii="Arial" w:hAnsi="Arial" w:cs="Arial"/>
            <w:sz w:val="22"/>
            <w:szCs w:val="22"/>
          </w:rPr>
          <w:tab/>
          <w:t xml:space="preserve">is calculated in accordance with Paragraphs 4.3 </w:t>
        </w:r>
      </w:ins>
      <w:ins w:id="1054" w:author="Chris Warburton (NESO)" w:date="2025-05-15T21:09:00Z" w16du:dateUtc="2025-05-15T20:09:00Z">
        <w:r w:rsidR="00FD2FF6">
          <w:rPr>
            <w:rFonts w:ascii="Arial" w:hAnsi="Arial" w:cs="Arial"/>
            <w:sz w:val="22"/>
            <w:szCs w:val="22"/>
          </w:rPr>
          <w:t>and 4.4</w:t>
        </w:r>
      </w:ins>
      <w:ins w:id="1055" w:author="Chris Warburton (NESO)" w:date="2025-05-08T08:43:00Z" w16du:dateUtc="2025-05-08T07:43:00Z">
        <w:r>
          <w:rPr>
            <w:rFonts w:ascii="Arial" w:hAnsi="Arial" w:cs="Arial"/>
            <w:sz w:val="22"/>
            <w:szCs w:val="22"/>
          </w:rPr>
          <w:t>;</w:t>
        </w:r>
      </w:ins>
    </w:p>
    <w:p w14:paraId="1EE29136" w14:textId="1E64BFE7" w:rsidR="000D15CC" w:rsidRDefault="62360CC9">
      <w:pPr>
        <w:tabs>
          <w:tab w:val="left" w:pos="720"/>
        </w:tabs>
        <w:spacing w:line="360" w:lineRule="auto"/>
        <w:ind w:left="3402" w:hanging="1984"/>
        <w:jc w:val="both"/>
        <w:rPr>
          <w:ins w:id="1056" w:author="Chris Warburton (NESO)" w:date="2025-05-08T08:43:00Z" w16du:dateUtc="2025-05-08T07:43:00Z"/>
          <w:rFonts w:ascii="Arial" w:hAnsi="Arial" w:cs="Arial"/>
          <w:bCs/>
          <w:sz w:val="22"/>
          <w:szCs w:val="22"/>
        </w:rPr>
        <w:pPrChange w:id="1057" w:author="Chris Warburton (NESO)" w:date="2025-05-08T08:23:00Z" w16du:dateUtc="2025-05-08T07:23:00Z">
          <w:pPr>
            <w:tabs>
              <w:tab w:val="left" w:pos="720"/>
            </w:tabs>
            <w:spacing w:line="360" w:lineRule="auto"/>
            <w:ind w:left="1440" w:hanging="720"/>
            <w:jc w:val="both"/>
          </w:pPr>
        </w:pPrChange>
      </w:pPr>
      <w:ins w:id="1058" w:author="Angela Quinn (NESO)" w:date="2025-05-13T11:05:00Z">
        <w:r w:rsidRPr="1C6BCF85">
          <w:rPr>
            <w:rFonts w:ascii="Arial" w:hAnsi="Arial" w:cs="Arial"/>
            <w:b/>
            <w:bCs/>
            <w:sz w:val="22"/>
            <w:szCs w:val="22"/>
          </w:rPr>
          <w:t xml:space="preserve"> </w:t>
        </w:r>
      </w:ins>
      <w:ins w:id="1059" w:author="Chris Warburton (NESO)" w:date="2025-05-08T08:43:00Z" w16du:dateUtc="2025-05-08T07:43:00Z">
        <w:r w:rsidR="000D15CC" w:rsidRPr="00AD6903">
          <w:rPr>
            <w:rFonts w:ascii="Arial" w:hAnsi="Arial" w:cs="Arial"/>
            <w:b/>
            <w:bCs/>
            <w:sz w:val="22"/>
            <w:szCs w:val="22"/>
          </w:rPr>
          <w:t>C</w:t>
        </w:r>
      </w:ins>
      <w:ins w:id="1060" w:author="Angela Quinn (NESO)" w:date="2025-05-13T11:05:00Z">
        <w:r w:rsidR="1871D1C8" w:rsidRPr="22AD62F9">
          <w:rPr>
            <w:rFonts w:ascii="Arial" w:hAnsi="Arial" w:cs="Arial"/>
            <w:b/>
            <w:bCs/>
            <w:sz w:val="22"/>
            <w:szCs w:val="22"/>
          </w:rPr>
          <w:t xml:space="preserve"> </w:t>
        </w:r>
      </w:ins>
      <w:ins w:id="1061" w:author="Chris Warburton (NESO)" w:date="2025-05-08T08:43:00Z" w16du:dateUtc="2025-05-08T07:43:00Z">
        <w:r w:rsidR="000D15CC">
          <w:tab/>
        </w:r>
        <w:r w:rsidR="000D15CC">
          <w:rPr>
            <w:rFonts w:ascii="Arial" w:hAnsi="Arial" w:cs="Arial"/>
            <w:sz w:val="22"/>
            <w:szCs w:val="22"/>
          </w:rPr>
          <w:t xml:space="preserve">is the </w:t>
        </w:r>
        <w:r w:rsidR="000D15CC" w:rsidRPr="00030187">
          <w:rPr>
            <w:rFonts w:ascii="Arial" w:hAnsi="Arial" w:cs="Arial"/>
            <w:b/>
            <w:sz w:val="22"/>
            <w:szCs w:val="22"/>
          </w:rPr>
          <w:t>Transmission Entry Capacity</w:t>
        </w:r>
      </w:ins>
      <w:ins w:id="1062" w:author="Chris Warburton (NESO)" w:date="2025-05-21T21:50:00Z" w16du:dateUtc="2025-05-21T20:50:00Z">
        <w:r w:rsidR="00B05738">
          <w:rPr>
            <w:rFonts w:ascii="Arial" w:hAnsi="Arial" w:cs="Arial"/>
            <w:b/>
            <w:sz w:val="22"/>
            <w:szCs w:val="22"/>
          </w:rPr>
          <w:t xml:space="preserve"> </w:t>
        </w:r>
        <w:r w:rsidR="00B05738">
          <w:rPr>
            <w:rFonts w:ascii="Arial" w:hAnsi="Arial" w:cs="Arial"/>
            <w:bCs/>
            <w:sz w:val="22"/>
            <w:szCs w:val="22"/>
          </w:rPr>
          <w:t>or</w:t>
        </w:r>
      </w:ins>
      <w:ins w:id="1063" w:author="Chris Warburton (NESO)" w:date="2025-05-08T08:43:00Z" w16du:dateUtc="2025-05-08T07:43:00Z">
        <w:r w:rsidR="000D15CC" w:rsidRPr="00030187">
          <w:rPr>
            <w:rFonts w:ascii="Arial" w:hAnsi="Arial" w:cs="Arial"/>
            <w:sz w:val="22"/>
            <w:szCs w:val="22"/>
          </w:rPr>
          <w:t xml:space="preserve"> </w:t>
        </w:r>
        <w:r w:rsidR="000D15CC" w:rsidRPr="00030187">
          <w:rPr>
            <w:rFonts w:ascii="Arial" w:hAnsi="Arial" w:cs="Arial"/>
            <w:b/>
            <w:sz w:val="22"/>
            <w:szCs w:val="22"/>
          </w:rPr>
          <w:t>Developer</w:t>
        </w:r>
      </w:ins>
      <w:ins w:id="1064" w:author="Chris Warburton (NESO)" w:date="2025-05-13T08:47:00Z" w16du:dateUtc="2025-05-13T07:47:00Z">
        <w:r w:rsidR="00A373B8">
          <w:rPr>
            <w:rFonts w:ascii="Arial" w:hAnsi="Arial" w:cs="Arial"/>
            <w:b/>
            <w:sz w:val="22"/>
            <w:szCs w:val="22"/>
          </w:rPr>
          <w:t xml:space="preserve"> Capacity</w:t>
        </w:r>
      </w:ins>
      <w:ins w:id="1065" w:author="Chris Warburton (NESO)" w:date="2025-05-13T08:48:00Z" w16du:dateUtc="2025-05-13T07:48:00Z">
        <w:r w:rsidR="00675B0E">
          <w:rPr>
            <w:rFonts w:ascii="Arial" w:hAnsi="Arial" w:cs="Arial"/>
            <w:b/>
            <w:sz w:val="22"/>
            <w:szCs w:val="22"/>
          </w:rPr>
          <w:t xml:space="preserve"> </w:t>
        </w:r>
        <w:r w:rsidR="00675B0E" w:rsidRPr="000872FC">
          <w:rPr>
            <w:rFonts w:ascii="Arial" w:hAnsi="Arial" w:cs="Arial"/>
            <w:bCs/>
            <w:sz w:val="22"/>
            <w:szCs w:val="22"/>
            <w:highlight w:val="yellow"/>
            <w:rPrChange w:id="1066" w:author="Chris Warburton (NESO)" w:date="2025-05-23T06:27:00Z" w16du:dateUtc="2025-05-23T05:27:00Z">
              <w:rPr>
                <w:rFonts w:ascii="Arial" w:hAnsi="Arial" w:cs="Arial"/>
                <w:bCs/>
                <w:sz w:val="22"/>
                <w:szCs w:val="22"/>
              </w:rPr>
            </w:rPrChange>
          </w:rPr>
          <w:t>or</w:t>
        </w:r>
      </w:ins>
      <w:ins w:id="1067" w:author="Chris Warburton (NESO)" w:date="2025-05-13T08:47:00Z" w16du:dateUtc="2025-05-13T07:47:00Z">
        <w:r w:rsidR="00A373B8">
          <w:rPr>
            <w:rFonts w:ascii="Arial" w:hAnsi="Arial" w:cs="Arial"/>
            <w:b/>
            <w:sz w:val="22"/>
            <w:szCs w:val="22"/>
          </w:rPr>
          <w:t xml:space="preserve"> </w:t>
        </w:r>
      </w:ins>
      <w:ins w:id="1068" w:author="Chris Warburton (NESO)" w:date="2025-05-08T08:43:00Z" w16du:dateUtc="2025-05-08T07:43:00Z">
        <w:r w:rsidR="000D15CC">
          <w:rPr>
            <w:rFonts w:ascii="Arial" w:hAnsi="Arial" w:cs="Arial"/>
            <w:b/>
            <w:sz w:val="22"/>
            <w:szCs w:val="22"/>
          </w:rPr>
          <w:t>Interconnector User Commitment Capacity</w:t>
        </w:r>
        <w:r w:rsidR="000D15CC">
          <w:rPr>
            <w:rFonts w:ascii="Arial" w:hAnsi="Arial" w:cs="Arial"/>
            <w:bCs/>
            <w:sz w:val="22"/>
            <w:szCs w:val="22"/>
          </w:rPr>
          <w:t xml:space="preserve">; </w:t>
        </w:r>
      </w:ins>
    </w:p>
    <w:p w14:paraId="74E974CB" w14:textId="2C5D9AB1" w:rsidR="000D15CC" w:rsidRPr="008D63F4" w:rsidRDefault="000D15CC">
      <w:pPr>
        <w:tabs>
          <w:tab w:val="left" w:pos="720"/>
        </w:tabs>
        <w:spacing w:line="360" w:lineRule="auto"/>
        <w:ind w:left="3402" w:hanging="1984"/>
        <w:jc w:val="both"/>
        <w:rPr>
          <w:ins w:id="1069" w:author="Chris Warburton (NESO)" w:date="2025-05-08T08:43:00Z" w16du:dateUtc="2025-05-08T07:43:00Z"/>
          <w:rFonts w:ascii="Arial" w:hAnsi="Arial" w:cs="Arial"/>
          <w:sz w:val="22"/>
          <w:szCs w:val="22"/>
        </w:rPr>
        <w:pPrChange w:id="1070" w:author="Chris Warburton (NESO)" w:date="2025-05-08T08:23:00Z" w16du:dateUtc="2025-05-08T07:23:00Z">
          <w:pPr>
            <w:tabs>
              <w:tab w:val="left" w:pos="720"/>
            </w:tabs>
            <w:spacing w:line="360" w:lineRule="auto"/>
            <w:ind w:left="720" w:hanging="720"/>
            <w:jc w:val="both"/>
          </w:pPr>
        </w:pPrChange>
      </w:pPr>
      <w:ins w:id="1071" w:author="Chris Warburton (NESO)" w:date="2025-05-08T08:43:00Z" w16du:dateUtc="2025-05-08T07:43:00Z">
        <w:r>
          <w:rPr>
            <w:rFonts w:ascii="Arial" w:hAnsi="Arial" w:cs="Arial"/>
            <w:b/>
            <w:bCs/>
            <w:sz w:val="22"/>
            <w:szCs w:val="22"/>
          </w:rPr>
          <w:t>RC</w:t>
        </w:r>
      </w:ins>
      <w:ins w:id="1072" w:author="Angela Quinn (NESO)" w:date="2025-05-13T11:05:00Z">
        <w:r w:rsidR="6CEDC6E2" w:rsidRPr="22AD62F9">
          <w:rPr>
            <w:rFonts w:ascii="Arial" w:hAnsi="Arial" w:cs="Arial"/>
            <w:b/>
            <w:bCs/>
            <w:sz w:val="22"/>
            <w:szCs w:val="22"/>
          </w:rPr>
          <w:t xml:space="preserve"> </w:t>
        </w:r>
      </w:ins>
      <w:ins w:id="1073" w:author="Chris Warburton (NESO)" w:date="2025-05-08T08:43:00Z" w16du:dateUtc="2025-05-08T07:43:00Z">
        <w:r>
          <w:tab/>
        </w:r>
        <w:r>
          <w:rPr>
            <w:rFonts w:ascii="Arial" w:hAnsi="Arial" w:cs="Arial"/>
            <w:sz w:val="22"/>
            <w:szCs w:val="22"/>
          </w:rPr>
          <w:t xml:space="preserve">is the </w:t>
        </w:r>
        <w:r w:rsidRPr="00030187">
          <w:rPr>
            <w:rFonts w:ascii="Arial" w:hAnsi="Arial" w:cs="Arial"/>
            <w:b/>
            <w:sz w:val="22"/>
            <w:szCs w:val="22"/>
          </w:rPr>
          <w:t>Transmission Entry Capacity</w:t>
        </w:r>
      </w:ins>
      <w:ins w:id="1074" w:author="Chris Warburton (NESO)" w:date="2025-05-21T21:50:00Z" w16du:dateUtc="2025-05-21T20:50:00Z">
        <w:r w:rsidR="00B05738">
          <w:rPr>
            <w:rFonts w:ascii="Arial" w:hAnsi="Arial" w:cs="Arial"/>
            <w:sz w:val="22"/>
            <w:szCs w:val="22"/>
          </w:rPr>
          <w:t xml:space="preserve"> or</w:t>
        </w:r>
      </w:ins>
      <w:ins w:id="1075" w:author="Chris Warburton (NESO)" w:date="2025-05-08T08:43:00Z" w16du:dateUtc="2025-05-08T07:43:00Z">
        <w:r w:rsidRPr="00030187">
          <w:rPr>
            <w:rFonts w:ascii="Arial" w:hAnsi="Arial" w:cs="Arial"/>
            <w:sz w:val="22"/>
            <w:szCs w:val="22"/>
          </w:rPr>
          <w:t xml:space="preserve"> </w:t>
        </w:r>
        <w:r w:rsidRPr="00030187">
          <w:rPr>
            <w:rFonts w:ascii="Arial" w:hAnsi="Arial" w:cs="Arial"/>
            <w:b/>
            <w:sz w:val="22"/>
            <w:szCs w:val="22"/>
          </w:rPr>
          <w:t>Developer</w:t>
        </w:r>
      </w:ins>
      <w:ins w:id="1076" w:author="Chris Warburton (NESO)" w:date="2025-05-13T08:47:00Z" w16du:dateUtc="2025-05-13T07:47:00Z">
        <w:r w:rsidR="00675B0E">
          <w:rPr>
            <w:rFonts w:ascii="Arial" w:hAnsi="Arial" w:cs="Arial"/>
            <w:b/>
            <w:sz w:val="22"/>
            <w:szCs w:val="22"/>
          </w:rPr>
          <w:t xml:space="preserve"> Capacity</w:t>
        </w:r>
      </w:ins>
      <w:ins w:id="1077" w:author="Chris Warburton (NESO)" w:date="2025-05-13T08:48:00Z" w16du:dateUtc="2025-05-13T07:48:00Z">
        <w:r w:rsidR="00675B0E">
          <w:rPr>
            <w:rFonts w:ascii="Arial" w:hAnsi="Arial" w:cs="Arial"/>
            <w:b/>
            <w:sz w:val="22"/>
            <w:szCs w:val="22"/>
          </w:rPr>
          <w:t xml:space="preserve"> </w:t>
        </w:r>
        <w:r w:rsidR="00675B0E" w:rsidRPr="000872FC">
          <w:rPr>
            <w:rFonts w:ascii="Arial" w:hAnsi="Arial" w:cs="Arial"/>
            <w:bCs/>
            <w:sz w:val="22"/>
            <w:szCs w:val="22"/>
            <w:highlight w:val="yellow"/>
            <w:rPrChange w:id="1078" w:author="Chris Warburton (NESO)" w:date="2025-05-23T06:27:00Z" w16du:dateUtc="2025-05-23T05:27:00Z">
              <w:rPr>
                <w:rFonts w:ascii="Arial" w:hAnsi="Arial" w:cs="Arial"/>
                <w:bCs/>
                <w:sz w:val="22"/>
                <w:szCs w:val="22"/>
              </w:rPr>
            </w:rPrChange>
          </w:rPr>
          <w:t>or</w:t>
        </w:r>
      </w:ins>
      <w:ins w:id="1079" w:author="Chris Warburton (NESO)" w:date="2025-05-08T08:43:00Z" w16du:dateUtc="2025-05-08T07:43:00Z">
        <w:r w:rsidRPr="00030187">
          <w:rPr>
            <w:rFonts w:ascii="Arial" w:hAnsi="Arial" w:cs="Arial"/>
            <w:b/>
            <w:sz w:val="22"/>
            <w:szCs w:val="22"/>
          </w:rPr>
          <w:t xml:space="preserve"> </w:t>
        </w:r>
        <w:r>
          <w:rPr>
            <w:rFonts w:ascii="Arial" w:hAnsi="Arial" w:cs="Arial"/>
            <w:b/>
            <w:sz w:val="22"/>
            <w:szCs w:val="22"/>
          </w:rPr>
          <w:t xml:space="preserve">Interconnector User Commitment Capacity </w:t>
        </w:r>
        <w:r>
          <w:rPr>
            <w:rFonts w:ascii="Arial" w:hAnsi="Arial" w:cs="Arial"/>
            <w:bCs/>
            <w:sz w:val="22"/>
            <w:szCs w:val="22"/>
          </w:rPr>
          <w:t xml:space="preserve">under the </w:t>
        </w:r>
        <w:r w:rsidRPr="00E77DE2">
          <w:rPr>
            <w:rFonts w:ascii="Arial" w:hAnsi="Arial" w:cs="Arial"/>
            <w:b/>
            <w:sz w:val="22"/>
            <w:szCs w:val="22"/>
            <w:rPrChange w:id="1080" w:author="Chris Warburton (NESO)" w:date="2025-05-16T13:11:00Z" w16du:dateUtc="2025-05-16T12:11:00Z">
              <w:rPr>
                <w:rFonts w:ascii="Arial" w:hAnsi="Arial" w:cs="Arial"/>
                <w:bCs/>
                <w:sz w:val="22"/>
                <w:szCs w:val="22"/>
              </w:rPr>
            </w:rPrChange>
          </w:rPr>
          <w:t>Construction Agreement</w:t>
        </w:r>
        <w:r>
          <w:rPr>
            <w:rFonts w:ascii="Arial" w:hAnsi="Arial" w:cs="Arial"/>
            <w:bCs/>
            <w:sz w:val="22"/>
            <w:szCs w:val="22"/>
          </w:rPr>
          <w:t xml:space="preserve"> as reduced.</w:t>
        </w:r>
      </w:ins>
    </w:p>
    <w:p w14:paraId="3B328815" w14:textId="77777777" w:rsidR="000D15CC" w:rsidRDefault="000D15CC" w:rsidP="000D15CC">
      <w:pPr>
        <w:tabs>
          <w:tab w:val="left" w:pos="720"/>
        </w:tabs>
        <w:spacing w:line="360" w:lineRule="auto"/>
        <w:ind w:left="720" w:hanging="720"/>
        <w:jc w:val="both"/>
        <w:rPr>
          <w:ins w:id="1081" w:author="Chris Warburton (NESO)" w:date="2025-05-08T08:43:00Z" w16du:dateUtc="2025-05-08T07:43:00Z"/>
          <w:rFonts w:ascii="Arial" w:hAnsi="Arial" w:cs="Arial"/>
          <w:sz w:val="22"/>
          <w:szCs w:val="22"/>
        </w:rPr>
      </w:pPr>
    </w:p>
    <w:p w14:paraId="1C9B5CAE" w14:textId="5EF2F452" w:rsidR="000D15CC" w:rsidRDefault="000D15CC" w:rsidP="000D15CC">
      <w:pPr>
        <w:tabs>
          <w:tab w:val="left" w:pos="720"/>
        </w:tabs>
        <w:spacing w:line="360" w:lineRule="auto"/>
        <w:ind w:left="720" w:hanging="720"/>
        <w:jc w:val="both"/>
        <w:rPr>
          <w:ins w:id="1082" w:author="Chris Warburton (NESO)" w:date="2025-05-08T14:51:00Z" w16du:dateUtc="2025-05-08T13:51:00Z"/>
          <w:rFonts w:ascii="Arial" w:hAnsi="Arial" w:cs="Arial"/>
          <w:sz w:val="22"/>
          <w:szCs w:val="22"/>
        </w:rPr>
      </w:pPr>
      <w:ins w:id="1083" w:author="Chris Warburton (NESO)" w:date="2025-05-08T08:43:00Z" w16du:dateUtc="2025-05-08T07:43:00Z">
        <w:r>
          <w:rPr>
            <w:rFonts w:ascii="Arial" w:hAnsi="Arial" w:cs="Arial"/>
            <w:sz w:val="22"/>
            <w:szCs w:val="22"/>
          </w:rPr>
          <w:t>4.3</w:t>
        </w:r>
        <w:r>
          <w:rPr>
            <w:rFonts w:ascii="Arial" w:hAnsi="Arial" w:cs="Arial"/>
            <w:sz w:val="22"/>
            <w:szCs w:val="22"/>
          </w:rPr>
          <w:tab/>
          <w:t>Subject to Paragraph 4.</w:t>
        </w:r>
      </w:ins>
      <w:ins w:id="1084" w:author="Chris Warburton (NESO)" w:date="2025-05-15T21:09:00Z" w16du:dateUtc="2025-05-15T20:09:00Z">
        <w:r w:rsidR="00DF2354">
          <w:rPr>
            <w:rFonts w:ascii="Arial" w:hAnsi="Arial" w:cs="Arial"/>
            <w:sz w:val="22"/>
            <w:szCs w:val="22"/>
          </w:rPr>
          <w:t>4</w:t>
        </w:r>
      </w:ins>
      <w:ins w:id="1085" w:author="Chris Warburton (NESO)" w:date="2025-05-08T08:43:00Z" w16du:dateUtc="2025-05-08T07:43:00Z">
        <w:r>
          <w:rPr>
            <w:rFonts w:ascii="Arial" w:hAnsi="Arial" w:cs="Arial"/>
            <w:sz w:val="22"/>
            <w:szCs w:val="22"/>
          </w:rPr>
          <w:t xml:space="preserve">, the </w:t>
        </w:r>
        <w:r w:rsidRPr="00AC58A8">
          <w:rPr>
            <w:rFonts w:ascii="Arial" w:hAnsi="Arial" w:cs="Arial"/>
            <w:b/>
            <w:bCs/>
            <w:sz w:val="22"/>
            <w:szCs w:val="22"/>
            <w:rPrChange w:id="1086" w:author="Chris Warburton (NESO)" w:date="2025-05-08T08:04:00Z" w16du:dateUtc="2025-05-08T07:04:00Z">
              <w:rPr>
                <w:rFonts w:ascii="Arial" w:hAnsi="Arial" w:cs="Arial"/>
                <w:sz w:val="22"/>
                <w:szCs w:val="22"/>
              </w:rPr>
            </w:rPrChange>
          </w:rPr>
          <w:t>Applicable PCF</w:t>
        </w:r>
        <w:r>
          <w:rPr>
            <w:rFonts w:ascii="Arial" w:hAnsi="Arial" w:cs="Arial"/>
            <w:sz w:val="22"/>
            <w:szCs w:val="22"/>
          </w:rPr>
          <w:t xml:space="preserve"> shall be calculated </w:t>
        </w:r>
      </w:ins>
      <w:ins w:id="1087" w:author="Chris Warburton (NESO)" w:date="2025-05-08T14:51:00Z" w16du:dateUtc="2025-05-08T13:51:00Z">
        <w:r w:rsidR="00D668FA">
          <w:rPr>
            <w:rFonts w:ascii="Arial" w:hAnsi="Arial" w:cs="Arial"/>
            <w:sz w:val="22"/>
            <w:szCs w:val="22"/>
          </w:rPr>
          <w:t>as follows</w:t>
        </w:r>
      </w:ins>
      <w:ins w:id="1088" w:author="Chris Warburton (NESO)" w:date="2025-05-09T08:28:00Z" w16du:dateUtc="2025-05-09T07:28:00Z">
        <w:r w:rsidR="002D0B68">
          <w:rPr>
            <w:rFonts w:ascii="Arial" w:hAnsi="Arial" w:cs="Arial"/>
            <w:sz w:val="22"/>
            <w:szCs w:val="22"/>
          </w:rPr>
          <w:t xml:space="preserve"> for the </w:t>
        </w:r>
        <w:r w:rsidR="006B5595">
          <w:rPr>
            <w:rFonts w:ascii="Arial" w:hAnsi="Arial" w:cs="Arial"/>
            <w:sz w:val="22"/>
            <w:szCs w:val="22"/>
          </w:rPr>
          <w:t>time periods set out below</w:t>
        </w:r>
      </w:ins>
      <w:ins w:id="1089" w:author="Chris Warburton (NESO)" w:date="2025-05-08T08:43:00Z" w16du:dateUtc="2025-05-08T07:43:00Z">
        <w:r>
          <w:rPr>
            <w:rFonts w:ascii="Arial" w:hAnsi="Arial" w:cs="Arial"/>
            <w:sz w:val="22"/>
            <w:szCs w:val="22"/>
          </w:rPr>
          <w:t>:</w:t>
        </w:r>
      </w:ins>
    </w:p>
    <w:p w14:paraId="62901ED4" w14:textId="77777777" w:rsidR="00D668FA" w:rsidRDefault="00D668FA" w:rsidP="000D15CC">
      <w:pPr>
        <w:tabs>
          <w:tab w:val="left" w:pos="720"/>
        </w:tabs>
        <w:spacing w:line="360" w:lineRule="auto"/>
        <w:ind w:left="720" w:hanging="720"/>
        <w:jc w:val="both"/>
        <w:rPr>
          <w:ins w:id="1090" w:author="Chris Warburton (NESO)" w:date="2025-05-08T14:51:00Z" w16du:dateUtc="2025-05-08T13:51:00Z"/>
          <w:rFonts w:ascii="Arial" w:hAnsi="Arial" w:cs="Arial"/>
          <w:sz w:val="22"/>
          <w:szCs w:val="22"/>
        </w:rPr>
      </w:pPr>
      <w:ins w:id="1091" w:author="Chris Warburton (NESO)" w:date="2025-05-08T14:51:00Z" w16du:dateUtc="2025-05-08T13:51:00Z">
        <w:r>
          <w:rPr>
            <w:rFonts w:ascii="Arial" w:hAnsi="Arial" w:cs="Arial"/>
            <w:sz w:val="22"/>
            <w:szCs w:val="22"/>
          </w:rPr>
          <w:tab/>
        </w:r>
      </w:ins>
    </w:p>
    <w:tbl>
      <w:tblPr>
        <w:tblStyle w:val="TableGrid"/>
        <w:tblW w:w="0" w:type="auto"/>
        <w:tblInd w:w="720" w:type="dxa"/>
        <w:tblLook w:val="04A0" w:firstRow="1" w:lastRow="0" w:firstColumn="1" w:lastColumn="0" w:noHBand="0" w:noVBand="1"/>
        <w:tblPrChange w:id="1092"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1093">
          <w:tblGrid>
            <w:gridCol w:w="3840"/>
            <w:gridCol w:w="3894"/>
          </w:tblGrid>
        </w:tblGridChange>
      </w:tblGrid>
      <w:tr w:rsidR="00D668FA" w14:paraId="1D04BEFD" w14:textId="77777777" w:rsidTr="00721456">
        <w:trPr>
          <w:ins w:id="1094" w:author="Chris Warburton (NESO)" w:date="2025-05-08T14:51:00Z"/>
        </w:trPr>
        <w:tc>
          <w:tcPr>
            <w:tcW w:w="3840" w:type="dxa"/>
            <w:tcPrChange w:id="1095" w:author="Chris Warburton (NESO)" w:date="2025-05-08T14:53:00Z" w16du:dateUtc="2025-05-08T13:53:00Z">
              <w:tcPr>
                <w:tcW w:w="4227" w:type="dxa"/>
              </w:tcPr>
            </w:tcPrChange>
          </w:tcPr>
          <w:p w14:paraId="7427563C" w14:textId="730B8249" w:rsidR="00D668FA" w:rsidRPr="00D668FA" w:rsidRDefault="006B5595" w:rsidP="000D15CC">
            <w:pPr>
              <w:tabs>
                <w:tab w:val="left" w:pos="720"/>
              </w:tabs>
              <w:spacing w:line="360" w:lineRule="auto"/>
              <w:jc w:val="both"/>
              <w:rPr>
                <w:ins w:id="1096" w:author="Chris Warburton (NESO)" w:date="2025-05-08T14:51:00Z" w16du:dateUtc="2025-05-08T13:51:00Z"/>
                <w:rFonts w:ascii="Arial" w:hAnsi="Arial" w:cs="Arial"/>
                <w:b/>
                <w:bCs/>
                <w:sz w:val="22"/>
                <w:szCs w:val="22"/>
                <w:rPrChange w:id="1097" w:author="Chris Warburton (NESO)" w:date="2025-05-08T14:51:00Z" w16du:dateUtc="2025-05-08T13:51:00Z">
                  <w:rPr>
                    <w:ins w:id="1098" w:author="Chris Warburton (NESO)" w:date="2025-05-08T14:51:00Z" w16du:dateUtc="2025-05-08T13:51:00Z"/>
                    <w:rFonts w:ascii="Arial" w:hAnsi="Arial" w:cs="Arial"/>
                    <w:sz w:val="22"/>
                    <w:szCs w:val="22"/>
                  </w:rPr>
                </w:rPrChange>
              </w:rPr>
            </w:pPr>
            <w:ins w:id="1099" w:author="Chris Warburton (NESO)" w:date="2025-05-09T08:28:00Z" w16du:dateUtc="2025-05-09T07:28:00Z">
              <w:r>
                <w:rPr>
                  <w:rFonts w:ascii="Arial" w:hAnsi="Arial" w:cs="Arial"/>
                  <w:b/>
                  <w:bCs/>
                  <w:sz w:val="22"/>
                  <w:szCs w:val="22"/>
                </w:rPr>
                <w:t xml:space="preserve">Time </w:t>
              </w:r>
            </w:ins>
            <w:ins w:id="1100" w:author="Chris Warburton (NESO)" w:date="2025-05-08T14:51:00Z" w16du:dateUtc="2025-05-08T13:51:00Z">
              <w:r w:rsidR="00D668FA">
                <w:rPr>
                  <w:rFonts w:ascii="Arial" w:hAnsi="Arial" w:cs="Arial"/>
                  <w:b/>
                  <w:bCs/>
                  <w:sz w:val="22"/>
                  <w:szCs w:val="22"/>
                </w:rPr>
                <w:t>Period</w:t>
              </w:r>
            </w:ins>
          </w:p>
        </w:tc>
        <w:tc>
          <w:tcPr>
            <w:tcW w:w="3894" w:type="dxa"/>
            <w:tcPrChange w:id="1101" w:author="Chris Warburton (NESO)" w:date="2025-05-08T14:53:00Z" w16du:dateUtc="2025-05-08T13:53:00Z">
              <w:tcPr>
                <w:tcW w:w="4227" w:type="dxa"/>
              </w:tcPr>
            </w:tcPrChange>
          </w:tcPr>
          <w:p w14:paraId="24243B54" w14:textId="33F63606" w:rsidR="007425AF" w:rsidRPr="007425AF" w:rsidRDefault="001325EE" w:rsidP="000D15CC">
            <w:pPr>
              <w:tabs>
                <w:tab w:val="left" w:pos="720"/>
              </w:tabs>
              <w:spacing w:line="360" w:lineRule="auto"/>
              <w:jc w:val="both"/>
              <w:rPr>
                <w:ins w:id="1102" w:author="Chris Warburton (NESO)" w:date="2025-05-08T14:51:00Z" w16du:dateUtc="2025-05-08T13:51:00Z"/>
                <w:rFonts w:ascii="Arial" w:hAnsi="Arial" w:cs="Arial"/>
                <w:b/>
                <w:bCs/>
                <w:sz w:val="22"/>
                <w:szCs w:val="22"/>
                <w:rPrChange w:id="1103" w:author="Chris Warburton (NESO)" w:date="2025-05-08T14:54:00Z" w16du:dateUtc="2025-05-08T13:54:00Z">
                  <w:rPr>
                    <w:ins w:id="1104" w:author="Chris Warburton (NESO)" w:date="2025-05-08T14:51:00Z" w16du:dateUtc="2025-05-08T13:51:00Z"/>
                    <w:rFonts w:ascii="Arial" w:hAnsi="Arial" w:cs="Arial"/>
                    <w:sz w:val="22"/>
                    <w:szCs w:val="22"/>
                  </w:rPr>
                </w:rPrChange>
              </w:rPr>
            </w:pPr>
            <w:ins w:id="1105" w:author="Chris Warburton (NESO)" w:date="2025-05-08T14:52:00Z" w16du:dateUtc="2025-05-08T13:52:00Z">
              <w:r w:rsidRPr="00AD6903">
                <w:rPr>
                  <w:rFonts w:ascii="Arial" w:hAnsi="Arial" w:cs="Arial"/>
                  <w:b/>
                  <w:bCs/>
                  <w:sz w:val="22"/>
                  <w:szCs w:val="22"/>
                </w:rPr>
                <w:t>Applicable PCF</w:t>
              </w:r>
              <w:r>
                <w:rPr>
                  <w:rFonts w:ascii="Arial" w:hAnsi="Arial" w:cs="Arial"/>
                  <w:b/>
                  <w:bCs/>
                  <w:sz w:val="22"/>
                  <w:szCs w:val="22"/>
                </w:rPr>
                <w:t xml:space="preserve"> calculation</w:t>
              </w:r>
            </w:ins>
          </w:p>
        </w:tc>
      </w:tr>
      <w:tr w:rsidR="00D668FA" w14:paraId="00FE58C9" w14:textId="77777777" w:rsidTr="00721456">
        <w:trPr>
          <w:ins w:id="1106" w:author="Chris Warburton (NESO)" w:date="2025-05-08T14:51:00Z"/>
        </w:trPr>
        <w:tc>
          <w:tcPr>
            <w:tcW w:w="3840" w:type="dxa"/>
            <w:tcPrChange w:id="1107" w:author="Chris Warburton (NESO)" w:date="2025-05-08T14:53:00Z" w16du:dateUtc="2025-05-08T13:53:00Z">
              <w:tcPr>
                <w:tcW w:w="4227" w:type="dxa"/>
              </w:tcPr>
            </w:tcPrChange>
          </w:tcPr>
          <w:p w14:paraId="1E2B7E24" w14:textId="0A5C9B2C" w:rsidR="00F97D40" w:rsidRPr="003A2C40" w:rsidRDefault="00D27C43" w:rsidP="000D15CC">
            <w:pPr>
              <w:tabs>
                <w:tab w:val="left" w:pos="720"/>
              </w:tabs>
              <w:spacing w:line="360" w:lineRule="auto"/>
              <w:jc w:val="both"/>
              <w:rPr>
                <w:ins w:id="1108" w:author="Chris Warburton (NESO)" w:date="2025-05-09T08:07:00Z" w16du:dateUtc="2025-05-09T07:07:00Z"/>
                <w:rFonts w:ascii="Arial" w:hAnsi="Arial" w:cs="Arial"/>
                <w:sz w:val="22"/>
                <w:szCs w:val="22"/>
              </w:rPr>
            </w:pPr>
            <w:ins w:id="1109" w:author="Chris Warburton (NESO)" w:date="2025-05-09T08:13:00Z" w16du:dateUtc="2025-05-09T07:13:00Z">
              <w:r>
                <w:rPr>
                  <w:rFonts w:ascii="Arial" w:hAnsi="Arial" w:cs="Arial"/>
                  <w:sz w:val="22"/>
                  <w:szCs w:val="22"/>
                </w:rPr>
                <w:t xml:space="preserve">Where the </w:t>
              </w:r>
              <w:r>
                <w:rPr>
                  <w:rFonts w:ascii="Arial" w:hAnsi="Arial" w:cs="Arial"/>
                  <w:b/>
                  <w:bCs/>
                  <w:sz w:val="22"/>
                  <w:szCs w:val="22"/>
                </w:rPr>
                <w:t>Const</w:t>
              </w:r>
            </w:ins>
            <w:ins w:id="1110" w:author="Chris Warburton (NESO)" w:date="2025-05-09T08:14:00Z" w16du:dateUtc="2025-05-09T07:14:00Z">
              <w:r w:rsidR="00454110">
                <w:rPr>
                  <w:rFonts w:ascii="Arial" w:hAnsi="Arial" w:cs="Arial"/>
                  <w:b/>
                  <w:bCs/>
                  <w:sz w:val="22"/>
                  <w:szCs w:val="22"/>
                </w:rPr>
                <w:t>r</w:t>
              </w:r>
            </w:ins>
            <w:ins w:id="1111" w:author="Chris Warburton (NESO)" w:date="2025-05-09T08:13:00Z" w16du:dateUtc="2025-05-09T07:13:00Z">
              <w:r>
                <w:rPr>
                  <w:rFonts w:ascii="Arial" w:hAnsi="Arial" w:cs="Arial"/>
                  <w:b/>
                  <w:bCs/>
                  <w:sz w:val="22"/>
                  <w:szCs w:val="22"/>
                </w:rPr>
                <w:t xml:space="preserve">uction Agreement </w:t>
              </w:r>
              <w:r>
                <w:rPr>
                  <w:rFonts w:ascii="Arial" w:hAnsi="Arial" w:cs="Arial"/>
                  <w:sz w:val="22"/>
                  <w:szCs w:val="22"/>
                </w:rPr>
                <w:t>is entered into</w:t>
              </w:r>
            </w:ins>
            <w:ins w:id="1112" w:author="Chris Warburton (NESO)" w:date="2025-05-13T12:09:00Z" w16du:dateUtc="2025-05-13T11:09:00Z">
              <w:r w:rsidR="00876D79">
                <w:rPr>
                  <w:rFonts w:ascii="Arial" w:hAnsi="Arial" w:cs="Arial"/>
                  <w:sz w:val="22"/>
                  <w:szCs w:val="22"/>
                </w:rPr>
                <w:t xml:space="preserve"> before or </w:t>
              </w:r>
            </w:ins>
            <w:ins w:id="1113" w:author="Chris Warburton (NESO)" w:date="2025-05-09T08:13:00Z" w16du:dateUtc="2025-05-09T07:13:00Z">
              <w:r w:rsidR="0006152F">
                <w:rPr>
                  <w:rFonts w:ascii="Arial" w:hAnsi="Arial" w:cs="Arial"/>
                  <w:sz w:val="22"/>
                  <w:szCs w:val="22"/>
                </w:rPr>
                <w:t xml:space="preserve">on the </w:t>
              </w:r>
              <w:r w:rsidR="0006152F">
                <w:rPr>
                  <w:rFonts w:ascii="Arial" w:hAnsi="Arial" w:cs="Arial"/>
                  <w:b/>
                  <w:bCs/>
                  <w:sz w:val="22"/>
                  <w:szCs w:val="22"/>
                </w:rPr>
                <w:t>PCF Activation</w:t>
              </w:r>
            </w:ins>
            <w:ins w:id="1114" w:author="Chris Warburton (NESO)" w:date="2025-05-09T08:14:00Z" w16du:dateUtc="2025-05-09T07:14:00Z">
              <w:r w:rsidR="0006152F">
                <w:rPr>
                  <w:rFonts w:ascii="Arial" w:hAnsi="Arial" w:cs="Arial"/>
                  <w:b/>
                  <w:bCs/>
                  <w:sz w:val="22"/>
                  <w:szCs w:val="22"/>
                </w:rPr>
                <w:t xml:space="preserve"> </w:t>
              </w:r>
              <w:r w:rsidR="0006152F" w:rsidRPr="0006152F">
                <w:rPr>
                  <w:rFonts w:ascii="Arial" w:hAnsi="Arial" w:cs="Arial"/>
                  <w:b/>
                  <w:bCs/>
                  <w:sz w:val="22"/>
                  <w:szCs w:val="22"/>
                </w:rPr>
                <w:t>Date</w:t>
              </w:r>
              <w:r w:rsidR="0006152F">
                <w:rPr>
                  <w:rFonts w:ascii="Arial" w:hAnsi="Arial" w:cs="Arial"/>
                  <w:sz w:val="22"/>
                  <w:szCs w:val="22"/>
                </w:rPr>
                <w:t>, the</w:t>
              </w:r>
            </w:ins>
            <w:ins w:id="1115" w:author="Chris Warburton (NESO)" w:date="2025-05-09T08:18:00Z" w16du:dateUtc="2025-05-09T07:18:00Z">
              <w:r w:rsidR="009D7813">
                <w:rPr>
                  <w:rFonts w:ascii="Arial" w:hAnsi="Arial" w:cs="Arial"/>
                  <w:sz w:val="22"/>
                  <w:szCs w:val="22"/>
                </w:rPr>
                <w:t xml:space="preserve"> period from the</w:t>
              </w:r>
              <w:r w:rsidR="003A2C40">
                <w:rPr>
                  <w:rFonts w:ascii="Arial" w:hAnsi="Arial" w:cs="Arial"/>
                  <w:sz w:val="22"/>
                  <w:szCs w:val="22"/>
                </w:rPr>
                <w:t xml:space="preserve"> </w:t>
              </w:r>
            </w:ins>
            <w:ins w:id="1116" w:author="Chris Warburton (NESO)" w:date="2025-05-09T08:00:00Z" w16du:dateUtc="2025-05-09T07:00:00Z">
              <w:r w:rsidR="008B0F7B">
                <w:rPr>
                  <w:rFonts w:ascii="Arial" w:hAnsi="Arial" w:cs="Arial"/>
                  <w:b/>
                  <w:bCs/>
                  <w:sz w:val="22"/>
                  <w:szCs w:val="22"/>
                </w:rPr>
                <w:t>PCF Activation Date</w:t>
              </w:r>
            </w:ins>
            <w:ins w:id="1117" w:author="Chris Warburton (NESO)" w:date="2025-05-09T08:17:00Z" w16du:dateUtc="2025-05-09T07:17:00Z">
              <w:r w:rsidR="0064426C">
                <w:rPr>
                  <w:rFonts w:ascii="Arial" w:hAnsi="Arial" w:cs="Arial"/>
                  <w:b/>
                  <w:bCs/>
                  <w:sz w:val="22"/>
                  <w:szCs w:val="22"/>
                </w:rPr>
                <w:t xml:space="preserve"> </w:t>
              </w:r>
            </w:ins>
            <w:ins w:id="1118" w:author="Chris Warburton (NESO)" w:date="2025-05-09T08:18:00Z" w16du:dateUtc="2025-05-09T07:18:00Z">
              <w:r w:rsidR="003A2C40">
                <w:rPr>
                  <w:rFonts w:ascii="Arial" w:hAnsi="Arial" w:cs="Arial"/>
                  <w:sz w:val="22"/>
                  <w:szCs w:val="22"/>
                </w:rPr>
                <w:t xml:space="preserve">to the end of the </w:t>
              </w:r>
              <w:r w:rsidR="003A2C40">
                <w:rPr>
                  <w:rFonts w:ascii="Arial" w:hAnsi="Arial" w:cs="Arial"/>
                  <w:b/>
                  <w:bCs/>
                  <w:sz w:val="22"/>
                  <w:szCs w:val="22"/>
                </w:rPr>
                <w:t>PCF Period</w:t>
              </w:r>
            </w:ins>
            <w:ins w:id="1119" w:author="Chris Warburton (NESO)" w:date="2025-05-09T08:19:00Z" w16du:dateUtc="2025-05-09T07:19:00Z">
              <w:r w:rsidR="00632F6C">
                <w:rPr>
                  <w:rFonts w:ascii="Arial" w:hAnsi="Arial" w:cs="Arial"/>
                  <w:sz w:val="22"/>
                  <w:szCs w:val="22"/>
                </w:rPr>
                <w:t>,</w:t>
              </w:r>
            </w:ins>
          </w:p>
          <w:p w14:paraId="30AEA999" w14:textId="77777777" w:rsidR="00F97D40" w:rsidRDefault="00F97D40" w:rsidP="000D15CC">
            <w:pPr>
              <w:tabs>
                <w:tab w:val="left" w:pos="720"/>
              </w:tabs>
              <w:spacing w:line="360" w:lineRule="auto"/>
              <w:jc w:val="both"/>
              <w:rPr>
                <w:ins w:id="1120" w:author="Chris Warburton (NESO)" w:date="2025-05-09T08:07:00Z" w16du:dateUtc="2025-05-09T07:07:00Z"/>
                <w:rFonts w:ascii="Arial" w:hAnsi="Arial" w:cs="Arial"/>
                <w:sz w:val="22"/>
                <w:szCs w:val="22"/>
              </w:rPr>
            </w:pPr>
          </w:p>
          <w:p w14:paraId="3F1F23CC" w14:textId="77777777" w:rsidR="009C61E6" w:rsidRDefault="009C61E6" w:rsidP="000D15CC">
            <w:pPr>
              <w:tabs>
                <w:tab w:val="left" w:pos="720"/>
              </w:tabs>
              <w:spacing w:line="360" w:lineRule="auto"/>
              <w:jc w:val="both"/>
              <w:rPr>
                <w:ins w:id="1121" w:author="Chris Warburton (NESO)" w:date="2025-05-09T08:08:00Z" w16du:dateUtc="2025-05-09T07:08:00Z"/>
                <w:rFonts w:ascii="Arial" w:hAnsi="Arial" w:cs="Arial"/>
                <w:sz w:val="22"/>
                <w:szCs w:val="22"/>
              </w:rPr>
            </w:pPr>
            <w:ins w:id="1122" w:author="Chris Warburton (NESO)" w:date="2025-05-09T08:07:00Z" w16du:dateUtc="2025-05-09T07:07:00Z">
              <w:r>
                <w:rPr>
                  <w:rFonts w:ascii="Arial" w:hAnsi="Arial" w:cs="Arial"/>
                  <w:sz w:val="22"/>
                  <w:szCs w:val="22"/>
                </w:rPr>
                <w:t>O</w:t>
              </w:r>
            </w:ins>
            <w:ins w:id="1123" w:author="Chris Warburton (NESO)" w:date="2025-05-09T08:08:00Z" w16du:dateUtc="2025-05-09T07:08:00Z">
              <w:r>
                <w:rPr>
                  <w:rFonts w:ascii="Arial" w:hAnsi="Arial" w:cs="Arial"/>
                  <w:sz w:val="22"/>
                  <w:szCs w:val="22"/>
                </w:rPr>
                <w:t>R</w:t>
              </w:r>
            </w:ins>
          </w:p>
          <w:p w14:paraId="610B812B" w14:textId="77777777" w:rsidR="009C61E6" w:rsidRDefault="009C61E6" w:rsidP="000D15CC">
            <w:pPr>
              <w:tabs>
                <w:tab w:val="left" w:pos="720"/>
              </w:tabs>
              <w:spacing w:line="360" w:lineRule="auto"/>
              <w:jc w:val="both"/>
              <w:rPr>
                <w:ins w:id="1124" w:author="Chris Warburton (NESO)" w:date="2025-05-09T08:08:00Z" w16du:dateUtc="2025-05-09T07:08:00Z"/>
                <w:rFonts w:ascii="Arial" w:hAnsi="Arial" w:cs="Arial"/>
                <w:sz w:val="22"/>
                <w:szCs w:val="22"/>
              </w:rPr>
            </w:pPr>
          </w:p>
          <w:p w14:paraId="26643375" w14:textId="77777777" w:rsidR="00D668FA" w:rsidRDefault="00632F6C" w:rsidP="000D15CC">
            <w:pPr>
              <w:tabs>
                <w:tab w:val="left" w:pos="720"/>
              </w:tabs>
              <w:spacing w:line="360" w:lineRule="auto"/>
              <w:jc w:val="both"/>
              <w:rPr>
                <w:ins w:id="1125" w:author="Chris Warburton (NESO)" w:date="2025-05-12T12:26:00Z" w16du:dateUtc="2025-05-12T11:26:00Z"/>
                <w:rFonts w:ascii="Arial" w:hAnsi="Arial" w:cs="Arial"/>
                <w:sz w:val="22"/>
                <w:szCs w:val="22"/>
              </w:rPr>
            </w:pPr>
            <w:ins w:id="1126" w:author="Chris Warburton (NESO)" w:date="2025-05-09T08:19:00Z" w16du:dateUtc="2025-05-09T07:19:00Z">
              <w:r>
                <w:rPr>
                  <w:rFonts w:ascii="Arial" w:hAnsi="Arial" w:cs="Arial"/>
                  <w:sz w:val="22"/>
                  <w:szCs w:val="22"/>
                </w:rPr>
                <w:lastRenderedPageBreak/>
                <w:t>w</w:t>
              </w:r>
            </w:ins>
            <w:ins w:id="1127" w:author="Chris Warburton (NESO)" w:date="2025-05-09T08:14:00Z" w16du:dateUtc="2025-05-09T07:14:00Z">
              <w:r w:rsidR="00454110">
                <w:rPr>
                  <w:rFonts w:ascii="Arial" w:hAnsi="Arial" w:cs="Arial"/>
                  <w:sz w:val="22"/>
                  <w:szCs w:val="22"/>
                </w:rPr>
                <w:t xml:space="preserve">here the </w:t>
              </w:r>
              <w:r w:rsidR="00454110">
                <w:rPr>
                  <w:rFonts w:ascii="Arial" w:hAnsi="Arial" w:cs="Arial"/>
                  <w:b/>
                  <w:bCs/>
                  <w:sz w:val="22"/>
                  <w:szCs w:val="22"/>
                </w:rPr>
                <w:t xml:space="preserve">Construction Agreement </w:t>
              </w:r>
              <w:r w:rsidR="00454110">
                <w:rPr>
                  <w:rFonts w:ascii="Arial" w:hAnsi="Arial" w:cs="Arial"/>
                  <w:sz w:val="22"/>
                  <w:szCs w:val="22"/>
                </w:rPr>
                <w:t xml:space="preserve">is entered into </w:t>
              </w:r>
            </w:ins>
            <w:ins w:id="1128" w:author="Chris Warburton (NESO)" w:date="2025-05-09T08:15:00Z" w16du:dateUtc="2025-05-09T07:15:00Z">
              <w:r w:rsidR="00454110">
                <w:rPr>
                  <w:rFonts w:ascii="Arial" w:hAnsi="Arial" w:cs="Arial"/>
                  <w:sz w:val="22"/>
                  <w:szCs w:val="22"/>
                </w:rPr>
                <w:t>after</w:t>
              </w:r>
            </w:ins>
            <w:ins w:id="1129" w:author="Chris Warburton (NESO)" w:date="2025-05-09T08:14:00Z" w16du:dateUtc="2025-05-09T07:14:00Z">
              <w:r w:rsidR="00454110">
                <w:rPr>
                  <w:rFonts w:ascii="Arial" w:hAnsi="Arial" w:cs="Arial"/>
                  <w:sz w:val="22"/>
                  <w:szCs w:val="22"/>
                </w:rPr>
                <w:t xml:space="preserve"> the </w:t>
              </w:r>
              <w:r w:rsidR="00454110">
                <w:rPr>
                  <w:rFonts w:ascii="Arial" w:hAnsi="Arial" w:cs="Arial"/>
                  <w:b/>
                  <w:bCs/>
                  <w:sz w:val="22"/>
                  <w:szCs w:val="22"/>
                </w:rPr>
                <w:t xml:space="preserve">PCF Activation </w:t>
              </w:r>
              <w:r w:rsidR="00454110" w:rsidRPr="0006152F">
                <w:rPr>
                  <w:rFonts w:ascii="Arial" w:hAnsi="Arial" w:cs="Arial"/>
                  <w:b/>
                  <w:bCs/>
                  <w:sz w:val="22"/>
                  <w:szCs w:val="22"/>
                </w:rPr>
                <w:t>Date</w:t>
              </w:r>
            </w:ins>
            <w:ins w:id="1130" w:author="Chris Warburton (NESO)" w:date="2025-05-09T08:15:00Z" w16du:dateUtc="2025-05-09T07:15:00Z">
              <w:r w:rsidR="00454110">
                <w:rPr>
                  <w:rFonts w:ascii="Arial" w:hAnsi="Arial" w:cs="Arial"/>
                  <w:b/>
                  <w:bCs/>
                  <w:sz w:val="22"/>
                  <w:szCs w:val="22"/>
                </w:rPr>
                <w:t xml:space="preserve">, </w:t>
              </w:r>
              <w:r w:rsidR="00454110">
                <w:rPr>
                  <w:rFonts w:ascii="Arial" w:hAnsi="Arial" w:cs="Arial"/>
                  <w:sz w:val="22"/>
                  <w:szCs w:val="22"/>
                </w:rPr>
                <w:t xml:space="preserve">the </w:t>
              </w:r>
            </w:ins>
            <w:ins w:id="1131" w:author="Chris Warburton (NESO)" w:date="2025-05-09T08:16:00Z" w16du:dateUtc="2025-05-09T07:16:00Z">
              <w:r w:rsidR="00A76005">
                <w:rPr>
                  <w:rFonts w:ascii="Arial" w:hAnsi="Arial" w:cs="Arial"/>
                  <w:sz w:val="22"/>
                  <w:szCs w:val="22"/>
                </w:rPr>
                <w:t>period from the</w:t>
              </w:r>
            </w:ins>
            <w:ins w:id="1132" w:author="Chris Warburton (NESO)" w:date="2025-05-09T08:15:00Z" w16du:dateUtc="2025-05-09T07:15:00Z">
              <w:r w:rsidR="00EA5824">
                <w:rPr>
                  <w:rFonts w:ascii="Arial" w:hAnsi="Arial" w:cs="Arial"/>
                  <w:sz w:val="22"/>
                  <w:szCs w:val="22"/>
                </w:rPr>
                <w:t xml:space="preserve"> </w:t>
              </w:r>
              <w:r w:rsidR="00EA5824">
                <w:rPr>
                  <w:rFonts w:ascii="Arial" w:hAnsi="Arial" w:cs="Arial"/>
                  <w:b/>
                  <w:bCs/>
                  <w:sz w:val="22"/>
                  <w:szCs w:val="22"/>
                </w:rPr>
                <w:t xml:space="preserve">Construction Agreement </w:t>
              </w:r>
              <w:r w:rsidR="00EA5824">
                <w:rPr>
                  <w:rFonts w:ascii="Arial" w:hAnsi="Arial" w:cs="Arial"/>
                  <w:sz w:val="22"/>
                  <w:szCs w:val="22"/>
                </w:rPr>
                <w:t>being entered into</w:t>
              </w:r>
            </w:ins>
            <w:ins w:id="1133" w:author="Chris Warburton (NESO)" w:date="2025-05-09T08:16:00Z" w16du:dateUtc="2025-05-09T07:16:00Z">
              <w:r w:rsidR="00A76005">
                <w:rPr>
                  <w:rFonts w:ascii="Arial" w:hAnsi="Arial" w:cs="Arial"/>
                  <w:sz w:val="22"/>
                  <w:szCs w:val="22"/>
                </w:rPr>
                <w:t xml:space="preserve"> to the end of the </w:t>
              </w:r>
              <w:r w:rsidR="00A76005">
                <w:rPr>
                  <w:rFonts w:ascii="Arial" w:hAnsi="Arial" w:cs="Arial"/>
                  <w:b/>
                  <w:bCs/>
                  <w:sz w:val="22"/>
                  <w:szCs w:val="22"/>
                </w:rPr>
                <w:t>PCF Period</w:t>
              </w:r>
              <w:r w:rsidR="00EA5824">
                <w:rPr>
                  <w:rFonts w:ascii="Arial" w:hAnsi="Arial" w:cs="Arial"/>
                  <w:sz w:val="22"/>
                  <w:szCs w:val="22"/>
                </w:rPr>
                <w:t>.</w:t>
              </w:r>
            </w:ins>
          </w:p>
          <w:p w14:paraId="3D7CFDDB" w14:textId="77777777" w:rsidR="00C027B5" w:rsidRDefault="00C027B5" w:rsidP="000D15CC">
            <w:pPr>
              <w:tabs>
                <w:tab w:val="left" w:pos="720"/>
              </w:tabs>
              <w:spacing w:line="360" w:lineRule="auto"/>
              <w:jc w:val="both"/>
              <w:rPr>
                <w:ins w:id="1134" w:author="Chris Warburton (NESO)" w:date="2025-05-12T12:26:00Z" w16du:dateUtc="2025-05-12T11:26:00Z"/>
                <w:rFonts w:ascii="Arial" w:hAnsi="Arial" w:cs="Arial"/>
                <w:b/>
                <w:bCs/>
                <w:sz w:val="22"/>
                <w:szCs w:val="22"/>
              </w:rPr>
            </w:pPr>
          </w:p>
          <w:p w14:paraId="5A1FAF99" w14:textId="2D92FCC3" w:rsidR="00D668FA" w:rsidRPr="00C027B5" w:rsidRDefault="00C027B5" w:rsidP="000D15CC">
            <w:pPr>
              <w:tabs>
                <w:tab w:val="left" w:pos="720"/>
              </w:tabs>
              <w:spacing w:line="360" w:lineRule="auto"/>
              <w:jc w:val="both"/>
              <w:rPr>
                <w:ins w:id="1135" w:author="Chris Warburton (NESO)" w:date="2025-05-08T14:51:00Z" w16du:dateUtc="2025-05-08T13:51:00Z"/>
                <w:rFonts w:ascii="Arial" w:hAnsi="Arial" w:cs="Arial"/>
                <w:sz w:val="22"/>
                <w:szCs w:val="22"/>
              </w:rPr>
            </w:pPr>
            <w:ins w:id="1136" w:author="Chris Warburton (NESO)" w:date="2025-05-12T12:26:00Z" w16du:dateUtc="2025-05-12T11:26:00Z">
              <w:r>
                <w:rPr>
                  <w:rFonts w:ascii="Arial" w:hAnsi="Arial" w:cs="Arial"/>
                  <w:sz w:val="22"/>
                  <w:szCs w:val="22"/>
                </w:rPr>
                <w:t xml:space="preserve">(in either case being the first </w:t>
              </w:r>
              <w:r>
                <w:rPr>
                  <w:rFonts w:ascii="Arial" w:hAnsi="Arial" w:cs="Arial"/>
                  <w:b/>
                  <w:bCs/>
                  <w:sz w:val="22"/>
                  <w:szCs w:val="22"/>
                </w:rPr>
                <w:t>PCF Period</w:t>
              </w:r>
              <w:r>
                <w:rPr>
                  <w:rFonts w:ascii="Arial" w:hAnsi="Arial" w:cs="Arial"/>
                  <w:sz w:val="22"/>
                  <w:szCs w:val="22"/>
                </w:rPr>
                <w:t>)</w:t>
              </w:r>
            </w:ins>
          </w:p>
        </w:tc>
        <w:tc>
          <w:tcPr>
            <w:tcW w:w="3894" w:type="dxa"/>
            <w:tcPrChange w:id="1137" w:author="Chris Warburton (NESO)" w:date="2025-05-08T14:53:00Z" w16du:dateUtc="2025-05-08T13:53:00Z">
              <w:tcPr>
                <w:tcW w:w="4227" w:type="dxa"/>
              </w:tcPr>
            </w:tcPrChange>
          </w:tcPr>
          <w:p w14:paraId="0CA0698F" w14:textId="641B4799" w:rsidR="00D668FA" w:rsidRDefault="000B0363" w:rsidP="000D15CC">
            <w:pPr>
              <w:tabs>
                <w:tab w:val="left" w:pos="720"/>
              </w:tabs>
              <w:spacing w:line="360" w:lineRule="auto"/>
              <w:jc w:val="both"/>
              <w:rPr>
                <w:ins w:id="1138" w:author="Chris Warburton (NESO)" w:date="2025-05-08T14:51:00Z" w16du:dateUtc="2025-05-08T13:51:00Z"/>
                <w:rFonts w:ascii="Arial" w:hAnsi="Arial" w:cs="Arial"/>
                <w:sz w:val="22"/>
                <w:szCs w:val="22"/>
              </w:rPr>
            </w:pPr>
            <w:ins w:id="1139" w:author="Chris Warburton (NESO)" w:date="2025-05-08T14:52:00Z" w16du:dateUtc="2025-05-08T13:52:00Z">
              <w:r>
                <w:rPr>
                  <w:rFonts w:ascii="Arial" w:hAnsi="Arial" w:cs="Arial"/>
                  <w:sz w:val="22"/>
                  <w:szCs w:val="22"/>
                </w:rPr>
                <w:lastRenderedPageBreak/>
                <w:t>£2,500</w:t>
              </w:r>
            </w:ins>
            <w:ins w:id="1140" w:author="Chris Warburton (NESO)" w:date="2025-05-23T05:41:00Z" w16du:dateUtc="2025-05-23T04:41:00Z">
              <w:r w:rsidR="00705865" w:rsidRPr="000872FC">
                <w:rPr>
                  <w:rFonts w:ascii="Arial" w:hAnsi="Arial" w:cs="Arial"/>
                  <w:sz w:val="22"/>
                  <w:szCs w:val="22"/>
                  <w:highlight w:val="yellow"/>
                  <w:rPrChange w:id="1141" w:author="Chris Warburton (NESO)" w:date="2025-05-23T06:27:00Z" w16du:dateUtc="2025-05-23T05:27:00Z">
                    <w:rPr>
                      <w:rFonts w:ascii="Arial" w:hAnsi="Arial" w:cs="Arial"/>
                      <w:sz w:val="22"/>
                      <w:szCs w:val="22"/>
                    </w:rPr>
                  </w:rPrChange>
                </w:rPr>
                <w:t>/MW</w:t>
              </w:r>
            </w:ins>
            <w:ins w:id="1142" w:author="Chris Warburton (NESO)" w:date="2025-05-08T14:52:00Z" w16du:dateUtc="2025-05-08T13:52:00Z">
              <w:r>
                <w:rPr>
                  <w:rFonts w:ascii="Arial" w:hAnsi="Arial" w:cs="Arial"/>
                  <w:sz w:val="22"/>
                  <w:szCs w:val="22"/>
                </w:rPr>
                <w:t xml:space="preserve"> × </w:t>
              </w:r>
              <w:r w:rsidRPr="00CD1356">
                <w:rPr>
                  <w:rFonts w:ascii="Arial" w:hAnsi="Arial" w:cs="Arial"/>
                  <w:b/>
                  <w:bCs/>
                  <w:sz w:val="22"/>
                  <w:szCs w:val="22"/>
                </w:rPr>
                <w:t>Transmission Entry Capacity</w:t>
              </w:r>
              <w:r w:rsidRPr="002E40C5">
                <w:rPr>
                  <w:rFonts w:ascii="Arial" w:hAnsi="Arial" w:cs="Arial"/>
                  <w:sz w:val="22"/>
                  <w:szCs w:val="22"/>
                </w:rPr>
                <w:t xml:space="preserve"> or </w:t>
              </w:r>
              <w:r w:rsidRPr="00CD1356">
                <w:rPr>
                  <w:rFonts w:ascii="Arial" w:hAnsi="Arial" w:cs="Arial"/>
                  <w:b/>
                  <w:bCs/>
                  <w:sz w:val="22"/>
                  <w:szCs w:val="22"/>
                </w:rPr>
                <w:t>Developer Capacity</w:t>
              </w:r>
              <w:r w:rsidRPr="002E40C5">
                <w:rPr>
                  <w:rFonts w:ascii="Arial" w:hAnsi="Arial" w:cs="Arial"/>
                  <w:sz w:val="22"/>
                  <w:szCs w:val="22"/>
                </w:rPr>
                <w:t xml:space="preserve"> or </w:t>
              </w:r>
              <w:r w:rsidRPr="00CD1356">
                <w:rPr>
                  <w:rFonts w:ascii="Arial" w:hAnsi="Arial" w:cs="Arial"/>
                  <w:b/>
                  <w:bCs/>
                  <w:sz w:val="22"/>
                  <w:szCs w:val="22"/>
                </w:rPr>
                <w:t>Interconnector User Commitment Capacity</w:t>
              </w:r>
            </w:ins>
          </w:p>
        </w:tc>
      </w:tr>
      <w:tr w:rsidR="00D668FA" w14:paraId="520990DF" w14:textId="77777777" w:rsidTr="00721456">
        <w:trPr>
          <w:ins w:id="1143" w:author="Chris Warburton (NESO)" w:date="2025-05-08T14:51:00Z"/>
        </w:trPr>
        <w:tc>
          <w:tcPr>
            <w:tcW w:w="3840" w:type="dxa"/>
            <w:tcPrChange w:id="1144" w:author="Chris Warburton (NESO)" w:date="2025-05-08T14:53:00Z" w16du:dateUtc="2025-05-08T13:53:00Z">
              <w:tcPr>
                <w:tcW w:w="4227" w:type="dxa"/>
              </w:tcPr>
            </w:tcPrChange>
          </w:tcPr>
          <w:p w14:paraId="38A0D596" w14:textId="09182B49" w:rsidR="00D668FA" w:rsidRDefault="000B0363" w:rsidP="000D15CC">
            <w:pPr>
              <w:tabs>
                <w:tab w:val="left" w:pos="720"/>
              </w:tabs>
              <w:spacing w:line="360" w:lineRule="auto"/>
              <w:jc w:val="both"/>
              <w:rPr>
                <w:ins w:id="1145" w:author="Chris Warburton (NESO)" w:date="2025-05-08T14:51:00Z" w16du:dateUtc="2025-05-08T13:51:00Z"/>
                <w:rFonts w:ascii="Arial" w:hAnsi="Arial" w:cs="Arial"/>
                <w:sz w:val="22"/>
                <w:szCs w:val="22"/>
              </w:rPr>
            </w:pPr>
            <w:ins w:id="1146" w:author="Chris Warburton (NESO)" w:date="2025-05-08T14:52:00Z" w16du:dateUtc="2025-05-08T13:52:00Z">
              <w:r>
                <w:rPr>
                  <w:rFonts w:ascii="Arial" w:hAnsi="Arial" w:cs="Arial"/>
                  <w:sz w:val="22"/>
                  <w:szCs w:val="22"/>
                </w:rPr>
                <w:t xml:space="preserve">Second </w:t>
              </w:r>
              <w:r>
                <w:rPr>
                  <w:rFonts w:ascii="Arial" w:hAnsi="Arial" w:cs="Arial"/>
                  <w:b/>
                  <w:bCs/>
                  <w:sz w:val="22"/>
                  <w:szCs w:val="22"/>
                </w:rPr>
                <w:t>PCF Period</w:t>
              </w:r>
            </w:ins>
          </w:p>
        </w:tc>
        <w:tc>
          <w:tcPr>
            <w:tcW w:w="3894" w:type="dxa"/>
            <w:tcPrChange w:id="1147" w:author="Chris Warburton (NESO)" w:date="2025-05-08T14:53:00Z" w16du:dateUtc="2025-05-08T13:53:00Z">
              <w:tcPr>
                <w:tcW w:w="4227" w:type="dxa"/>
              </w:tcPr>
            </w:tcPrChange>
          </w:tcPr>
          <w:p w14:paraId="0D2EA8AC" w14:textId="48EBCD1A" w:rsidR="00D668FA" w:rsidRDefault="00E26EE9" w:rsidP="000D15CC">
            <w:pPr>
              <w:tabs>
                <w:tab w:val="left" w:pos="720"/>
              </w:tabs>
              <w:spacing w:line="360" w:lineRule="auto"/>
              <w:jc w:val="both"/>
              <w:rPr>
                <w:ins w:id="1148" w:author="Chris Warburton (NESO)" w:date="2025-05-08T14:51:00Z" w16du:dateUtc="2025-05-08T13:51:00Z"/>
                <w:rFonts w:ascii="Arial" w:hAnsi="Arial" w:cs="Arial"/>
                <w:sz w:val="22"/>
                <w:szCs w:val="22"/>
              </w:rPr>
            </w:pPr>
            <w:ins w:id="1149" w:author="Chris Warburton (NESO)" w:date="2025-05-08T14:53:00Z" w16du:dateUtc="2025-05-08T13:53:00Z">
              <w:r>
                <w:rPr>
                  <w:rFonts w:ascii="Arial" w:hAnsi="Arial" w:cs="Arial"/>
                  <w:sz w:val="22"/>
                  <w:szCs w:val="22"/>
                </w:rPr>
                <w:t>£5,000</w:t>
              </w:r>
            </w:ins>
            <w:ins w:id="1150" w:author="Chris Warburton (NESO)" w:date="2025-05-23T05:41:00Z" w16du:dateUtc="2025-05-23T04:41:00Z">
              <w:r w:rsidR="00705865" w:rsidRPr="000872FC">
                <w:rPr>
                  <w:rFonts w:ascii="Arial" w:hAnsi="Arial" w:cs="Arial"/>
                  <w:sz w:val="22"/>
                  <w:szCs w:val="22"/>
                  <w:highlight w:val="yellow"/>
                  <w:rPrChange w:id="1151" w:author="Chris Warburton (NESO)" w:date="2025-05-23T06:27:00Z" w16du:dateUtc="2025-05-23T05:27:00Z">
                    <w:rPr>
                      <w:rFonts w:ascii="Arial" w:hAnsi="Arial" w:cs="Arial"/>
                      <w:sz w:val="22"/>
                      <w:szCs w:val="22"/>
                    </w:rPr>
                  </w:rPrChange>
                </w:rPr>
                <w:t>/MW</w:t>
              </w:r>
            </w:ins>
            <w:ins w:id="1152" w:author="Chris Warburton (NESO)" w:date="2025-05-08T14:53:00Z" w16du:dateUtc="2025-05-08T13:53:00Z">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14:paraId="13F94DC2" w14:textId="77777777" w:rsidTr="00721456">
        <w:trPr>
          <w:ins w:id="1153" w:author="Chris Warburton (NESO)" w:date="2025-05-08T14:51:00Z"/>
        </w:trPr>
        <w:tc>
          <w:tcPr>
            <w:tcW w:w="3840" w:type="dxa"/>
            <w:tcPrChange w:id="1154" w:author="Chris Warburton (NESO)" w:date="2025-05-08T14:53:00Z" w16du:dateUtc="2025-05-08T13:53:00Z">
              <w:tcPr>
                <w:tcW w:w="4227" w:type="dxa"/>
              </w:tcPr>
            </w:tcPrChange>
          </w:tcPr>
          <w:p w14:paraId="5407924D" w14:textId="222BC592" w:rsidR="00D668FA" w:rsidRDefault="00E26EE9" w:rsidP="000D15CC">
            <w:pPr>
              <w:tabs>
                <w:tab w:val="left" w:pos="720"/>
              </w:tabs>
              <w:spacing w:line="360" w:lineRule="auto"/>
              <w:jc w:val="both"/>
              <w:rPr>
                <w:ins w:id="1155" w:author="Chris Warburton (NESO)" w:date="2025-05-08T14:51:00Z" w16du:dateUtc="2025-05-08T13:51:00Z"/>
                <w:rFonts w:ascii="Arial" w:hAnsi="Arial" w:cs="Arial"/>
                <w:sz w:val="22"/>
                <w:szCs w:val="22"/>
              </w:rPr>
            </w:pPr>
            <w:ins w:id="1156" w:author="Chris Warburton (NESO)" w:date="2025-05-08T14:53:00Z" w16du:dateUtc="2025-05-08T13:53:00Z">
              <w:r>
                <w:rPr>
                  <w:rFonts w:ascii="Arial" w:hAnsi="Arial" w:cs="Arial"/>
                  <w:sz w:val="22"/>
                  <w:szCs w:val="22"/>
                </w:rPr>
                <w:t xml:space="preserve">Third </w:t>
              </w:r>
              <w:r>
                <w:rPr>
                  <w:rFonts w:ascii="Arial" w:hAnsi="Arial" w:cs="Arial"/>
                  <w:b/>
                  <w:bCs/>
                  <w:sz w:val="22"/>
                  <w:szCs w:val="22"/>
                </w:rPr>
                <w:t>PCF Period</w:t>
              </w:r>
            </w:ins>
          </w:p>
        </w:tc>
        <w:tc>
          <w:tcPr>
            <w:tcW w:w="3894" w:type="dxa"/>
            <w:tcPrChange w:id="1157" w:author="Chris Warburton (NESO)" w:date="2025-05-08T14:53:00Z" w16du:dateUtc="2025-05-08T13:53:00Z">
              <w:tcPr>
                <w:tcW w:w="4227" w:type="dxa"/>
              </w:tcPr>
            </w:tcPrChange>
          </w:tcPr>
          <w:p w14:paraId="41848544" w14:textId="26467EC7" w:rsidR="00D668FA" w:rsidRDefault="00721456" w:rsidP="000D15CC">
            <w:pPr>
              <w:tabs>
                <w:tab w:val="left" w:pos="720"/>
              </w:tabs>
              <w:spacing w:line="360" w:lineRule="auto"/>
              <w:jc w:val="both"/>
              <w:rPr>
                <w:ins w:id="1158" w:author="Chris Warburton (NESO)" w:date="2025-05-08T14:51:00Z" w16du:dateUtc="2025-05-08T13:51:00Z"/>
                <w:rFonts w:ascii="Arial" w:hAnsi="Arial" w:cs="Arial"/>
                <w:sz w:val="22"/>
                <w:szCs w:val="22"/>
              </w:rPr>
            </w:pPr>
            <w:ins w:id="1159" w:author="Chris Warburton (NESO)" w:date="2025-05-08T14:53:00Z" w16du:dateUtc="2025-05-08T13:53:00Z">
              <w:r>
                <w:rPr>
                  <w:rFonts w:ascii="Arial" w:hAnsi="Arial" w:cs="Arial"/>
                  <w:sz w:val="22"/>
                  <w:szCs w:val="22"/>
                </w:rPr>
                <w:t>£7,500</w:t>
              </w:r>
            </w:ins>
            <w:ins w:id="1160" w:author="Chris Warburton (NESO)" w:date="2025-05-23T05:41:00Z" w16du:dateUtc="2025-05-23T04:41:00Z">
              <w:r w:rsidR="00705865" w:rsidRPr="000872FC">
                <w:rPr>
                  <w:rFonts w:ascii="Arial" w:hAnsi="Arial" w:cs="Arial"/>
                  <w:sz w:val="22"/>
                  <w:szCs w:val="22"/>
                  <w:highlight w:val="yellow"/>
                  <w:rPrChange w:id="1161" w:author="Chris Warburton (NESO)" w:date="2025-05-23T06:28:00Z" w16du:dateUtc="2025-05-23T05:28:00Z">
                    <w:rPr>
                      <w:rFonts w:ascii="Arial" w:hAnsi="Arial" w:cs="Arial"/>
                      <w:sz w:val="22"/>
                      <w:szCs w:val="22"/>
                    </w:rPr>
                  </w:rPrChange>
                </w:rPr>
                <w:t>/MW</w:t>
              </w:r>
            </w:ins>
            <w:ins w:id="1162" w:author="Chris Warburton (NESO)" w:date="2025-05-08T14:53:00Z" w16du:dateUtc="2025-05-08T13:53:00Z">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14:paraId="2247F802" w14:textId="77777777" w:rsidTr="00721456">
        <w:trPr>
          <w:ins w:id="1163" w:author="Chris Warburton (NESO)" w:date="2025-05-08T14:51:00Z"/>
        </w:trPr>
        <w:tc>
          <w:tcPr>
            <w:tcW w:w="3840" w:type="dxa"/>
            <w:tcPrChange w:id="1164" w:author="Chris Warburton (NESO)" w:date="2025-05-08T14:53:00Z" w16du:dateUtc="2025-05-08T13:53:00Z">
              <w:tcPr>
                <w:tcW w:w="4227" w:type="dxa"/>
              </w:tcPr>
            </w:tcPrChange>
          </w:tcPr>
          <w:p w14:paraId="5E28CCF6" w14:textId="15F87F22" w:rsidR="00D668FA" w:rsidRDefault="00721456" w:rsidP="000D15CC">
            <w:pPr>
              <w:tabs>
                <w:tab w:val="left" w:pos="720"/>
              </w:tabs>
              <w:spacing w:line="360" w:lineRule="auto"/>
              <w:jc w:val="both"/>
              <w:rPr>
                <w:ins w:id="1165" w:author="Chris Warburton (NESO)" w:date="2025-05-08T14:51:00Z" w16du:dateUtc="2025-05-08T13:51:00Z"/>
                <w:rFonts w:ascii="Arial" w:hAnsi="Arial" w:cs="Arial"/>
                <w:sz w:val="22"/>
                <w:szCs w:val="22"/>
              </w:rPr>
            </w:pPr>
            <w:ins w:id="1166" w:author="Chris Warburton (NESO)" w:date="2025-05-08T14:53:00Z" w16du:dateUtc="2025-05-08T13:53:00Z">
              <w:r>
                <w:rPr>
                  <w:rFonts w:ascii="Arial" w:hAnsi="Arial" w:cs="Arial"/>
                  <w:sz w:val="22"/>
                  <w:szCs w:val="22"/>
                </w:rPr>
                <w:t xml:space="preserve">Fourth </w:t>
              </w:r>
              <w:r>
                <w:rPr>
                  <w:rFonts w:ascii="Arial" w:hAnsi="Arial" w:cs="Arial"/>
                  <w:b/>
                  <w:bCs/>
                  <w:sz w:val="22"/>
                  <w:szCs w:val="22"/>
                </w:rPr>
                <w:t xml:space="preserve">PCF Period </w:t>
              </w:r>
              <w:r>
                <w:rPr>
                  <w:rFonts w:ascii="Arial" w:hAnsi="Arial" w:cs="Arial"/>
                  <w:sz w:val="22"/>
                  <w:szCs w:val="22"/>
                </w:rPr>
                <w:t xml:space="preserve">and any subsequent </w:t>
              </w:r>
              <w:r>
                <w:rPr>
                  <w:rFonts w:ascii="Arial" w:hAnsi="Arial" w:cs="Arial"/>
                  <w:b/>
                  <w:bCs/>
                  <w:sz w:val="22"/>
                  <w:szCs w:val="22"/>
                </w:rPr>
                <w:t>PCF Periods</w:t>
              </w:r>
            </w:ins>
          </w:p>
        </w:tc>
        <w:tc>
          <w:tcPr>
            <w:tcW w:w="3894" w:type="dxa"/>
            <w:tcPrChange w:id="1167" w:author="Chris Warburton (NESO)" w:date="2025-05-08T14:53:00Z" w16du:dateUtc="2025-05-08T13:53:00Z">
              <w:tcPr>
                <w:tcW w:w="4227" w:type="dxa"/>
              </w:tcPr>
            </w:tcPrChange>
          </w:tcPr>
          <w:p w14:paraId="5E4BF021" w14:textId="32786005" w:rsidR="00D668FA" w:rsidRDefault="00721456" w:rsidP="000D15CC">
            <w:pPr>
              <w:tabs>
                <w:tab w:val="left" w:pos="720"/>
              </w:tabs>
              <w:spacing w:line="360" w:lineRule="auto"/>
              <w:jc w:val="both"/>
              <w:rPr>
                <w:ins w:id="1168" w:author="Chris Warburton (NESO)" w:date="2025-05-08T14:51:00Z" w16du:dateUtc="2025-05-08T13:51:00Z"/>
                <w:rFonts w:ascii="Arial" w:hAnsi="Arial" w:cs="Arial"/>
                <w:sz w:val="22"/>
                <w:szCs w:val="22"/>
              </w:rPr>
            </w:pPr>
            <w:ins w:id="1169" w:author="Chris Warburton (NESO)" w:date="2025-05-08T14:53:00Z" w16du:dateUtc="2025-05-08T13:53:00Z">
              <w:r>
                <w:rPr>
                  <w:rFonts w:ascii="Arial" w:hAnsi="Arial" w:cs="Arial"/>
                  <w:sz w:val="22"/>
                  <w:szCs w:val="22"/>
                </w:rPr>
                <w:t>£10,000</w:t>
              </w:r>
            </w:ins>
            <w:ins w:id="1170" w:author="Chris Warburton (NESO)" w:date="2025-05-23T05:41:00Z" w16du:dateUtc="2025-05-23T04:41:00Z">
              <w:r w:rsidR="00705865" w:rsidRPr="000872FC">
                <w:rPr>
                  <w:rFonts w:ascii="Arial" w:hAnsi="Arial" w:cs="Arial"/>
                  <w:sz w:val="22"/>
                  <w:szCs w:val="22"/>
                  <w:highlight w:val="yellow"/>
                  <w:rPrChange w:id="1171" w:author="Chris Warburton (NESO)" w:date="2025-05-23T06:28:00Z" w16du:dateUtc="2025-05-23T05:28:00Z">
                    <w:rPr>
                      <w:rFonts w:ascii="Arial" w:hAnsi="Arial" w:cs="Arial"/>
                      <w:sz w:val="22"/>
                      <w:szCs w:val="22"/>
                    </w:rPr>
                  </w:rPrChange>
                </w:rPr>
                <w:t>/MW</w:t>
              </w:r>
            </w:ins>
            <w:ins w:id="1172" w:author="Chris Warburton (NESO)" w:date="2025-05-08T14:53:00Z" w16du:dateUtc="2025-05-08T13:53:00Z">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bl>
    <w:p w14:paraId="643E3AE8" w14:textId="09BE3F54" w:rsidR="00D668FA" w:rsidRDefault="00D668FA" w:rsidP="000D15CC">
      <w:pPr>
        <w:tabs>
          <w:tab w:val="left" w:pos="720"/>
        </w:tabs>
        <w:spacing w:line="360" w:lineRule="auto"/>
        <w:ind w:left="720" w:hanging="720"/>
        <w:jc w:val="both"/>
        <w:rPr>
          <w:ins w:id="1173" w:author="Chris Warburton (NESO)" w:date="2025-05-08T08:43:00Z" w16du:dateUtc="2025-05-08T07:43:00Z"/>
          <w:rFonts w:ascii="Arial" w:hAnsi="Arial" w:cs="Arial"/>
          <w:sz w:val="22"/>
          <w:szCs w:val="22"/>
        </w:rPr>
      </w:pPr>
    </w:p>
    <w:p w14:paraId="4042D7C3" w14:textId="22E6C255" w:rsidR="000D15CC" w:rsidRDefault="000D15CC">
      <w:pPr>
        <w:tabs>
          <w:tab w:val="left" w:pos="720"/>
        </w:tabs>
        <w:spacing w:line="360" w:lineRule="auto"/>
        <w:ind w:left="720" w:hanging="720"/>
        <w:jc w:val="both"/>
        <w:rPr>
          <w:ins w:id="1174" w:author="Chris Warburton (NESO)" w:date="2025-05-08T14:57:00Z" w16du:dateUtc="2025-05-08T13:57:00Z"/>
          <w:rFonts w:ascii="Arial" w:hAnsi="Arial" w:cs="Arial"/>
          <w:sz w:val="22"/>
          <w:szCs w:val="22"/>
        </w:rPr>
        <w:pPrChange w:id="1175" w:author="Chris Warburton (NESO)" w:date="2025-05-09T08:01:00Z" w16du:dateUtc="2025-05-09T07:01:00Z">
          <w:pPr>
            <w:tabs>
              <w:tab w:val="left" w:pos="720"/>
            </w:tabs>
            <w:spacing w:line="360" w:lineRule="auto"/>
            <w:ind w:left="698" w:hanging="698"/>
            <w:jc w:val="both"/>
          </w:pPr>
        </w:pPrChange>
      </w:pPr>
      <w:ins w:id="1176" w:author="Chris Warburton (NESO)" w:date="2025-05-08T08:43:00Z" w16du:dateUtc="2025-05-08T07:43:00Z">
        <w:r>
          <w:rPr>
            <w:rFonts w:ascii="Arial" w:hAnsi="Arial" w:cs="Arial"/>
            <w:sz w:val="22"/>
            <w:szCs w:val="22"/>
          </w:rPr>
          <w:t>4.4</w:t>
        </w:r>
        <w:r>
          <w:rPr>
            <w:rFonts w:ascii="Arial" w:hAnsi="Arial" w:cs="Arial"/>
            <w:sz w:val="22"/>
            <w:szCs w:val="22"/>
          </w:rPr>
          <w:tab/>
        </w:r>
      </w:ins>
      <w:ins w:id="1177" w:author="Chris Warburton (NESO)" w:date="2025-05-08T14:56:00Z" w16du:dateUtc="2025-05-08T13:56:00Z">
        <w:r w:rsidR="001F4486">
          <w:rPr>
            <w:rFonts w:ascii="Arial" w:hAnsi="Arial" w:cs="Arial"/>
            <w:sz w:val="22"/>
            <w:szCs w:val="22"/>
          </w:rPr>
          <w:t xml:space="preserve">Notwithstanding Paragraph 4.3 </w:t>
        </w:r>
      </w:ins>
      <w:ins w:id="1178" w:author="Chris Warburton (NESO)" w:date="2025-05-08T14:57:00Z" w16du:dateUtc="2025-05-08T13:57:00Z">
        <w:r w:rsidR="001F4486">
          <w:rPr>
            <w:rFonts w:ascii="Arial" w:hAnsi="Arial" w:cs="Arial"/>
            <w:sz w:val="22"/>
            <w:szCs w:val="22"/>
          </w:rPr>
          <w:t xml:space="preserve">above, the </w:t>
        </w:r>
        <w:r w:rsidR="001F4486">
          <w:rPr>
            <w:rFonts w:ascii="Arial" w:hAnsi="Arial" w:cs="Arial"/>
            <w:b/>
            <w:bCs/>
            <w:sz w:val="22"/>
            <w:szCs w:val="22"/>
          </w:rPr>
          <w:t xml:space="preserve">Progression Commitment </w:t>
        </w:r>
      </w:ins>
      <w:ins w:id="1179" w:author="Chris Warburton (NESO)" w:date="2025-05-22T16:41:00Z" w16du:dateUtc="2025-05-22T15:41:00Z">
        <w:r w:rsidR="009C4D6E" w:rsidRPr="000872FC">
          <w:rPr>
            <w:rFonts w:ascii="Arial" w:hAnsi="Arial" w:cs="Arial"/>
            <w:b/>
            <w:bCs/>
            <w:sz w:val="22"/>
            <w:szCs w:val="22"/>
            <w:highlight w:val="yellow"/>
            <w:rPrChange w:id="1180" w:author="Chris Warburton (NESO)" w:date="2025-05-23T06:28:00Z" w16du:dateUtc="2025-05-23T05:28:00Z">
              <w:rPr>
                <w:rFonts w:ascii="Arial" w:hAnsi="Arial" w:cs="Arial"/>
                <w:b/>
                <w:bCs/>
                <w:sz w:val="22"/>
                <w:szCs w:val="22"/>
              </w:rPr>
            </w:rPrChange>
          </w:rPr>
          <w:t>F</w:t>
        </w:r>
      </w:ins>
      <w:ins w:id="1181" w:author="Chris Warburton (NESO)" w:date="2025-05-08T14:57:00Z" w16du:dateUtc="2025-05-08T13:57:00Z">
        <w:r w:rsidR="001F4486" w:rsidRPr="000872FC">
          <w:rPr>
            <w:rFonts w:ascii="Arial" w:hAnsi="Arial" w:cs="Arial"/>
            <w:b/>
            <w:bCs/>
            <w:sz w:val="22"/>
            <w:szCs w:val="22"/>
            <w:highlight w:val="yellow"/>
            <w:rPrChange w:id="1182" w:author="Chris Warburton (NESO)" w:date="2025-05-23T06:28:00Z" w16du:dateUtc="2025-05-23T05:28:00Z">
              <w:rPr>
                <w:rFonts w:ascii="Arial" w:hAnsi="Arial" w:cs="Arial"/>
                <w:b/>
                <w:bCs/>
                <w:sz w:val="22"/>
                <w:szCs w:val="22"/>
              </w:rPr>
            </w:rPrChange>
          </w:rPr>
          <w:t>ee</w:t>
        </w:r>
        <w:r w:rsidR="001F4486">
          <w:rPr>
            <w:rFonts w:ascii="Arial" w:hAnsi="Arial" w:cs="Arial"/>
            <w:b/>
            <w:bCs/>
            <w:sz w:val="22"/>
            <w:szCs w:val="22"/>
          </w:rPr>
          <w:t xml:space="preserve"> </w:t>
        </w:r>
        <w:r w:rsidR="001F4486">
          <w:rPr>
            <w:rFonts w:ascii="Arial" w:hAnsi="Arial" w:cs="Arial"/>
            <w:sz w:val="22"/>
            <w:szCs w:val="22"/>
          </w:rPr>
          <w:t xml:space="preserve">shall be £0 in relation to a </w:t>
        </w:r>
        <w:r w:rsidR="001F4486">
          <w:rPr>
            <w:rFonts w:ascii="Arial" w:hAnsi="Arial" w:cs="Arial"/>
            <w:b/>
            <w:bCs/>
            <w:sz w:val="22"/>
            <w:szCs w:val="22"/>
          </w:rPr>
          <w:t>Construction Agreement</w:t>
        </w:r>
        <w:r w:rsidR="001F4486">
          <w:rPr>
            <w:rFonts w:ascii="Arial" w:hAnsi="Arial" w:cs="Arial"/>
            <w:sz w:val="22"/>
            <w:szCs w:val="22"/>
          </w:rPr>
          <w:t>:</w:t>
        </w:r>
      </w:ins>
    </w:p>
    <w:p w14:paraId="3E345442" w14:textId="77777777" w:rsidR="001F4486" w:rsidRDefault="001F4486">
      <w:pPr>
        <w:tabs>
          <w:tab w:val="left" w:pos="720"/>
        </w:tabs>
        <w:spacing w:line="360" w:lineRule="auto"/>
        <w:ind w:left="698" w:hanging="698"/>
        <w:jc w:val="both"/>
        <w:rPr>
          <w:ins w:id="1183" w:author="Chris Warburton (NESO)" w:date="2025-05-08T14:57:00Z" w16du:dateUtc="2025-05-08T13:57:00Z"/>
          <w:rFonts w:ascii="Arial" w:hAnsi="Arial" w:cs="Arial"/>
          <w:sz w:val="22"/>
          <w:szCs w:val="22"/>
        </w:rPr>
      </w:pPr>
    </w:p>
    <w:p w14:paraId="234D66CA" w14:textId="7609878C" w:rsidR="00EC4E31" w:rsidRDefault="001F4486" w:rsidP="00F209C3">
      <w:pPr>
        <w:tabs>
          <w:tab w:val="left" w:pos="1418"/>
        </w:tabs>
        <w:spacing w:line="360" w:lineRule="auto"/>
        <w:ind w:left="1418" w:hanging="720"/>
        <w:jc w:val="both"/>
        <w:rPr>
          <w:ins w:id="1184" w:author="Chris Warburton (NESO)" w:date="2025-05-08T15:01:00Z" w16du:dateUtc="2025-05-08T14:01:00Z"/>
          <w:rFonts w:ascii="Arial" w:hAnsi="Arial" w:cs="Arial"/>
          <w:sz w:val="22"/>
          <w:szCs w:val="22"/>
        </w:rPr>
      </w:pPr>
      <w:ins w:id="1185" w:author="Chris Warburton (NESO)" w:date="2025-05-08T14:57:00Z" w16du:dateUtc="2025-05-08T13:57:00Z">
        <w:r>
          <w:rPr>
            <w:rFonts w:ascii="Arial" w:hAnsi="Arial" w:cs="Arial"/>
            <w:sz w:val="22"/>
            <w:szCs w:val="22"/>
          </w:rPr>
          <w:t>4.</w:t>
        </w:r>
      </w:ins>
      <w:ins w:id="1186" w:author="Chris Warburton (NESO)" w:date="2025-05-09T08:01:00Z" w16du:dateUtc="2025-05-09T07:01:00Z">
        <w:r w:rsidR="008F1509">
          <w:rPr>
            <w:rFonts w:ascii="Arial" w:hAnsi="Arial" w:cs="Arial"/>
            <w:sz w:val="22"/>
            <w:szCs w:val="22"/>
          </w:rPr>
          <w:t>4</w:t>
        </w:r>
      </w:ins>
      <w:ins w:id="1187" w:author="Chris Warburton (NESO)" w:date="2025-05-08T14:57:00Z" w16du:dateUtc="2025-05-08T13:57:00Z">
        <w:r>
          <w:rPr>
            <w:rFonts w:ascii="Arial" w:hAnsi="Arial" w:cs="Arial"/>
            <w:sz w:val="22"/>
            <w:szCs w:val="22"/>
          </w:rPr>
          <w:t>.1</w:t>
        </w:r>
        <w:r>
          <w:rPr>
            <w:rFonts w:ascii="Arial" w:hAnsi="Arial" w:cs="Arial"/>
            <w:sz w:val="22"/>
            <w:szCs w:val="22"/>
          </w:rPr>
          <w:tab/>
        </w:r>
      </w:ins>
      <w:ins w:id="1188" w:author="Chris Warburton (NESO)" w:date="2025-05-12T12:29:00Z" w16du:dateUtc="2025-05-12T11:29:00Z">
        <w:r w:rsidR="00D323DF" w:rsidRPr="000872FC">
          <w:rPr>
            <w:rFonts w:ascii="Arial" w:hAnsi="Arial" w:cs="Arial"/>
            <w:sz w:val="22"/>
            <w:szCs w:val="22"/>
            <w:highlight w:val="yellow"/>
            <w:rPrChange w:id="1189" w:author="Chris Warburton (NESO)" w:date="2025-05-23T06:28:00Z" w16du:dateUtc="2025-05-23T05:28:00Z">
              <w:rPr>
                <w:rFonts w:ascii="Arial" w:hAnsi="Arial" w:cs="Arial"/>
                <w:sz w:val="22"/>
                <w:szCs w:val="22"/>
              </w:rPr>
            </w:rPrChange>
          </w:rPr>
          <w:t>where</w:t>
        </w:r>
      </w:ins>
      <w:ins w:id="1190" w:author="Chris Warburton (NESO)" w:date="2025-05-22T20:56:00Z" w16du:dateUtc="2025-05-22T19:56:00Z">
        <w:r w:rsidR="00E15597" w:rsidRPr="000872FC">
          <w:rPr>
            <w:rFonts w:ascii="Arial" w:hAnsi="Arial" w:cs="Arial"/>
            <w:sz w:val="22"/>
            <w:szCs w:val="22"/>
            <w:highlight w:val="yellow"/>
            <w:rPrChange w:id="1191" w:author="Chris Warburton (NESO)" w:date="2025-05-23T06:28:00Z" w16du:dateUtc="2025-05-23T05:28:00Z">
              <w:rPr>
                <w:rFonts w:ascii="Arial" w:hAnsi="Arial" w:cs="Arial"/>
                <w:sz w:val="22"/>
                <w:szCs w:val="22"/>
              </w:rPr>
            </w:rPrChange>
          </w:rPr>
          <w:t xml:space="preserve"> the </w:t>
        </w:r>
        <w:r w:rsidR="00E15597" w:rsidRPr="000872FC">
          <w:rPr>
            <w:rFonts w:ascii="Arial" w:hAnsi="Arial" w:cs="Arial"/>
            <w:b/>
            <w:bCs/>
            <w:sz w:val="22"/>
            <w:szCs w:val="22"/>
            <w:highlight w:val="yellow"/>
            <w:rPrChange w:id="1192" w:author="Chris Warburton (NESO)" w:date="2025-05-23T06:28:00Z" w16du:dateUtc="2025-05-23T05:28:00Z">
              <w:rPr>
                <w:rFonts w:ascii="Arial" w:hAnsi="Arial" w:cs="Arial"/>
                <w:b/>
                <w:bCs/>
                <w:sz w:val="22"/>
                <w:szCs w:val="22"/>
              </w:rPr>
            </w:rPrChange>
          </w:rPr>
          <w:t>Construction Agreement</w:t>
        </w:r>
        <w:r w:rsidR="00E15597" w:rsidRPr="000872FC">
          <w:rPr>
            <w:rFonts w:ascii="Arial" w:hAnsi="Arial" w:cs="Arial"/>
            <w:sz w:val="22"/>
            <w:szCs w:val="22"/>
            <w:highlight w:val="yellow"/>
            <w:rPrChange w:id="1193" w:author="Chris Warburton (NESO)" w:date="2025-05-23T06:28:00Z" w16du:dateUtc="2025-05-23T05:28:00Z">
              <w:rPr>
                <w:rFonts w:ascii="Arial" w:hAnsi="Arial" w:cs="Arial"/>
                <w:sz w:val="22"/>
                <w:szCs w:val="22"/>
              </w:rPr>
            </w:rPrChange>
          </w:rPr>
          <w:t xml:space="preserve"> was entered into</w:t>
        </w:r>
      </w:ins>
      <w:ins w:id="1194" w:author="Chris Warburton (NESO)" w:date="2025-05-12T12:29:00Z" w16du:dateUtc="2025-05-12T11:29:00Z">
        <w:r w:rsidR="00D323DF" w:rsidRPr="000872FC">
          <w:rPr>
            <w:rFonts w:ascii="Arial" w:hAnsi="Arial" w:cs="Arial"/>
            <w:sz w:val="22"/>
            <w:szCs w:val="22"/>
            <w:highlight w:val="yellow"/>
            <w:rPrChange w:id="1195" w:author="Chris Warburton (NESO)" w:date="2025-05-23T06:28:00Z" w16du:dateUtc="2025-05-23T05:28:00Z">
              <w:rPr>
                <w:rFonts w:ascii="Arial" w:hAnsi="Arial" w:cs="Arial"/>
                <w:sz w:val="22"/>
                <w:szCs w:val="22"/>
              </w:rPr>
            </w:rPrChange>
          </w:rPr>
          <w:t xml:space="preserve"> </w:t>
        </w:r>
      </w:ins>
      <w:ins w:id="1196" w:author="Chris Warburton (NESO)" w:date="2025-05-08T14:58:00Z" w16du:dateUtc="2025-05-08T13:58:00Z">
        <w:r w:rsidR="00357151" w:rsidRPr="000872FC">
          <w:rPr>
            <w:rFonts w:ascii="Arial" w:hAnsi="Arial" w:cs="Arial"/>
            <w:sz w:val="22"/>
            <w:szCs w:val="22"/>
            <w:highlight w:val="yellow"/>
            <w:rPrChange w:id="1197" w:author="Chris Warburton (NESO)" w:date="2025-05-23T06:28:00Z" w16du:dateUtc="2025-05-23T05:28:00Z">
              <w:rPr>
                <w:rFonts w:ascii="Arial" w:hAnsi="Arial" w:cs="Arial"/>
                <w:sz w:val="22"/>
                <w:szCs w:val="22"/>
              </w:rPr>
            </w:rPrChange>
          </w:rPr>
          <w:t>on</w:t>
        </w:r>
      </w:ins>
      <w:ins w:id="1198" w:author="Chris Warburton (NESO)" w:date="2025-05-22T21:02:00Z" w16du:dateUtc="2025-05-22T20:02:00Z">
        <w:r w:rsidR="00A82B2B" w:rsidRPr="000872FC">
          <w:rPr>
            <w:rFonts w:ascii="Arial" w:hAnsi="Arial" w:cs="Arial"/>
            <w:sz w:val="22"/>
            <w:szCs w:val="22"/>
            <w:highlight w:val="yellow"/>
            <w:rPrChange w:id="1199" w:author="Chris Warburton (NESO)" w:date="2025-05-23T06:28:00Z" w16du:dateUtc="2025-05-23T05:28:00Z">
              <w:rPr>
                <w:rFonts w:ascii="Arial" w:hAnsi="Arial" w:cs="Arial"/>
                <w:sz w:val="22"/>
                <w:szCs w:val="22"/>
              </w:rPr>
            </w:rPrChange>
          </w:rPr>
          <w:t xml:space="preserve"> or before</w:t>
        </w:r>
      </w:ins>
      <w:ins w:id="1200" w:author="Chris Warburton (NESO)" w:date="2025-05-08T14:58:00Z" w16du:dateUtc="2025-05-08T13:58:00Z">
        <w:r w:rsidR="00357151" w:rsidRPr="000872FC">
          <w:rPr>
            <w:rFonts w:ascii="Arial" w:hAnsi="Arial" w:cs="Arial"/>
            <w:sz w:val="22"/>
            <w:szCs w:val="22"/>
            <w:highlight w:val="yellow"/>
            <w:rPrChange w:id="1201" w:author="Chris Warburton (NESO)" w:date="2025-05-23T06:28:00Z" w16du:dateUtc="2025-05-23T05:28:00Z">
              <w:rPr>
                <w:rFonts w:ascii="Arial" w:hAnsi="Arial" w:cs="Arial"/>
                <w:sz w:val="22"/>
                <w:szCs w:val="22"/>
              </w:rPr>
            </w:rPrChange>
          </w:rPr>
          <w:t xml:space="preserve"> the </w:t>
        </w:r>
        <w:r w:rsidR="00357151" w:rsidRPr="000872FC">
          <w:rPr>
            <w:rFonts w:ascii="Arial" w:hAnsi="Arial" w:cs="Arial"/>
            <w:b/>
            <w:bCs/>
            <w:sz w:val="22"/>
            <w:szCs w:val="22"/>
            <w:highlight w:val="yellow"/>
            <w:rPrChange w:id="1202" w:author="Chris Warburton (NESO)" w:date="2025-05-23T06:28:00Z" w16du:dateUtc="2025-05-23T05:28:00Z">
              <w:rPr>
                <w:rFonts w:ascii="Arial" w:hAnsi="Arial" w:cs="Arial"/>
                <w:b/>
                <w:bCs/>
                <w:sz w:val="22"/>
                <w:szCs w:val="22"/>
              </w:rPr>
            </w:rPrChange>
          </w:rPr>
          <w:t>PCF Activation Date</w:t>
        </w:r>
      </w:ins>
      <w:ins w:id="1203" w:author="Chris Warburton (NESO)" w:date="2025-05-22T20:56:00Z" w16du:dateUtc="2025-05-22T19:56:00Z">
        <w:r w:rsidR="00E15597" w:rsidRPr="000872FC">
          <w:rPr>
            <w:rFonts w:ascii="Arial" w:hAnsi="Arial" w:cs="Arial"/>
            <w:b/>
            <w:bCs/>
            <w:sz w:val="22"/>
            <w:szCs w:val="22"/>
            <w:highlight w:val="yellow"/>
            <w:rPrChange w:id="1204" w:author="Chris Warburton (NESO)" w:date="2025-05-23T06:28:00Z" w16du:dateUtc="2025-05-23T05:28:00Z">
              <w:rPr>
                <w:rFonts w:ascii="Arial" w:hAnsi="Arial" w:cs="Arial"/>
                <w:b/>
                <w:bCs/>
                <w:sz w:val="22"/>
                <w:szCs w:val="22"/>
              </w:rPr>
            </w:rPrChange>
          </w:rPr>
          <w:t xml:space="preserve"> </w:t>
        </w:r>
        <w:r w:rsidR="00862B8C" w:rsidRPr="000872FC">
          <w:rPr>
            <w:rFonts w:ascii="Arial" w:hAnsi="Arial" w:cs="Arial"/>
            <w:sz w:val="22"/>
            <w:szCs w:val="22"/>
            <w:highlight w:val="yellow"/>
            <w:rPrChange w:id="1205" w:author="Chris Warburton (NESO)" w:date="2025-05-23T06:28:00Z" w16du:dateUtc="2025-05-23T05:28:00Z">
              <w:rPr>
                <w:rFonts w:ascii="Arial" w:hAnsi="Arial" w:cs="Arial"/>
                <w:sz w:val="22"/>
                <w:szCs w:val="22"/>
              </w:rPr>
            </w:rPrChange>
          </w:rPr>
          <w:t xml:space="preserve">and </w:t>
        </w:r>
      </w:ins>
      <w:ins w:id="1206" w:author="Chris Warburton (NESO)" w:date="2025-05-22T10:13:00Z" w16du:dateUtc="2025-05-22T09:13:00Z">
        <w:r w:rsidR="009A15BA" w:rsidRPr="000872FC">
          <w:rPr>
            <w:rFonts w:ascii="Arial" w:hAnsi="Arial" w:cs="Arial"/>
            <w:sz w:val="22"/>
            <w:szCs w:val="22"/>
            <w:highlight w:val="yellow"/>
            <w:rPrChange w:id="1207" w:author="Chris Warburton (NESO)" w:date="2025-05-23T06:28:00Z" w16du:dateUtc="2025-05-23T05:28:00Z">
              <w:rPr>
                <w:rFonts w:ascii="Arial" w:hAnsi="Arial" w:cs="Arial"/>
                <w:sz w:val="22"/>
                <w:szCs w:val="22"/>
              </w:rPr>
            </w:rPrChange>
          </w:rPr>
          <w:t xml:space="preserve">there </w:t>
        </w:r>
      </w:ins>
      <w:ins w:id="1208" w:author="Chris Warburton (NESO)" w:date="2025-05-08T14:59:00Z" w16du:dateUtc="2025-05-08T13:59:00Z">
        <w:r w:rsidR="00F209C3" w:rsidRPr="000872FC">
          <w:rPr>
            <w:rFonts w:ascii="Arial" w:hAnsi="Arial" w:cs="Arial"/>
            <w:sz w:val="22"/>
            <w:szCs w:val="22"/>
            <w:highlight w:val="yellow"/>
            <w:rPrChange w:id="1209" w:author="Chris Warburton (NESO)" w:date="2025-05-23T06:28:00Z" w16du:dateUtc="2025-05-23T05:28:00Z">
              <w:rPr>
                <w:rFonts w:ascii="Arial" w:hAnsi="Arial" w:cs="Arial"/>
                <w:sz w:val="22"/>
                <w:szCs w:val="22"/>
              </w:rPr>
            </w:rPrChange>
          </w:rPr>
          <w:t>is</w:t>
        </w:r>
      </w:ins>
      <w:ins w:id="1210" w:author="Chris Warburton (NESO)" w:date="2025-05-08T15:01:00Z" w16du:dateUtc="2025-05-08T14:01:00Z">
        <w:r w:rsidR="00EC4E31" w:rsidRPr="000872FC">
          <w:rPr>
            <w:rFonts w:ascii="Arial" w:hAnsi="Arial" w:cs="Arial"/>
            <w:sz w:val="22"/>
            <w:szCs w:val="22"/>
            <w:highlight w:val="yellow"/>
            <w:rPrChange w:id="1211" w:author="Chris Warburton (NESO)" w:date="2025-05-23T06:28:00Z" w16du:dateUtc="2025-05-23T05:28:00Z">
              <w:rPr>
                <w:rFonts w:ascii="Arial" w:hAnsi="Arial" w:cs="Arial"/>
                <w:sz w:val="22"/>
                <w:szCs w:val="22"/>
              </w:rPr>
            </w:rPrChange>
          </w:rPr>
          <w:t xml:space="preserve"> six months or less </w:t>
        </w:r>
      </w:ins>
      <w:ins w:id="1212" w:author="Chris Warburton (NESO)" w:date="2025-05-22T20:57:00Z" w16du:dateUtc="2025-05-22T19:57:00Z">
        <w:r w:rsidR="00862B8C" w:rsidRPr="000872FC">
          <w:rPr>
            <w:rFonts w:ascii="Arial" w:hAnsi="Arial" w:cs="Arial"/>
            <w:sz w:val="22"/>
            <w:szCs w:val="22"/>
            <w:highlight w:val="yellow"/>
            <w:rPrChange w:id="1213" w:author="Chris Warburton (NESO)" w:date="2025-05-23T06:28:00Z" w16du:dateUtc="2025-05-23T05:28:00Z">
              <w:rPr>
                <w:rFonts w:ascii="Arial" w:hAnsi="Arial" w:cs="Arial"/>
                <w:sz w:val="22"/>
                <w:szCs w:val="22"/>
              </w:rPr>
            </w:rPrChange>
          </w:rPr>
          <w:t xml:space="preserve">between the </w:t>
        </w:r>
        <w:r w:rsidR="00862B8C" w:rsidRPr="000872FC">
          <w:rPr>
            <w:rFonts w:ascii="Arial" w:hAnsi="Arial" w:cs="Arial"/>
            <w:b/>
            <w:bCs/>
            <w:sz w:val="22"/>
            <w:szCs w:val="22"/>
            <w:highlight w:val="yellow"/>
            <w:rPrChange w:id="1214" w:author="Chris Warburton (NESO)" w:date="2025-05-23T06:28:00Z" w16du:dateUtc="2025-05-23T05:28:00Z">
              <w:rPr>
                <w:rFonts w:ascii="Arial" w:hAnsi="Arial" w:cs="Arial"/>
                <w:b/>
                <w:bCs/>
                <w:sz w:val="22"/>
                <w:szCs w:val="22"/>
              </w:rPr>
            </w:rPrChange>
          </w:rPr>
          <w:t>PCF Activation Date</w:t>
        </w:r>
      </w:ins>
      <w:ins w:id="1215" w:author="Chris Warburton (NESO)" w:date="2025-05-08T15:01:00Z" w16du:dateUtc="2025-05-08T14:01:00Z">
        <w:r w:rsidR="00EC4E31" w:rsidRPr="000872FC">
          <w:rPr>
            <w:rFonts w:ascii="Arial" w:hAnsi="Arial" w:cs="Arial"/>
            <w:sz w:val="22"/>
            <w:szCs w:val="22"/>
            <w:highlight w:val="yellow"/>
            <w:rPrChange w:id="1216" w:author="Chris Warburton (NESO)" w:date="2025-05-23T06:28:00Z" w16du:dateUtc="2025-05-23T05:28:00Z">
              <w:rPr>
                <w:rFonts w:ascii="Arial" w:hAnsi="Arial" w:cs="Arial"/>
                <w:sz w:val="22"/>
                <w:szCs w:val="22"/>
              </w:rPr>
            </w:rPrChange>
          </w:rPr>
          <w:t xml:space="preserve"> </w:t>
        </w:r>
      </w:ins>
      <w:ins w:id="1217" w:author="Chris Warburton (NESO)" w:date="2025-05-22T20:57:00Z" w16du:dateUtc="2025-05-22T19:57:00Z">
        <w:r w:rsidR="00862B8C" w:rsidRPr="000872FC">
          <w:rPr>
            <w:rFonts w:ascii="Arial" w:hAnsi="Arial" w:cs="Arial"/>
            <w:sz w:val="22"/>
            <w:szCs w:val="22"/>
            <w:highlight w:val="yellow"/>
            <w:rPrChange w:id="1218" w:author="Chris Warburton (NESO)" w:date="2025-05-23T06:28:00Z" w16du:dateUtc="2025-05-23T05:28:00Z">
              <w:rPr>
                <w:rFonts w:ascii="Arial" w:hAnsi="Arial" w:cs="Arial"/>
                <w:sz w:val="22"/>
                <w:szCs w:val="22"/>
              </w:rPr>
            </w:rPrChange>
          </w:rPr>
          <w:t>and</w:t>
        </w:r>
      </w:ins>
      <w:ins w:id="1219" w:author="Chris Warburton (NESO)" w:date="2025-05-08T15:01:00Z" w16du:dateUtc="2025-05-08T14:01:00Z">
        <w:r w:rsidR="00EC4E31" w:rsidRPr="000872FC">
          <w:rPr>
            <w:rFonts w:ascii="Arial" w:hAnsi="Arial" w:cs="Arial"/>
            <w:sz w:val="22"/>
            <w:szCs w:val="22"/>
            <w:highlight w:val="yellow"/>
            <w:rPrChange w:id="1220" w:author="Chris Warburton (NESO)" w:date="2025-05-23T06:28:00Z" w16du:dateUtc="2025-05-23T05:28:00Z">
              <w:rPr>
                <w:rFonts w:ascii="Arial" w:hAnsi="Arial" w:cs="Arial"/>
                <w:sz w:val="22"/>
                <w:szCs w:val="22"/>
              </w:rPr>
            </w:rPrChange>
          </w:rPr>
          <w:t xml:space="preserve"> </w:t>
        </w:r>
        <w:r w:rsidR="00EC4E31" w:rsidRPr="000872FC">
          <w:rPr>
            <w:rFonts w:ascii="Arial" w:hAnsi="Arial" w:cs="Arial"/>
            <w:b/>
            <w:bCs/>
            <w:sz w:val="22"/>
            <w:szCs w:val="22"/>
            <w:highlight w:val="yellow"/>
            <w:rPrChange w:id="1221" w:author="Chris Warburton (NESO)" w:date="2025-05-23T06:28:00Z" w16du:dateUtc="2025-05-23T05:28:00Z">
              <w:rPr>
                <w:rFonts w:ascii="Arial" w:hAnsi="Arial" w:cs="Arial"/>
                <w:b/>
                <w:bCs/>
                <w:sz w:val="22"/>
                <w:szCs w:val="22"/>
              </w:rPr>
            </w:rPrChange>
          </w:rPr>
          <w:t>Milestone 1</w:t>
        </w:r>
      </w:ins>
      <w:ins w:id="1222" w:author="Chris Warburton (NESO)" w:date="2025-05-08T14:57:00Z" w16du:dateUtc="2025-05-08T13:57:00Z">
        <w:r w:rsidR="000B28FE" w:rsidRPr="000872FC">
          <w:rPr>
            <w:rFonts w:ascii="Arial" w:hAnsi="Arial" w:cs="Arial"/>
            <w:sz w:val="22"/>
            <w:szCs w:val="22"/>
            <w:highlight w:val="yellow"/>
            <w:rPrChange w:id="1223" w:author="Chris Warburton (NESO)" w:date="2025-05-23T06:28:00Z" w16du:dateUtc="2025-05-23T05:28:00Z">
              <w:rPr>
                <w:rFonts w:ascii="Arial" w:hAnsi="Arial" w:cs="Arial"/>
                <w:sz w:val="22"/>
                <w:szCs w:val="22"/>
              </w:rPr>
            </w:rPrChange>
          </w:rPr>
          <w:t>;</w:t>
        </w:r>
        <w:r w:rsidR="000B28FE">
          <w:rPr>
            <w:rFonts w:ascii="Arial" w:hAnsi="Arial" w:cs="Arial"/>
            <w:sz w:val="22"/>
            <w:szCs w:val="22"/>
          </w:rPr>
          <w:t xml:space="preserve"> </w:t>
        </w:r>
      </w:ins>
    </w:p>
    <w:p w14:paraId="1C64EF90" w14:textId="5C5BC219" w:rsidR="005E767D" w:rsidRPr="009045E5" w:rsidRDefault="002B6A07" w:rsidP="00F209C3">
      <w:pPr>
        <w:tabs>
          <w:tab w:val="left" w:pos="1418"/>
        </w:tabs>
        <w:spacing w:line="360" w:lineRule="auto"/>
        <w:ind w:left="1418" w:hanging="720"/>
        <w:jc w:val="both"/>
        <w:rPr>
          <w:ins w:id="1224" w:author="Chris Warburton (NESO)" w:date="2025-05-13T13:17:00Z" w16du:dateUtc="2025-05-13T12:17:00Z"/>
          <w:rFonts w:ascii="Arial" w:hAnsi="Arial" w:cs="Arial"/>
          <w:sz w:val="22"/>
          <w:szCs w:val="22"/>
        </w:rPr>
      </w:pPr>
      <w:ins w:id="1225" w:author="Chris Warburton (NESO)" w:date="2025-05-13T13:19:00Z" w16du:dateUtc="2025-05-13T12:19:00Z">
        <w:r>
          <w:rPr>
            <w:rFonts w:ascii="Arial" w:hAnsi="Arial" w:cs="Arial"/>
            <w:sz w:val="22"/>
            <w:szCs w:val="22"/>
          </w:rPr>
          <w:t>4.4.2</w:t>
        </w:r>
        <w:r>
          <w:rPr>
            <w:rFonts w:ascii="Arial" w:hAnsi="Arial" w:cs="Arial"/>
            <w:sz w:val="22"/>
            <w:szCs w:val="22"/>
          </w:rPr>
          <w:tab/>
        </w:r>
      </w:ins>
      <w:ins w:id="1226" w:author="Chris Warburton (NESO)" w:date="2025-05-13T13:31:00Z" w16du:dateUtc="2025-05-13T12:31:00Z">
        <w:r w:rsidR="002B73FB">
          <w:rPr>
            <w:rFonts w:ascii="Arial" w:hAnsi="Arial" w:cs="Arial"/>
            <w:sz w:val="22"/>
            <w:szCs w:val="22"/>
          </w:rPr>
          <w:t xml:space="preserve">where the </w:t>
        </w:r>
        <w:r w:rsidR="002B73FB">
          <w:rPr>
            <w:rFonts w:ascii="Arial" w:hAnsi="Arial" w:cs="Arial"/>
            <w:b/>
            <w:bCs/>
            <w:sz w:val="22"/>
            <w:szCs w:val="22"/>
          </w:rPr>
          <w:t xml:space="preserve">Construction Agreement </w:t>
        </w:r>
        <w:r w:rsidR="002B73FB">
          <w:rPr>
            <w:rFonts w:ascii="Arial" w:hAnsi="Arial" w:cs="Arial"/>
            <w:sz w:val="22"/>
            <w:szCs w:val="22"/>
          </w:rPr>
          <w:t xml:space="preserve">is entered into after the </w:t>
        </w:r>
        <w:r w:rsidR="002B73FB">
          <w:rPr>
            <w:rFonts w:ascii="Arial" w:hAnsi="Arial" w:cs="Arial"/>
            <w:b/>
            <w:bCs/>
            <w:sz w:val="22"/>
            <w:szCs w:val="22"/>
          </w:rPr>
          <w:t xml:space="preserve">PCF Activation </w:t>
        </w:r>
        <w:r w:rsidR="002B73FB" w:rsidRPr="0006152F">
          <w:rPr>
            <w:rFonts w:ascii="Arial" w:hAnsi="Arial" w:cs="Arial"/>
            <w:b/>
            <w:bCs/>
            <w:sz w:val="22"/>
            <w:szCs w:val="22"/>
          </w:rPr>
          <w:t>Date</w:t>
        </w:r>
        <w:r w:rsidR="00132B35">
          <w:rPr>
            <w:rFonts w:ascii="Arial" w:hAnsi="Arial" w:cs="Arial"/>
            <w:b/>
            <w:bCs/>
            <w:sz w:val="22"/>
            <w:szCs w:val="22"/>
          </w:rPr>
          <w:t xml:space="preserve"> </w:t>
        </w:r>
        <w:r w:rsidR="009045E5" w:rsidRPr="00B85E7C">
          <w:rPr>
            <w:rFonts w:ascii="Arial" w:hAnsi="Arial" w:cs="Arial"/>
            <w:sz w:val="22"/>
            <w:szCs w:val="22"/>
            <w:rPrChange w:id="1227" w:author="Chris Warburton (NESO)" w:date="2025-05-23T05:42:00Z" w16du:dateUtc="2025-05-23T04:42:00Z">
              <w:rPr>
                <w:rFonts w:ascii="Arial" w:hAnsi="Arial" w:cs="Arial"/>
                <w:b/>
                <w:bCs/>
                <w:sz w:val="22"/>
                <w:szCs w:val="22"/>
              </w:rPr>
            </w:rPrChange>
          </w:rPr>
          <w:t>and</w:t>
        </w:r>
        <w:r w:rsidR="009045E5">
          <w:rPr>
            <w:rFonts w:ascii="Arial" w:hAnsi="Arial" w:cs="Arial"/>
            <w:b/>
            <w:bCs/>
            <w:sz w:val="22"/>
            <w:szCs w:val="22"/>
          </w:rPr>
          <w:t xml:space="preserve"> </w:t>
        </w:r>
        <w:r w:rsidR="00132B35">
          <w:rPr>
            <w:rFonts w:ascii="Arial" w:hAnsi="Arial" w:cs="Arial"/>
            <w:sz w:val="22"/>
            <w:szCs w:val="22"/>
          </w:rPr>
          <w:t xml:space="preserve">there is six months or less remaining until </w:t>
        </w:r>
        <w:r w:rsidR="00132B35" w:rsidRPr="00AD6903">
          <w:rPr>
            <w:rFonts w:ascii="Arial" w:hAnsi="Arial" w:cs="Arial"/>
            <w:b/>
            <w:bCs/>
            <w:sz w:val="22"/>
            <w:szCs w:val="22"/>
          </w:rPr>
          <w:t>Milestone 1</w:t>
        </w:r>
        <w:r w:rsidR="009045E5">
          <w:rPr>
            <w:rFonts w:ascii="Arial" w:hAnsi="Arial" w:cs="Arial"/>
            <w:sz w:val="22"/>
            <w:szCs w:val="22"/>
          </w:rPr>
          <w:t>;</w:t>
        </w:r>
      </w:ins>
    </w:p>
    <w:p w14:paraId="0C192F59" w14:textId="52467C5B" w:rsidR="008C133B" w:rsidRDefault="00EC4E31" w:rsidP="00F209C3">
      <w:pPr>
        <w:tabs>
          <w:tab w:val="left" w:pos="1418"/>
        </w:tabs>
        <w:spacing w:line="360" w:lineRule="auto"/>
        <w:ind w:left="1418" w:hanging="720"/>
        <w:jc w:val="both"/>
        <w:rPr>
          <w:ins w:id="1228" w:author="Chris Warburton (NESO)" w:date="2025-05-08T15:24:00Z" w16du:dateUtc="2025-05-08T14:24:00Z"/>
          <w:rFonts w:ascii="Arial" w:hAnsi="Arial" w:cs="Arial"/>
          <w:sz w:val="22"/>
          <w:szCs w:val="22"/>
        </w:rPr>
      </w:pPr>
      <w:ins w:id="1229" w:author="Chris Warburton (NESO)" w:date="2025-05-08T15:01:00Z" w16du:dateUtc="2025-05-08T14:01:00Z">
        <w:r>
          <w:rPr>
            <w:rFonts w:ascii="Arial" w:hAnsi="Arial" w:cs="Arial"/>
            <w:sz w:val="22"/>
            <w:szCs w:val="22"/>
          </w:rPr>
          <w:t>4.</w:t>
        </w:r>
      </w:ins>
      <w:ins w:id="1230" w:author="Chris Warburton (NESO)" w:date="2025-05-09T08:01:00Z" w16du:dateUtc="2025-05-09T07:01:00Z">
        <w:r w:rsidR="008F1509">
          <w:rPr>
            <w:rFonts w:ascii="Arial" w:hAnsi="Arial" w:cs="Arial"/>
            <w:sz w:val="22"/>
            <w:szCs w:val="22"/>
          </w:rPr>
          <w:t>4</w:t>
        </w:r>
      </w:ins>
      <w:ins w:id="1231" w:author="Chris Warburton (NESO)" w:date="2025-05-08T15:01:00Z" w16du:dateUtc="2025-05-08T14:01:00Z">
        <w:r>
          <w:rPr>
            <w:rFonts w:ascii="Arial" w:hAnsi="Arial" w:cs="Arial"/>
            <w:sz w:val="22"/>
            <w:szCs w:val="22"/>
          </w:rPr>
          <w:t>.</w:t>
        </w:r>
      </w:ins>
      <w:ins w:id="1232" w:author="Chris Warburton (NESO)" w:date="2025-05-16T11:37:00Z" w16du:dateUtc="2025-05-16T10:37:00Z">
        <w:r w:rsidR="00187689">
          <w:rPr>
            <w:rFonts w:ascii="Arial" w:hAnsi="Arial" w:cs="Arial"/>
            <w:sz w:val="22"/>
            <w:szCs w:val="22"/>
          </w:rPr>
          <w:t>3</w:t>
        </w:r>
      </w:ins>
      <w:ins w:id="1233" w:author="Chris Warburton (NESO)" w:date="2025-05-08T15:01:00Z" w16du:dateUtc="2025-05-08T14:01:00Z">
        <w:r>
          <w:rPr>
            <w:rFonts w:ascii="Arial" w:hAnsi="Arial" w:cs="Arial"/>
            <w:sz w:val="22"/>
            <w:szCs w:val="22"/>
          </w:rPr>
          <w:tab/>
        </w:r>
      </w:ins>
      <w:ins w:id="1234" w:author="Chris Warburton (NESO)" w:date="2025-05-12T12:29:00Z" w16du:dateUtc="2025-05-12T11:29:00Z">
        <w:r w:rsidR="00125DA6">
          <w:rPr>
            <w:rFonts w:ascii="Arial" w:hAnsi="Arial" w:cs="Arial"/>
            <w:sz w:val="22"/>
            <w:szCs w:val="22"/>
          </w:rPr>
          <w:t xml:space="preserve">where </w:t>
        </w:r>
      </w:ins>
      <w:ins w:id="1235" w:author="Chris Warburton (NESO)" w:date="2025-05-08T15:21:00Z" w16du:dateUtc="2025-05-08T14:21:00Z">
        <w:r w:rsidR="00CB2FA3">
          <w:rPr>
            <w:rFonts w:ascii="Arial" w:hAnsi="Arial" w:cs="Arial"/>
            <w:sz w:val="22"/>
            <w:szCs w:val="22"/>
          </w:rPr>
          <w:t xml:space="preserve">the </w:t>
        </w:r>
        <w:r w:rsidR="00CB2FA3">
          <w:rPr>
            <w:rFonts w:ascii="Arial" w:hAnsi="Arial" w:cs="Arial"/>
            <w:b/>
            <w:bCs/>
            <w:sz w:val="22"/>
            <w:szCs w:val="22"/>
          </w:rPr>
          <w:t xml:space="preserve">Construction </w:t>
        </w:r>
        <w:r w:rsidR="00CB2FA3" w:rsidRPr="00CB2FA3">
          <w:rPr>
            <w:rFonts w:ascii="Arial" w:hAnsi="Arial" w:cs="Arial"/>
            <w:b/>
            <w:bCs/>
            <w:sz w:val="22"/>
            <w:szCs w:val="22"/>
          </w:rPr>
          <w:t>Agreement</w:t>
        </w:r>
        <w:r w:rsidR="00CB2FA3">
          <w:rPr>
            <w:rFonts w:ascii="Arial" w:hAnsi="Arial" w:cs="Arial"/>
            <w:sz w:val="22"/>
            <w:szCs w:val="22"/>
          </w:rPr>
          <w:t xml:space="preserve"> is entered into without </w:t>
        </w:r>
      </w:ins>
      <w:ins w:id="1236" w:author="Chris Warburton (NESO)" w:date="2025-05-08T15:23:00Z" w16du:dateUtc="2025-05-08T14:23:00Z">
        <w:r w:rsidR="00613D75">
          <w:rPr>
            <w:rFonts w:ascii="Arial" w:hAnsi="Arial" w:cs="Arial"/>
            <w:b/>
            <w:bCs/>
            <w:sz w:val="22"/>
            <w:szCs w:val="22"/>
          </w:rPr>
          <w:t>Milestone 1</w:t>
        </w:r>
        <w:r w:rsidR="00613D75">
          <w:rPr>
            <w:rFonts w:ascii="Arial" w:hAnsi="Arial" w:cs="Arial"/>
            <w:sz w:val="22"/>
            <w:szCs w:val="22"/>
          </w:rPr>
          <w:t xml:space="preserve"> being determined and</w:t>
        </w:r>
      </w:ins>
      <w:ins w:id="1237" w:author="Chris Warburton (NESO)" w:date="2025-05-08T15:24:00Z" w16du:dateUtc="2025-05-08T14:24:00Z">
        <w:r w:rsidR="00613D75">
          <w:rPr>
            <w:rFonts w:ascii="Arial" w:hAnsi="Arial" w:cs="Arial"/>
            <w:sz w:val="22"/>
            <w:szCs w:val="22"/>
          </w:rPr>
          <w:t>, once determined</w:t>
        </w:r>
        <w:r w:rsidR="004D00C5">
          <w:rPr>
            <w:rFonts w:ascii="Arial" w:hAnsi="Arial" w:cs="Arial"/>
            <w:sz w:val="22"/>
            <w:szCs w:val="22"/>
          </w:rPr>
          <w:t>,</w:t>
        </w:r>
        <w:r w:rsidR="00487101">
          <w:rPr>
            <w:rFonts w:ascii="Arial" w:hAnsi="Arial" w:cs="Arial"/>
            <w:sz w:val="22"/>
            <w:szCs w:val="22"/>
          </w:rPr>
          <w:t xml:space="preserve"> there is six months or less </w:t>
        </w:r>
      </w:ins>
      <w:ins w:id="1238" w:author="Chris Warburton (NESO)" w:date="2025-05-12T12:34:00Z" w16du:dateUtc="2025-05-12T11:34:00Z">
        <w:r w:rsidR="00AC724D">
          <w:rPr>
            <w:rFonts w:ascii="Arial" w:hAnsi="Arial" w:cs="Arial"/>
            <w:sz w:val="22"/>
            <w:szCs w:val="22"/>
          </w:rPr>
          <w:t xml:space="preserve">between the date the </w:t>
        </w:r>
        <w:r w:rsidR="00AC724D">
          <w:rPr>
            <w:rFonts w:ascii="Arial" w:hAnsi="Arial" w:cs="Arial"/>
            <w:b/>
            <w:bCs/>
            <w:sz w:val="22"/>
            <w:szCs w:val="22"/>
          </w:rPr>
          <w:t xml:space="preserve">Construction Agreement </w:t>
        </w:r>
        <w:r w:rsidR="00AC724D">
          <w:rPr>
            <w:rFonts w:ascii="Arial" w:hAnsi="Arial" w:cs="Arial"/>
            <w:sz w:val="22"/>
            <w:szCs w:val="22"/>
          </w:rPr>
          <w:t>was entered into and</w:t>
        </w:r>
      </w:ins>
      <w:ins w:id="1239" w:author="Chris Warburton (NESO)" w:date="2025-05-08T15:24:00Z" w16du:dateUtc="2025-05-08T14:24:00Z">
        <w:r w:rsidR="00487101">
          <w:rPr>
            <w:rFonts w:ascii="Arial" w:hAnsi="Arial" w:cs="Arial"/>
            <w:sz w:val="22"/>
            <w:szCs w:val="22"/>
          </w:rPr>
          <w:t xml:space="preserve"> </w:t>
        </w:r>
        <w:r w:rsidR="00487101" w:rsidRPr="00AD6903">
          <w:rPr>
            <w:rFonts w:ascii="Arial" w:hAnsi="Arial" w:cs="Arial"/>
            <w:b/>
            <w:bCs/>
            <w:sz w:val="22"/>
            <w:szCs w:val="22"/>
          </w:rPr>
          <w:t>Milestone 1</w:t>
        </w:r>
        <w:r w:rsidR="00AB48D1">
          <w:rPr>
            <w:rFonts w:ascii="Arial" w:hAnsi="Arial" w:cs="Arial"/>
            <w:sz w:val="22"/>
            <w:szCs w:val="22"/>
          </w:rPr>
          <w:t>;</w:t>
        </w:r>
        <w:r w:rsidR="00613D75">
          <w:rPr>
            <w:rFonts w:ascii="Arial" w:hAnsi="Arial" w:cs="Arial"/>
            <w:sz w:val="22"/>
            <w:szCs w:val="22"/>
          </w:rPr>
          <w:t xml:space="preserve"> </w:t>
        </w:r>
      </w:ins>
      <w:ins w:id="1240" w:author="Chris Warburton (NESO)" w:date="2025-05-08T15:21:00Z" w16du:dateUtc="2025-05-08T14:21:00Z">
        <w:r w:rsidR="00CB2FA3">
          <w:rPr>
            <w:rFonts w:ascii="Arial" w:hAnsi="Arial" w:cs="Arial"/>
            <w:sz w:val="22"/>
            <w:szCs w:val="22"/>
          </w:rPr>
          <w:t xml:space="preserve"> </w:t>
        </w:r>
      </w:ins>
    </w:p>
    <w:p w14:paraId="44389F3C" w14:textId="69921E02" w:rsidR="001F4486" w:rsidRDefault="008C133B">
      <w:pPr>
        <w:tabs>
          <w:tab w:val="left" w:pos="1418"/>
        </w:tabs>
        <w:spacing w:line="360" w:lineRule="auto"/>
        <w:ind w:left="1418" w:hanging="720"/>
        <w:jc w:val="both"/>
        <w:rPr>
          <w:ins w:id="1241" w:author="Chris Warburton (NESO)" w:date="2025-05-08T14:57:00Z" w16du:dateUtc="2025-05-08T13:57:00Z"/>
          <w:rFonts w:ascii="Arial" w:hAnsi="Arial" w:cs="Arial"/>
          <w:sz w:val="22"/>
          <w:szCs w:val="22"/>
        </w:rPr>
        <w:pPrChange w:id="1242" w:author="Chris Warburton (NESO)" w:date="2025-05-08T14:59:00Z" w16du:dateUtc="2025-05-08T13:59:00Z">
          <w:pPr>
            <w:tabs>
              <w:tab w:val="left" w:pos="720"/>
            </w:tabs>
            <w:spacing w:line="360" w:lineRule="auto"/>
            <w:ind w:left="698" w:hanging="698"/>
            <w:jc w:val="both"/>
          </w:pPr>
        </w:pPrChange>
      </w:pPr>
      <w:ins w:id="1243" w:author="Chris Warburton (NESO)" w:date="2025-05-08T15:24:00Z" w16du:dateUtc="2025-05-08T14:24:00Z">
        <w:r>
          <w:rPr>
            <w:rFonts w:ascii="Arial" w:hAnsi="Arial" w:cs="Arial"/>
            <w:sz w:val="22"/>
            <w:szCs w:val="22"/>
          </w:rPr>
          <w:t>4.</w:t>
        </w:r>
      </w:ins>
      <w:ins w:id="1244" w:author="Chris Warburton (NESO)" w:date="2025-05-09T08:01:00Z" w16du:dateUtc="2025-05-09T07:01:00Z">
        <w:r w:rsidR="008F1509">
          <w:rPr>
            <w:rFonts w:ascii="Arial" w:hAnsi="Arial" w:cs="Arial"/>
            <w:sz w:val="22"/>
            <w:szCs w:val="22"/>
          </w:rPr>
          <w:t>4</w:t>
        </w:r>
      </w:ins>
      <w:ins w:id="1245" w:author="Chris Warburton (NESO)" w:date="2025-05-08T15:24:00Z" w16du:dateUtc="2025-05-08T14:24:00Z">
        <w:r>
          <w:rPr>
            <w:rFonts w:ascii="Arial" w:hAnsi="Arial" w:cs="Arial"/>
            <w:sz w:val="22"/>
            <w:szCs w:val="22"/>
          </w:rPr>
          <w:t>.</w:t>
        </w:r>
      </w:ins>
      <w:ins w:id="1246" w:author="Chris Warburton (NESO)" w:date="2025-05-16T11:37:00Z" w16du:dateUtc="2025-05-16T10:37:00Z">
        <w:r w:rsidR="00187689">
          <w:rPr>
            <w:rFonts w:ascii="Arial" w:hAnsi="Arial" w:cs="Arial"/>
            <w:sz w:val="22"/>
            <w:szCs w:val="22"/>
          </w:rPr>
          <w:t>4</w:t>
        </w:r>
      </w:ins>
      <w:ins w:id="1247" w:author="Chris Warburton (NESO)" w:date="2025-05-08T15:24:00Z" w16du:dateUtc="2025-05-08T14:24:00Z">
        <w:r>
          <w:rPr>
            <w:rFonts w:ascii="Arial" w:hAnsi="Arial" w:cs="Arial"/>
            <w:sz w:val="22"/>
            <w:szCs w:val="22"/>
          </w:rPr>
          <w:tab/>
        </w:r>
      </w:ins>
      <w:ins w:id="1248" w:author="Chris Warburton (NESO)" w:date="2025-05-12T12:30:00Z" w16du:dateUtc="2025-05-12T11:30:00Z">
        <w:r w:rsidR="00125DA6" w:rsidRPr="000872FC">
          <w:rPr>
            <w:rFonts w:ascii="Arial" w:hAnsi="Arial" w:cs="Arial"/>
            <w:sz w:val="22"/>
            <w:szCs w:val="22"/>
            <w:highlight w:val="yellow"/>
            <w:rPrChange w:id="1249" w:author="Chris Warburton (NESO)" w:date="2025-05-23T06:28:00Z" w16du:dateUtc="2025-05-23T05:28:00Z">
              <w:rPr>
                <w:rFonts w:ascii="Arial" w:hAnsi="Arial" w:cs="Arial"/>
                <w:sz w:val="22"/>
                <w:szCs w:val="22"/>
              </w:rPr>
            </w:rPrChange>
          </w:rPr>
          <w:t xml:space="preserve">for so long as </w:t>
        </w:r>
      </w:ins>
      <w:ins w:id="1250" w:author="Chris Warburton (NESO)" w:date="2025-05-08T15:25:00Z" w16du:dateUtc="2025-05-08T14:25:00Z">
        <w:r w:rsidR="004D00C5" w:rsidRPr="000872FC">
          <w:rPr>
            <w:rFonts w:ascii="Arial" w:hAnsi="Arial" w:cs="Arial"/>
            <w:sz w:val="22"/>
            <w:szCs w:val="22"/>
            <w:highlight w:val="yellow"/>
            <w:rPrChange w:id="1251" w:author="Chris Warburton (NESO)" w:date="2025-05-23T06:28:00Z" w16du:dateUtc="2025-05-23T05:28:00Z">
              <w:rPr>
                <w:rFonts w:ascii="Arial" w:hAnsi="Arial" w:cs="Arial"/>
                <w:sz w:val="22"/>
                <w:szCs w:val="22"/>
              </w:rPr>
            </w:rPrChange>
          </w:rPr>
          <w:t xml:space="preserve">there is no determined </w:t>
        </w:r>
        <w:r w:rsidR="004D00C5" w:rsidRPr="000872FC">
          <w:rPr>
            <w:rFonts w:ascii="Arial" w:hAnsi="Arial" w:cs="Arial"/>
            <w:b/>
            <w:bCs/>
            <w:sz w:val="22"/>
            <w:szCs w:val="22"/>
            <w:highlight w:val="yellow"/>
            <w:rPrChange w:id="1252" w:author="Chris Warburton (NESO)" w:date="2025-05-23T06:28:00Z" w16du:dateUtc="2025-05-23T05:28:00Z">
              <w:rPr>
                <w:rFonts w:ascii="Arial" w:hAnsi="Arial" w:cs="Arial"/>
                <w:b/>
                <w:bCs/>
                <w:sz w:val="22"/>
                <w:szCs w:val="22"/>
              </w:rPr>
            </w:rPrChange>
          </w:rPr>
          <w:t>Milestone 1</w:t>
        </w:r>
      </w:ins>
      <w:ins w:id="1253" w:author="Chris Warburton (NESO)" w:date="2025-05-08T15:24:00Z" w16du:dateUtc="2025-05-08T14:24:00Z">
        <w:r w:rsidR="00AB48D1">
          <w:rPr>
            <w:rFonts w:ascii="Arial" w:hAnsi="Arial" w:cs="Arial"/>
            <w:sz w:val="22"/>
            <w:szCs w:val="22"/>
          </w:rPr>
          <w:t xml:space="preserve">; </w:t>
        </w:r>
      </w:ins>
      <w:ins w:id="1254" w:author="Chris Warburton (NESO)" w:date="2025-05-21T21:50:00Z" w16du:dateUtc="2025-05-21T20:50:00Z">
        <w:r w:rsidR="005604D3">
          <w:rPr>
            <w:rFonts w:ascii="Arial" w:hAnsi="Arial" w:cs="Arial"/>
            <w:sz w:val="22"/>
            <w:szCs w:val="22"/>
          </w:rPr>
          <w:t>or</w:t>
        </w:r>
      </w:ins>
    </w:p>
    <w:p w14:paraId="4FFD189F" w14:textId="77777777" w:rsidR="00141EA4" w:rsidRDefault="0055057F" w:rsidP="009001AB">
      <w:pPr>
        <w:tabs>
          <w:tab w:val="left" w:pos="1418"/>
        </w:tabs>
        <w:spacing w:line="360" w:lineRule="auto"/>
        <w:ind w:left="1418" w:hanging="720"/>
        <w:jc w:val="both"/>
        <w:rPr>
          <w:ins w:id="1255" w:author="Chris Warburton (NESO)" w:date="2025-05-22T12:03:00Z" w16du:dateUtc="2025-05-22T11:03:00Z"/>
          <w:rFonts w:ascii="Arial" w:hAnsi="Arial" w:cs="Arial"/>
          <w:sz w:val="22"/>
          <w:szCs w:val="22"/>
        </w:rPr>
      </w:pPr>
      <w:ins w:id="1256" w:author="Chris Warburton (NESO)" w:date="2025-05-08T14:57:00Z" w16du:dateUtc="2025-05-08T13:57:00Z">
        <w:r>
          <w:rPr>
            <w:rFonts w:ascii="Arial" w:hAnsi="Arial" w:cs="Arial"/>
            <w:sz w:val="22"/>
            <w:szCs w:val="22"/>
          </w:rPr>
          <w:t>4.</w:t>
        </w:r>
      </w:ins>
      <w:ins w:id="1257" w:author="Chris Warburton (NESO)" w:date="2025-05-09T08:01:00Z" w16du:dateUtc="2025-05-09T07:01:00Z">
        <w:r w:rsidR="008F1509">
          <w:rPr>
            <w:rFonts w:ascii="Arial" w:hAnsi="Arial" w:cs="Arial"/>
            <w:sz w:val="22"/>
            <w:szCs w:val="22"/>
          </w:rPr>
          <w:t>4</w:t>
        </w:r>
      </w:ins>
      <w:ins w:id="1258" w:author="Chris Warburton (NESO)" w:date="2025-05-08T14:57:00Z" w16du:dateUtc="2025-05-08T13:57:00Z">
        <w:r>
          <w:rPr>
            <w:rFonts w:ascii="Arial" w:hAnsi="Arial" w:cs="Arial"/>
            <w:sz w:val="22"/>
            <w:szCs w:val="22"/>
          </w:rPr>
          <w:t>.</w:t>
        </w:r>
      </w:ins>
      <w:ins w:id="1259" w:author="Chris Warburton (NESO)" w:date="2025-05-16T11:37:00Z" w16du:dateUtc="2025-05-16T10:37:00Z">
        <w:r w:rsidR="00187689">
          <w:rPr>
            <w:rFonts w:ascii="Arial" w:hAnsi="Arial" w:cs="Arial"/>
            <w:sz w:val="22"/>
            <w:szCs w:val="22"/>
          </w:rPr>
          <w:t>5</w:t>
        </w:r>
      </w:ins>
      <w:ins w:id="1260" w:author="Chris Warburton (NESO)" w:date="2025-05-08T14:57:00Z" w16du:dateUtc="2025-05-08T13:57:00Z">
        <w:r>
          <w:rPr>
            <w:rFonts w:ascii="Arial" w:hAnsi="Arial" w:cs="Arial"/>
            <w:sz w:val="22"/>
            <w:szCs w:val="22"/>
          </w:rPr>
          <w:tab/>
        </w:r>
      </w:ins>
      <w:ins w:id="1261" w:author="Chris Warburton (NESO)" w:date="2025-05-12T12:30:00Z" w16du:dateUtc="2025-05-12T11:30:00Z">
        <w:r w:rsidR="00476AD2">
          <w:rPr>
            <w:rFonts w:ascii="Arial" w:hAnsi="Arial" w:cs="Arial"/>
            <w:sz w:val="22"/>
            <w:szCs w:val="22"/>
          </w:rPr>
          <w:t xml:space="preserve">where </w:t>
        </w:r>
      </w:ins>
      <w:ins w:id="1262" w:author="Chris Warburton (NESO)" w:date="2025-05-08T15:01:00Z" w16du:dateUtc="2025-05-08T14:01:00Z">
        <w:r w:rsidR="00EC4E31" w:rsidRPr="00EC4E31">
          <w:rPr>
            <w:rFonts w:ascii="Arial" w:hAnsi="Arial" w:cs="Arial"/>
            <w:b/>
            <w:bCs/>
            <w:sz w:val="22"/>
            <w:szCs w:val="22"/>
            <w:rPrChange w:id="1263" w:author="Chris Warburton (NESO)" w:date="2025-05-08T15:01:00Z" w16du:dateUtc="2025-05-08T14:01:00Z">
              <w:rPr>
                <w:rFonts w:ascii="Arial" w:hAnsi="Arial" w:cs="Arial"/>
                <w:sz w:val="22"/>
                <w:szCs w:val="22"/>
              </w:rPr>
            </w:rPrChange>
          </w:rPr>
          <w:t>Milestone 1</w:t>
        </w:r>
      </w:ins>
      <w:ins w:id="1264" w:author="Chris Warburton (NESO)" w:date="2025-05-08T14:57:00Z" w16du:dateUtc="2025-05-08T13:57:00Z">
        <w:r>
          <w:rPr>
            <w:rFonts w:ascii="Arial" w:hAnsi="Arial" w:cs="Arial"/>
            <w:sz w:val="22"/>
            <w:szCs w:val="22"/>
          </w:rPr>
          <w:t xml:space="preserve"> </w:t>
        </w:r>
      </w:ins>
      <w:ins w:id="1265" w:author="Chris Warburton (NESO)" w:date="2025-05-08T14:58:00Z" w16du:dateUtc="2025-05-08T13:58:00Z">
        <w:r w:rsidR="0082386C">
          <w:rPr>
            <w:rFonts w:ascii="Arial" w:hAnsi="Arial" w:cs="Arial"/>
            <w:sz w:val="22"/>
            <w:szCs w:val="22"/>
          </w:rPr>
          <w:t>has been</w:t>
        </w:r>
      </w:ins>
      <w:ins w:id="1266" w:author="Chris Warburton (NESO)" w:date="2025-05-08T14:57:00Z" w16du:dateUtc="2025-05-08T13:57:00Z">
        <w:r>
          <w:rPr>
            <w:rFonts w:ascii="Arial" w:hAnsi="Arial" w:cs="Arial"/>
            <w:sz w:val="22"/>
            <w:szCs w:val="22"/>
          </w:rPr>
          <w:t xml:space="preserve"> reached</w:t>
        </w:r>
      </w:ins>
      <w:ins w:id="1267" w:author="Chris Warburton (NESO)" w:date="2025-05-22T12:03:00Z" w16du:dateUtc="2025-05-22T11:03:00Z">
        <w:r w:rsidR="00141EA4">
          <w:rPr>
            <w:rFonts w:ascii="Arial" w:hAnsi="Arial" w:cs="Arial"/>
            <w:sz w:val="22"/>
            <w:szCs w:val="22"/>
          </w:rPr>
          <w:t>,</w:t>
        </w:r>
      </w:ins>
    </w:p>
    <w:p w14:paraId="2EBFD4B9" w14:textId="77777777" w:rsidR="00141EA4" w:rsidRDefault="00141EA4" w:rsidP="009001AB">
      <w:pPr>
        <w:tabs>
          <w:tab w:val="left" w:pos="1418"/>
        </w:tabs>
        <w:spacing w:line="360" w:lineRule="auto"/>
        <w:ind w:left="1418" w:hanging="720"/>
        <w:jc w:val="both"/>
        <w:rPr>
          <w:ins w:id="1268" w:author="Chris Warburton (NESO)" w:date="2025-05-22T12:03:00Z" w16du:dateUtc="2025-05-22T11:03:00Z"/>
          <w:rFonts w:ascii="Arial" w:hAnsi="Arial" w:cs="Arial"/>
          <w:sz w:val="22"/>
          <w:szCs w:val="22"/>
        </w:rPr>
      </w:pPr>
    </w:p>
    <w:p w14:paraId="2504537F" w14:textId="17816643" w:rsidR="0055057F" w:rsidRPr="001F4486" w:rsidRDefault="00141EA4">
      <w:pPr>
        <w:tabs>
          <w:tab w:val="left" w:pos="720"/>
        </w:tabs>
        <w:spacing w:line="360" w:lineRule="auto"/>
        <w:ind w:left="709" w:hanging="11"/>
        <w:jc w:val="both"/>
        <w:rPr>
          <w:ins w:id="1269" w:author="Chris Warburton (NESO)" w:date="2025-05-08T08:43:00Z" w16du:dateUtc="2025-05-08T07:43:00Z"/>
          <w:rFonts w:ascii="Arial" w:hAnsi="Arial" w:cs="Arial"/>
          <w:sz w:val="22"/>
          <w:szCs w:val="22"/>
        </w:rPr>
      </w:pPr>
      <w:ins w:id="1270" w:author="Chris Warburton (NESO)" w:date="2025-05-22T12:03:00Z" w16du:dateUtc="2025-05-22T11:03:00Z">
        <w:r w:rsidRPr="000872FC">
          <w:rPr>
            <w:rFonts w:ascii="Arial" w:hAnsi="Arial" w:cs="Arial"/>
            <w:sz w:val="22"/>
            <w:szCs w:val="22"/>
            <w:highlight w:val="yellow"/>
            <w:rPrChange w:id="1271" w:author="Chris Warburton (NESO)" w:date="2025-05-23T06:28:00Z" w16du:dateUtc="2025-05-23T05:28:00Z">
              <w:rPr>
                <w:rFonts w:ascii="Arial" w:hAnsi="Arial" w:cs="Arial"/>
                <w:sz w:val="22"/>
                <w:szCs w:val="22"/>
              </w:rPr>
            </w:rPrChange>
          </w:rPr>
          <w:t>provided that</w:t>
        </w:r>
      </w:ins>
      <w:ins w:id="1272" w:author="Chris Warburton (NESO)" w:date="2025-05-23T05:44:00Z" w16du:dateUtc="2025-05-23T04:44:00Z">
        <w:r w:rsidR="00862F95" w:rsidRPr="000872FC">
          <w:rPr>
            <w:rFonts w:ascii="Arial" w:hAnsi="Arial" w:cs="Arial"/>
            <w:sz w:val="22"/>
            <w:szCs w:val="22"/>
            <w:highlight w:val="yellow"/>
            <w:rPrChange w:id="1273" w:author="Chris Warburton (NESO)" w:date="2025-05-23T06:28:00Z" w16du:dateUtc="2025-05-23T05:28:00Z">
              <w:rPr>
                <w:rFonts w:ascii="Arial" w:hAnsi="Arial" w:cs="Arial"/>
                <w:sz w:val="22"/>
                <w:szCs w:val="22"/>
              </w:rPr>
            </w:rPrChange>
          </w:rPr>
          <w:t>,</w:t>
        </w:r>
      </w:ins>
      <w:ins w:id="1274" w:author="Chris Warburton (NESO)" w:date="2025-05-22T12:06:00Z" w16du:dateUtc="2025-05-22T11:06:00Z">
        <w:r w:rsidR="00D64F2D" w:rsidRPr="000872FC">
          <w:rPr>
            <w:rFonts w:ascii="Arial" w:hAnsi="Arial" w:cs="Arial"/>
            <w:sz w:val="22"/>
            <w:szCs w:val="22"/>
            <w:highlight w:val="yellow"/>
            <w:rPrChange w:id="1275" w:author="Chris Warburton (NESO)" w:date="2025-05-23T06:28:00Z" w16du:dateUtc="2025-05-23T05:28:00Z">
              <w:rPr>
                <w:rFonts w:ascii="Arial" w:hAnsi="Arial" w:cs="Arial"/>
                <w:sz w:val="22"/>
                <w:szCs w:val="22"/>
              </w:rPr>
            </w:rPrChange>
          </w:rPr>
          <w:t xml:space="preserve"> where the </w:t>
        </w:r>
        <w:r w:rsidR="00D64F2D" w:rsidRPr="000872FC">
          <w:rPr>
            <w:rFonts w:ascii="Arial" w:hAnsi="Arial" w:cs="Arial"/>
            <w:b/>
            <w:bCs/>
            <w:sz w:val="22"/>
            <w:szCs w:val="22"/>
            <w:highlight w:val="yellow"/>
            <w:rPrChange w:id="1276" w:author="Chris Warburton (NESO)" w:date="2025-05-23T06:28:00Z" w16du:dateUtc="2025-05-23T05:28:00Z">
              <w:rPr>
                <w:rFonts w:ascii="Arial" w:hAnsi="Arial" w:cs="Arial"/>
                <w:b/>
                <w:bCs/>
                <w:sz w:val="22"/>
                <w:szCs w:val="22"/>
              </w:rPr>
            </w:rPrChange>
          </w:rPr>
          <w:t xml:space="preserve">Construction Agreement </w:t>
        </w:r>
      </w:ins>
      <w:ins w:id="1277" w:author="Chris Warburton (NESO)" w:date="2025-05-22T13:05:00Z" w16du:dateUtc="2025-05-22T12:05:00Z">
        <w:r w:rsidR="00717C4D" w:rsidRPr="000872FC">
          <w:rPr>
            <w:rFonts w:ascii="Arial" w:hAnsi="Arial" w:cs="Arial"/>
            <w:sz w:val="22"/>
            <w:szCs w:val="22"/>
            <w:highlight w:val="yellow"/>
            <w:rPrChange w:id="1278" w:author="Chris Warburton (NESO)" w:date="2025-05-23T06:28:00Z" w16du:dateUtc="2025-05-23T05:28:00Z">
              <w:rPr>
                <w:rFonts w:ascii="Arial" w:hAnsi="Arial" w:cs="Arial"/>
                <w:sz w:val="22"/>
                <w:szCs w:val="22"/>
              </w:rPr>
            </w:rPrChange>
          </w:rPr>
          <w:t>is between</w:t>
        </w:r>
      </w:ins>
      <w:ins w:id="1279" w:author="Chris Warburton (NESO)" w:date="2025-05-22T13:06:00Z" w16du:dateUtc="2025-05-22T12:06:00Z">
        <w:r w:rsidR="009910CD" w:rsidRPr="000872FC">
          <w:rPr>
            <w:rFonts w:ascii="Arial" w:hAnsi="Arial" w:cs="Arial"/>
            <w:sz w:val="22"/>
            <w:szCs w:val="22"/>
            <w:highlight w:val="yellow"/>
            <w:rPrChange w:id="1280" w:author="Chris Warburton (NESO)" w:date="2025-05-23T06:28:00Z" w16du:dateUtc="2025-05-23T05:28:00Z">
              <w:rPr>
                <w:rFonts w:ascii="Arial" w:hAnsi="Arial" w:cs="Arial"/>
                <w:sz w:val="22"/>
                <w:szCs w:val="22"/>
              </w:rPr>
            </w:rPrChange>
          </w:rPr>
          <w:t xml:space="preserve"> an owner/operator of a </w:t>
        </w:r>
        <w:r w:rsidR="009910CD" w:rsidRPr="000872FC">
          <w:rPr>
            <w:rFonts w:ascii="Arial" w:hAnsi="Arial" w:cs="Arial"/>
            <w:b/>
            <w:bCs/>
            <w:sz w:val="22"/>
            <w:szCs w:val="22"/>
            <w:highlight w:val="yellow"/>
            <w:rPrChange w:id="1281" w:author="Chris Warburton (NESO)" w:date="2025-05-23T06:28:00Z" w16du:dateUtc="2025-05-23T05:28:00Z">
              <w:rPr>
                <w:rFonts w:ascii="Arial" w:hAnsi="Arial" w:cs="Arial"/>
                <w:b/>
                <w:bCs/>
                <w:sz w:val="22"/>
                <w:szCs w:val="22"/>
              </w:rPr>
            </w:rPrChange>
          </w:rPr>
          <w:t>Distribution System</w:t>
        </w:r>
      </w:ins>
      <w:ins w:id="1282" w:author="Chris Warburton (NESO)" w:date="2025-05-22T13:05:00Z" w16du:dateUtc="2025-05-22T12:05:00Z">
        <w:r w:rsidR="00717C4D" w:rsidRPr="000872FC">
          <w:rPr>
            <w:rFonts w:ascii="Arial" w:hAnsi="Arial" w:cs="Arial"/>
            <w:sz w:val="22"/>
            <w:szCs w:val="22"/>
            <w:highlight w:val="yellow"/>
            <w:rPrChange w:id="1283" w:author="Chris Warburton (NESO)" w:date="2025-05-23T06:28:00Z" w16du:dateUtc="2025-05-23T05:28:00Z">
              <w:rPr>
                <w:rFonts w:ascii="Arial" w:hAnsi="Arial" w:cs="Arial"/>
                <w:sz w:val="22"/>
                <w:szCs w:val="22"/>
              </w:rPr>
            </w:rPrChange>
          </w:rPr>
          <w:t xml:space="preserve"> </w:t>
        </w:r>
      </w:ins>
      <w:ins w:id="1284" w:author="Chris Warburton (NESO)" w:date="2025-05-22T13:53:00Z" w16du:dateUtc="2025-05-22T12:53:00Z">
        <w:r w:rsidR="00E8704E" w:rsidRPr="000872FC">
          <w:rPr>
            <w:rFonts w:ascii="Arial" w:hAnsi="Arial" w:cs="Arial"/>
            <w:sz w:val="22"/>
            <w:szCs w:val="22"/>
            <w:highlight w:val="yellow"/>
            <w:rPrChange w:id="1285" w:author="Chris Warburton (NESO)" w:date="2025-05-23T06:28:00Z" w16du:dateUtc="2025-05-23T05:28:00Z">
              <w:rPr>
                <w:rFonts w:ascii="Arial" w:hAnsi="Arial" w:cs="Arial"/>
                <w:sz w:val="22"/>
                <w:szCs w:val="22"/>
              </w:rPr>
            </w:rPrChange>
          </w:rPr>
          <w:t xml:space="preserve">and </w:t>
        </w:r>
      </w:ins>
      <w:ins w:id="1286" w:author="Chris Warburton (NESO)" w:date="2025-05-22T12:06:00Z" w16du:dateUtc="2025-05-22T11:06:00Z">
        <w:r w:rsidR="00D64F2D" w:rsidRPr="000872FC">
          <w:rPr>
            <w:rFonts w:ascii="Arial" w:hAnsi="Arial" w:cs="Arial"/>
            <w:sz w:val="22"/>
            <w:szCs w:val="22"/>
            <w:highlight w:val="yellow"/>
            <w:rPrChange w:id="1287" w:author="Chris Warburton (NESO)" w:date="2025-05-23T06:28:00Z" w16du:dateUtc="2025-05-23T05:28:00Z">
              <w:rPr>
                <w:rFonts w:ascii="Arial" w:hAnsi="Arial" w:cs="Arial"/>
                <w:sz w:val="22"/>
                <w:szCs w:val="22"/>
              </w:rPr>
            </w:rPrChange>
          </w:rPr>
          <w:t xml:space="preserve">relates to more than one </w:t>
        </w:r>
        <w:r w:rsidR="00D64F2D" w:rsidRPr="000872FC">
          <w:rPr>
            <w:rFonts w:ascii="Arial" w:hAnsi="Arial" w:cs="Arial"/>
            <w:b/>
            <w:bCs/>
            <w:sz w:val="22"/>
            <w:szCs w:val="22"/>
            <w:highlight w:val="yellow"/>
            <w:rPrChange w:id="1288" w:author="Chris Warburton (NESO)" w:date="2025-05-23T06:28:00Z" w16du:dateUtc="2025-05-23T05:28:00Z">
              <w:rPr>
                <w:rFonts w:ascii="Arial" w:hAnsi="Arial" w:cs="Arial"/>
                <w:b/>
                <w:bCs/>
                <w:sz w:val="22"/>
                <w:szCs w:val="22"/>
              </w:rPr>
            </w:rPrChange>
          </w:rPr>
          <w:t>Distribution Connection Agreement</w:t>
        </w:r>
      </w:ins>
      <w:ins w:id="1289" w:author="Chris Warburton (NESO)" w:date="2025-05-23T05:44:00Z" w16du:dateUtc="2025-05-23T04:44:00Z">
        <w:r w:rsidR="00862F95" w:rsidRPr="000872FC">
          <w:rPr>
            <w:rFonts w:ascii="Arial" w:hAnsi="Arial" w:cs="Arial"/>
            <w:sz w:val="22"/>
            <w:szCs w:val="22"/>
            <w:highlight w:val="yellow"/>
            <w:rPrChange w:id="1290" w:author="Chris Warburton (NESO)" w:date="2025-05-23T06:28:00Z" w16du:dateUtc="2025-05-23T05:28:00Z">
              <w:rPr>
                <w:rFonts w:ascii="Arial" w:hAnsi="Arial" w:cs="Arial"/>
                <w:sz w:val="22"/>
                <w:szCs w:val="22"/>
              </w:rPr>
            </w:rPrChange>
          </w:rPr>
          <w:t>,</w:t>
        </w:r>
      </w:ins>
      <w:ins w:id="1291" w:author="Chris Warburton (NESO)" w:date="2025-05-22T13:06:00Z" w16du:dateUtc="2025-05-22T12:06:00Z">
        <w:r w:rsidR="009910CD" w:rsidRPr="000872FC">
          <w:rPr>
            <w:rFonts w:ascii="Arial" w:hAnsi="Arial" w:cs="Arial"/>
            <w:sz w:val="22"/>
            <w:szCs w:val="22"/>
            <w:highlight w:val="yellow"/>
            <w:rPrChange w:id="1292" w:author="Chris Warburton (NESO)" w:date="2025-05-23T06:28:00Z" w16du:dateUtc="2025-05-23T05:28:00Z">
              <w:rPr>
                <w:rFonts w:ascii="Arial" w:hAnsi="Arial" w:cs="Arial"/>
                <w:sz w:val="22"/>
                <w:szCs w:val="22"/>
              </w:rPr>
            </w:rPrChange>
          </w:rPr>
          <w:t xml:space="preserve"> the </w:t>
        </w:r>
        <w:r w:rsidR="009910CD" w:rsidRPr="000872FC">
          <w:rPr>
            <w:rFonts w:ascii="Arial" w:hAnsi="Arial" w:cs="Arial"/>
            <w:b/>
            <w:bCs/>
            <w:sz w:val="22"/>
            <w:szCs w:val="22"/>
            <w:highlight w:val="yellow"/>
            <w:rPrChange w:id="1293" w:author="Chris Warburton (NESO)" w:date="2025-05-23T06:28:00Z" w16du:dateUtc="2025-05-23T05:28:00Z">
              <w:rPr>
                <w:rFonts w:ascii="Arial" w:hAnsi="Arial" w:cs="Arial"/>
                <w:b/>
                <w:bCs/>
                <w:sz w:val="22"/>
                <w:szCs w:val="22"/>
              </w:rPr>
            </w:rPrChange>
          </w:rPr>
          <w:t xml:space="preserve">Progression Commitment fee </w:t>
        </w:r>
        <w:r w:rsidR="009910CD" w:rsidRPr="000872FC">
          <w:rPr>
            <w:rFonts w:ascii="Arial" w:hAnsi="Arial" w:cs="Arial"/>
            <w:sz w:val="22"/>
            <w:szCs w:val="22"/>
            <w:highlight w:val="yellow"/>
            <w:rPrChange w:id="1294" w:author="Chris Warburton (NESO)" w:date="2025-05-23T06:28:00Z" w16du:dateUtc="2025-05-23T05:28:00Z">
              <w:rPr>
                <w:rFonts w:ascii="Arial" w:hAnsi="Arial" w:cs="Arial"/>
                <w:sz w:val="22"/>
                <w:szCs w:val="22"/>
              </w:rPr>
            </w:rPrChange>
          </w:rPr>
          <w:t>shall be £0</w:t>
        </w:r>
      </w:ins>
      <w:ins w:id="1295" w:author="Chris Warburton (NESO)" w:date="2025-05-22T13:49:00Z" w16du:dateUtc="2025-05-22T12:49:00Z">
        <w:r w:rsidR="00ED638B" w:rsidRPr="000872FC">
          <w:rPr>
            <w:rFonts w:ascii="Arial" w:hAnsi="Arial" w:cs="Arial"/>
            <w:sz w:val="22"/>
            <w:szCs w:val="22"/>
            <w:highlight w:val="yellow"/>
            <w:rPrChange w:id="1296" w:author="Chris Warburton (NESO)" w:date="2025-05-23T06:28:00Z" w16du:dateUtc="2025-05-23T05:28:00Z">
              <w:rPr>
                <w:rFonts w:ascii="Arial" w:hAnsi="Arial" w:cs="Arial"/>
                <w:sz w:val="22"/>
                <w:szCs w:val="22"/>
              </w:rPr>
            </w:rPrChange>
          </w:rPr>
          <w:t xml:space="preserve"> only</w:t>
        </w:r>
      </w:ins>
      <w:ins w:id="1297" w:author="Chris Warburton (NESO)" w:date="2025-05-22T13:06:00Z" w16du:dateUtc="2025-05-22T12:06:00Z">
        <w:r w:rsidR="009910CD" w:rsidRPr="000872FC">
          <w:rPr>
            <w:rFonts w:ascii="Arial" w:hAnsi="Arial" w:cs="Arial"/>
            <w:sz w:val="22"/>
            <w:szCs w:val="22"/>
            <w:highlight w:val="yellow"/>
            <w:rPrChange w:id="1298" w:author="Chris Warburton (NESO)" w:date="2025-05-23T06:28:00Z" w16du:dateUtc="2025-05-23T05:28:00Z">
              <w:rPr>
                <w:rFonts w:ascii="Arial" w:hAnsi="Arial" w:cs="Arial"/>
                <w:sz w:val="22"/>
                <w:szCs w:val="22"/>
              </w:rPr>
            </w:rPrChange>
          </w:rPr>
          <w:t xml:space="preserve"> </w:t>
        </w:r>
      </w:ins>
      <w:ins w:id="1299" w:author="Chris Warburton (NESO)" w:date="2025-05-22T13:37:00Z" w16du:dateUtc="2025-05-22T12:37:00Z">
        <w:r w:rsidR="00A410EC" w:rsidRPr="000872FC">
          <w:rPr>
            <w:rFonts w:ascii="Arial" w:hAnsi="Arial" w:cs="Arial"/>
            <w:sz w:val="22"/>
            <w:szCs w:val="22"/>
            <w:highlight w:val="yellow"/>
            <w:rPrChange w:id="1300" w:author="Chris Warburton (NESO)" w:date="2025-05-23T06:28:00Z" w16du:dateUtc="2025-05-23T05:28:00Z">
              <w:rPr>
                <w:rFonts w:ascii="Arial" w:hAnsi="Arial" w:cs="Arial"/>
                <w:sz w:val="22"/>
                <w:szCs w:val="22"/>
              </w:rPr>
            </w:rPrChange>
          </w:rPr>
          <w:t xml:space="preserve">in relation to the </w:t>
        </w:r>
        <w:r w:rsidR="00A410EC" w:rsidRPr="000872FC">
          <w:rPr>
            <w:rFonts w:ascii="Arial" w:hAnsi="Arial" w:cs="Arial"/>
            <w:b/>
            <w:bCs/>
            <w:sz w:val="22"/>
            <w:szCs w:val="22"/>
            <w:highlight w:val="yellow"/>
            <w:rPrChange w:id="1301" w:author="Chris Warburton (NESO)" w:date="2025-05-23T06:28:00Z" w16du:dateUtc="2025-05-23T05:28:00Z">
              <w:rPr>
                <w:rFonts w:ascii="Arial" w:hAnsi="Arial" w:cs="Arial"/>
                <w:b/>
                <w:bCs/>
                <w:sz w:val="22"/>
                <w:szCs w:val="22"/>
              </w:rPr>
            </w:rPrChange>
          </w:rPr>
          <w:t>Distribution Connection Agreement</w:t>
        </w:r>
      </w:ins>
      <w:ins w:id="1302" w:author="Chris Warburton (NESO)" w:date="2025-05-23T05:44:00Z" w16du:dateUtc="2025-05-23T04:44:00Z">
        <w:r w:rsidR="00862F95" w:rsidRPr="000872FC">
          <w:rPr>
            <w:rFonts w:ascii="Arial" w:hAnsi="Arial" w:cs="Arial"/>
            <w:b/>
            <w:bCs/>
            <w:sz w:val="22"/>
            <w:szCs w:val="22"/>
            <w:highlight w:val="yellow"/>
            <w:rPrChange w:id="1303" w:author="Chris Warburton (NESO)" w:date="2025-05-23T06:28:00Z" w16du:dateUtc="2025-05-23T05:28:00Z">
              <w:rPr>
                <w:rFonts w:ascii="Arial" w:hAnsi="Arial" w:cs="Arial"/>
                <w:b/>
                <w:bCs/>
                <w:sz w:val="22"/>
                <w:szCs w:val="22"/>
              </w:rPr>
            </w:rPrChange>
          </w:rPr>
          <w:t>(s)</w:t>
        </w:r>
      </w:ins>
      <w:ins w:id="1304" w:author="Chris Warburton (NESO)" w:date="2025-05-22T13:38:00Z" w16du:dateUtc="2025-05-22T12:38:00Z">
        <w:r w:rsidR="00A548DD" w:rsidRPr="000872FC">
          <w:rPr>
            <w:rFonts w:ascii="Arial" w:hAnsi="Arial" w:cs="Arial"/>
            <w:b/>
            <w:bCs/>
            <w:sz w:val="22"/>
            <w:szCs w:val="22"/>
            <w:highlight w:val="yellow"/>
            <w:rPrChange w:id="1305" w:author="Chris Warburton (NESO)" w:date="2025-05-23T06:28:00Z" w16du:dateUtc="2025-05-23T05:28:00Z">
              <w:rPr>
                <w:rFonts w:ascii="Arial" w:hAnsi="Arial" w:cs="Arial"/>
                <w:b/>
                <w:bCs/>
                <w:sz w:val="22"/>
                <w:szCs w:val="22"/>
              </w:rPr>
            </w:rPrChange>
          </w:rPr>
          <w:t xml:space="preserve"> </w:t>
        </w:r>
        <w:r w:rsidR="00A548DD" w:rsidRPr="000872FC">
          <w:rPr>
            <w:rFonts w:ascii="Arial" w:hAnsi="Arial" w:cs="Arial"/>
            <w:sz w:val="22"/>
            <w:szCs w:val="22"/>
            <w:highlight w:val="yellow"/>
            <w:rPrChange w:id="1306" w:author="Chris Warburton (NESO)" w:date="2025-05-23T06:28:00Z" w16du:dateUtc="2025-05-23T05:28:00Z">
              <w:rPr>
                <w:rFonts w:ascii="Arial" w:hAnsi="Arial" w:cs="Arial"/>
                <w:sz w:val="22"/>
                <w:szCs w:val="22"/>
              </w:rPr>
            </w:rPrChange>
          </w:rPr>
          <w:t xml:space="preserve">where </w:t>
        </w:r>
        <w:r w:rsidR="00BF3541" w:rsidRPr="000872FC">
          <w:rPr>
            <w:rFonts w:ascii="Arial" w:hAnsi="Arial" w:cs="Arial"/>
            <w:sz w:val="22"/>
            <w:szCs w:val="22"/>
            <w:highlight w:val="yellow"/>
            <w:rPrChange w:id="1307" w:author="Chris Warburton (NESO)" w:date="2025-05-23T06:28:00Z" w16du:dateUtc="2025-05-23T05:28:00Z">
              <w:rPr>
                <w:rFonts w:ascii="Arial" w:hAnsi="Arial" w:cs="Arial"/>
                <w:sz w:val="22"/>
                <w:szCs w:val="22"/>
              </w:rPr>
            </w:rPrChange>
          </w:rPr>
          <w:t xml:space="preserve">the </w:t>
        </w:r>
      </w:ins>
      <w:ins w:id="1308" w:author="Chris Warburton (NESO)" w:date="2025-05-22T13:54:00Z" w16du:dateUtc="2025-05-22T12:54:00Z">
        <w:r w:rsidR="000E21E3" w:rsidRPr="000872FC">
          <w:rPr>
            <w:rFonts w:ascii="Arial" w:hAnsi="Arial" w:cs="Arial"/>
            <w:sz w:val="22"/>
            <w:szCs w:val="22"/>
            <w:highlight w:val="yellow"/>
            <w:rPrChange w:id="1309" w:author="Chris Warburton (NESO)" w:date="2025-05-23T06:28:00Z" w16du:dateUtc="2025-05-23T05:28:00Z">
              <w:rPr>
                <w:rFonts w:ascii="Arial" w:hAnsi="Arial" w:cs="Arial"/>
                <w:sz w:val="22"/>
                <w:szCs w:val="22"/>
              </w:rPr>
            </w:rPrChange>
          </w:rPr>
          <w:t>relevant subparagraph</w:t>
        </w:r>
      </w:ins>
      <w:ins w:id="1310" w:author="Chris Warburton (NESO)" w:date="2025-05-22T13:38:00Z" w16du:dateUtc="2025-05-22T12:38:00Z">
        <w:r w:rsidR="00BF3541" w:rsidRPr="000872FC">
          <w:rPr>
            <w:rFonts w:ascii="Arial" w:hAnsi="Arial" w:cs="Arial"/>
            <w:sz w:val="22"/>
            <w:szCs w:val="22"/>
            <w:highlight w:val="yellow"/>
            <w:rPrChange w:id="1311" w:author="Chris Warburton (NESO)" w:date="2025-05-23T06:28:00Z" w16du:dateUtc="2025-05-23T05:28:00Z">
              <w:rPr>
                <w:rFonts w:ascii="Arial" w:hAnsi="Arial" w:cs="Arial"/>
                <w:sz w:val="22"/>
                <w:szCs w:val="22"/>
              </w:rPr>
            </w:rPrChange>
          </w:rPr>
          <w:t xml:space="preserve"> above</w:t>
        </w:r>
      </w:ins>
      <w:ins w:id="1312" w:author="Chris Warburton (NESO)" w:date="2025-05-22T13:39:00Z" w16du:dateUtc="2025-05-22T12:39:00Z">
        <w:r w:rsidR="00BF3541" w:rsidRPr="000872FC">
          <w:rPr>
            <w:rFonts w:ascii="Arial" w:hAnsi="Arial" w:cs="Arial"/>
            <w:sz w:val="22"/>
            <w:szCs w:val="22"/>
            <w:highlight w:val="yellow"/>
            <w:rPrChange w:id="1313" w:author="Chris Warburton (NESO)" w:date="2025-05-23T06:28:00Z" w16du:dateUtc="2025-05-23T05:28:00Z">
              <w:rPr>
                <w:rFonts w:ascii="Arial" w:hAnsi="Arial" w:cs="Arial"/>
                <w:sz w:val="22"/>
                <w:szCs w:val="22"/>
              </w:rPr>
            </w:rPrChange>
          </w:rPr>
          <w:t xml:space="preserve"> applies</w:t>
        </w:r>
      </w:ins>
      <w:ins w:id="1314" w:author="Chris Warburton (NESO)" w:date="2025-05-08T14:57:00Z" w16du:dateUtc="2025-05-08T13:57:00Z">
        <w:r w:rsidR="00873A00">
          <w:rPr>
            <w:rFonts w:ascii="Arial" w:hAnsi="Arial" w:cs="Arial"/>
            <w:b/>
            <w:bCs/>
            <w:sz w:val="22"/>
            <w:szCs w:val="22"/>
          </w:rPr>
          <w:t>.</w:t>
        </w:r>
      </w:ins>
    </w:p>
    <w:p w14:paraId="5F5C22E3" w14:textId="77777777" w:rsidR="000D15CC" w:rsidRDefault="000D15CC" w:rsidP="000D15CC">
      <w:pPr>
        <w:tabs>
          <w:tab w:val="left" w:pos="720"/>
        </w:tabs>
        <w:spacing w:line="360" w:lineRule="auto"/>
        <w:ind w:left="709" w:hanging="11"/>
        <w:jc w:val="both"/>
        <w:rPr>
          <w:ins w:id="1315" w:author="Chris Warburton (NESO)" w:date="2025-05-08T08:43:00Z" w16du:dateUtc="2025-05-08T07:43:00Z"/>
          <w:rFonts w:ascii="Arial" w:hAnsi="Arial" w:cs="Arial"/>
          <w:sz w:val="22"/>
          <w:szCs w:val="22"/>
        </w:rPr>
      </w:pPr>
    </w:p>
    <w:p w14:paraId="6CB35081" w14:textId="1E900239" w:rsidR="000D15CC" w:rsidRDefault="00CE13F6" w:rsidP="000D15CC">
      <w:pPr>
        <w:tabs>
          <w:tab w:val="left" w:pos="720"/>
        </w:tabs>
        <w:spacing w:line="360" w:lineRule="auto"/>
        <w:ind w:left="720" w:hanging="720"/>
        <w:jc w:val="both"/>
        <w:rPr>
          <w:ins w:id="1316" w:author="Chris Warburton (NESO)" w:date="2025-05-08T08:43:00Z" w16du:dateUtc="2025-05-08T07:43:00Z"/>
          <w:rFonts w:ascii="Arial" w:hAnsi="Arial" w:cs="Arial"/>
          <w:b/>
          <w:bCs/>
          <w:sz w:val="22"/>
          <w:szCs w:val="22"/>
        </w:rPr>
      </w:pPr>
      <w:ins w:id="1317" w:author="Chris Warburton (NESO)" w:date="2025-05-08T08:43:00Z" w16du:dateUtc="2025-05-08T07:43:00Z">
        <w:r>
          <w:rPr>
            <w:rFonts w:ascii="Arial" w:hAnsi="Arial" w:cs="Arial"/>
            <w:sz w:val="22"/>
            <w:szCs w:val="22"/>
          </w:rPr>
          <w:t>5</w:t>
        </w:r>
        <w:r w:rsidR="000D15CC">
          <w:rPr>
            <w:rFonts w:ascii="Arial" w:hAnsi="Arial" w:cs="Arial"/>
            <w:sz w:val="22"/>
            <w:szCs w:val="22"/>
          </w:rPr>
          <w:tab/>
        </w:r>
        <w:r w:rsidR="000D15CC">
          <w:rPr>
            <w:rFonts w:ascii="Arial" w:hAnsi="Arial" w:cs="Arial"/>
            <w:b/>
            <w:bCs/>
            <w:sz w:val="22"/>
            <w:szCs w:val="22"/>
          </w:rPr>
          <w:t>Information exchange to support application of the Progression Commitment Fee</w:t>
        </w:r>
      </w:ins>
    </w:p>
    <w:p w14:paraId="3624503D" w14:textId="77777777" w:rsidR="000D15CC" w:rsidRDefault="000D15CC" w:rsidP="000D15CC">
      <w:pPr>
        <w:tabs>
          <w:tab w:val="left" w:pos="720"/>
        </w:tabs>
        <w:spacing w:line="360" w:lineRule="auto"/>
        <w:ind w:left="720" w:hanging="720"/>
        <w:jc w:val="both"/>
        <w:rPr>
          <w:ins w:id="1318" w:author="Chris Warburton (NESO)" w:date="2025-05-08T08:43:00Z" w16du:dateUtc="2025-05-08T07:43:00Z"/>
          <w:rFonts w:ascii="Arial" w:hAnsi="Arial" w:cs="Arial"/>
          <w:sz w:val="22"/>
          <w:szCs w:val="22"/>
        </w:rPr>
      </w:pPr>
    </w:p>
    <w:p w14:paraId="05D32DC8" w14:textId="7DD4D664" w:rsidR="006D032B" w:rsidRPr="000872FC" w:rsidRDefault="006D032B" w:rsidP="00802B7C">
      <w:pPr>
        <w:tabs>
          <w:tab w:val="left" w:pos="720"/>
        </w:tabs>
        <w:spacing w:line="360" w:lineRule="auto"/>
        <w:ind w:left="720" w:hanging="720"/>
        <w:jc w:val="both"/>
        <w:rPr>
          <w:ins w:id="1319" w:author="Chris Warburton (NESO)" w:date="2025-05-22T17:23:00Z" w16du:dateUtc="2025-05-22T16:23:00Z"/>
          <w:rFonts w:ascii="Arial" w:hAnsi="Arial" w:cs="Arial"/>
          <w:sz w:val="22"/>
          <w:szCs w:val="22"/>
          <w:highlight w:val="yellow"/>
          <w:rPrChange w:id="1320" w:author="Chris Warburton (NESO)" w:date="2025-05-23T06:29:00Z" w16du:dateUtc="2025-05-23T05:29:00Z">
            <w:rPr>
              <w:ins w:id="1321" w:author="Chris Warburton (NESO)" w:date="2025-05-22T17:23:00Z" w16du:dateUtc="2025-05-22T16:23:00Z"/>
              <w:rFonts w:ascii="Arial" w:hAnsi="Arial" w:cs="Arial"/>
              <w:sz w:val="22"/>
              <w:szCs w:val="22"/>
            </w:rPr>
          </w:rPrChange>
        </w:rPr>
      </w:pPr>
      <w:ins w:id="1322" w:author="Chris Warburton (NESO)" w:date="2025-05-22T17:21:00Z" w16du:dateUtc="2025-05-22T16:21:00Z">
        <w:r>
          <w:rPr>
            <w:rFonts w:ascii="Arial" w:hAnsi="Arial" w:cs="Arial"/>
            <w:sz w:val="22"/>
            <w:szCs w:val="22"/>
          </w:rPr>
          <w:t>5.1</w:t>
        </w:r>
        <w:r>
          <w:tab/>
        </w:r>
      </w:ins>
      <w:ins w:id="1323" w:author="Chris Warburton (NESO)" w:date="2025-05-22T17:22:00Z" w16du:dateUtc="2025-05-22T16:22:00Z">
        <w:r w:rsidR="00D874DC" w:rsidRPr="000872FC">
          <w:rPr>
            <w:rFonts w:ascii="Arial" w:hAnsi="Arial" w:cs="Arial"/>
            <w:sz w:val="22"/>
            <w:szCs w:val="22"/>
            <w:highlight w:val="yellow"/>
            <w:rPrChange w:id="1324" w:author="Chris Warburton (NESO)" w:date="2025-05-23T06:29:00Z" w16du:dateUtc="2025-05-23T05:29:00Z">
              <w:rPr>
                <w:rFonts w:ascii="Arial" w:hAnsi="Arial" w:cs="Arial"/>
                <w:sz w:val="22"/>
                <w:szCs w:val="22"/>
              </w:rPr>
            </w:rPrChange>
          </w:rPr>
          <w:t xml:space="preserve">Within one month of </w:t>
        </w:r>
        <w:r w:rsidR="00B55C4C" w:rsidRPr="000872FC">
          <w:rPr>
            <w:rFonts w:ascii="Arial" w:hAnsi="Arial" w:cs="Arial"/>
            <w:sz w:val="22"/>
            <w:szCs w:val="22"/>
            <w:highlight w:val="yellow"/>
            <w:rPrChange w:id="1325" w:author="Chris Warburton (NESO)" w:date="2025-05-23T06:29:00Z" w16du:dateUtc="2025-05-23T05:29:00Z">
              <w:rPr>
                <w:rFonts w:ascii="Arial" w:hAnsi="Arial" w:cs="Arial"/>
                <w:sz w:val="22"/>
                <w:szCs w:val="22"/>
              </w:rPr>
            </w:rPrChange>
          </w:rPr>
          <w:t xml:space="preserve">a </w:t>
        </w:r>
        <w:r w:rsidR="00B55C4C" w:rsidRPr="000872FC">
          <w:rPr>
            <w:rFonts w:ascii="Arial" w:hAnsi="Arial" w:cs="Arial"/>
            <w:b/>
            <w:bCs/>
            <w:sz w:val="22"/>
            <w:szCs w:val="22"/>
            <w:highlight w:val="yellow"/>
            <w:rPrChange w:id="1326" w:author="Chris Warburton (NESO)" w:date="2025-05-23T06:29:00Z" w16du:dateUtc="2025-05-23T05:29:00Z">
              <w:rPr>
                <w:rFonts w:ascii="Arial" w:hAnsi="Arial" w:cs="Arial"/>
                <w:b/>
                <w:bCs/>
                <w:sz w:val="22"/>
                <w:szCs w:val="22"/>
              </w:rPr>
            </w:rPrChange>
          </w:rPr>
          <w:t xml:space="preserve">PCF Determination Notice </w:t>
        </w:r>
        <w:r w:rsidR="00B55C4C" w:rsidRPr="000872FC">
          <w:rPr>
            <w:rFonts w:ascii="Arial" w:hAnsi="Arial" w:cs="Arial"/>
            <w:sz w:val="22"/>
            <w:szCs w:val="22"/>
            <w:highlight w:val="yellow"/>
            <w:rPrChange w:id="1327" w:author="Chris Warburton (NESO)" w:date="2025-05-23T06:29:00Z" w16du:dateUtc="2025-05-23T05:29:00Z">
              <w:rPr>
                <w:rFonts w:ascii="Arial" w:hAnsi="Arial" w:cs="Arial"/>
                <w:sz w:val="22"/>
                <w:szCs w:val="22"/>
              </w:rPr>
            </w:rPrChange>
          </w:rPr>
          <w:t>which sets out the</w:t>
        </w:r>
      </w:ins>
      <w:ins w:id="1328" w:author="Chris Warburton (NESO)" w:date="2025-05-22T17:21:00Z" w16du:dateUtc="2025-05-22T16:21:00Z">
        <w:r w:rsidRPr="000872FC">
          <w:rPr>
            <w:rFonts w:ascii="Arial" w:hAnsi="Arial" w:cs="Arial"/>
            <w:sz w:val="22"/>
            <w:szCs w:val="22"/>
            <w:highlight w:val="yellow"/>
            <w:rPrChange w:id="1329" w:author="Chris Warburton (NESO)" w:date="2025-05-23T06:29:00Z" w16du:dateUtc="2025-05-23T05:29:00Z">
              <w:rPr>
                <w:rFonts w:ascii="Arial" w:hAnsi="Arial" w:cs="Arial"/>
                <w:sz w:val="22"/>
                <w:szCs w:val="22"/>
              </w:rPr>
            </w:rPrChange>
          </w:rPr>
          <w:t xml:space="preserve"> </w:t>
        </w:r>
        <w:r w:rsidRPr="000872FC">
          <w:rPr>
            <w:rFonts w:ascii="Arial" w:hAnsi="Arial" w:cs="Arial"/>
            <w:b/>
            <w:bCs/>
            <w:sz w:val="22"/>
            <w:szCs w:val="22"/>
            <w:highlight w:val="yellow"/>
            <w:rPrChange w:id="1330" w:author="Chris Warburton (NESO)" w:date="2025-05-23T06:29:00Z" w16du:dateUtc="2025-05-23T05:29:00Z">
              <w:rPr>
                <w:rFonts w:ascii="Arial" w:hAnsi="Arial" w:cs="Arial"/>
                <w:b/>
                <w:bCs/>
                <w:sz w:val="22"/>
                <w:szCs w:val="22"/>
              </w:rPr>
            </w:rPrChange>
          </w:rPr>
          <w:t>PCF Activation Date</w:t>
        </w:r>
        <w:r w:rsidRPr="000872FC">
          <w:rPr>
            <w:rFonts w:ascii="Arial" w:hAnsi="Arial" w:cs="Arial"/>
            <w:sz w:val="22"/>
            <w:szCs w:val="22"/>
            <w:highlight w:val="yellow"/>
            <w:rPrChange w:id="1331" w:author="Chris Warburton (NESO)" w:date="2025-05-23T06:29:00Z" w16du:dateUtc="2025-05-23T05:29:00Z">
              <w:rPr>
                <w:rFonts w:ascii="Arial" w:hAnsi="Arial" w:cs="Arial"/>
                <w:sz w:val="22"/>
                <w:szCs w:val="22"/>
              </w:rPr>
            </w:rPrChange>
          </w:rPr>
          <w:t>,</w:t>
        </w:r>
        <w:r w:rsidRPr="000872FC">
          <w:rPr>
            <w:rFonts w:ascii="Arial" w:hAnsi="Arial" w:cs="Arial"/>
            <w:b/>
            <w:bCs/>
            <w:sz w:val="22"/>
            <w:szCs w:val="22"/>
            <w:highlight w:val="yellow"/>
            <w:rPrChange w:id="1332" w:author="Chris Warburton (NESO)" w:date="2025-05-23T06:29:00Z" w16du:dateUtc="2025-05-23T05:29:00Z">
              <w:rPr>
                <w:rFonts w:ascii="Arial" w:hAnsi="Arial" w:cs="Arial"/>
                <w:b/>
                <w:bCs/>
                <w:sz w:val="22"/>
                <w:szCs w:val="22"/>
              </w:rPr>
            </w:rPrChange>
          </w:rPr>
          <w:t xml:space="preserve"> </w:t>
        </w:r>
        <w:r w:rsidRPr="000872FC">
          <w:rPr>
            <w:rFonts w:ascii="Arial" w:hAnsi="Arial" w:cs="Arial"/>
            <w:sz w:val="22"/>
            <w:szCs w:val="22"/>
            <w:highlight w:val="yellow"/>
            <w:rPrChange w:id="1333" w:author="Chris Warburton (NESO)" w:date="2025-05-23T06:29:00Z" w16du:dateUtc="2025-05-23T05:29:00Z">
              <w:rPr>
                <w:rFonts w:ascii="Arial" w:hAnsi="Arial" w:cs="Arial"/>
                <w:sz w:val="22"/>
                <w:szCs w:val="22"/>
              </w:rPr>
            </w:rPrChange>
          </w:rPr>
          <w:t xml:space="preserve">each owner/operator of a </w:t>
        </w:r>
        <w:r w:rsidRPr="000872FC">
          <w:rPr>
            <w:rFonts w:ascii="Arial" w:hAnsi="Arial" w:cs="Arial"/>
            <w:b/>
            <w:bCs/>
            <w:sz w:val="22"/>
            <w:szCs w:val="22"/>
            <w:highlight w:val="yellow"/>
            <w:rPrChange w:id="1334" w:author="Chris Warburton (NESO)" w:date="2025-05-23T06:29:00Z" w16du:dateUtc="2025-05-23T05:29:00Z">
              <w:rPr>
                <w:rFonts w:ascii="Arial" w:hAnsi="Arial" w:cs="Arial"/>
                <w:b/>
                <w:bCs/>
                <w:sz w:val="22"/>
                <w:szCs w:val="22"/>
              </w:rPr>
            </w:rPrChange>
          </w:rPr>
          <w:t>Distribution System</w:t>
        </w:r>
        <w:r w:rsidRPr="000872FC">
          <w:rPr>
            <w:rFonts w:ascii="Arial" w:hAnsi="Arial" w:cs="Arial"/>
            <w:sz w:val="22"/>
            <w:szCs w:val="22"/>
            <w:highlight w:val="yellow"/>
            <w:rPrChange w:id="1335" w:author="Chris Warburton (NESO)" w:date="2025-05-23T06:29:00Z" w16du:dateUtc="2025-05-23T05:29:00Z">
              <w:rPr>
                <w:rFonts w:ascii="Arial" w:hAnsi="Arial" w:cs="Arial"/>
                <w:sz w:val="22"/>
                <w:szCs w:val="22"/>
              </w:rPr>
            </w:rPrChange>
          </w:rPr>
          <w:t xml:space="preserve"> must </w:t>
        </w:r>
      </w:ins>
      <w:ins w:id="1336" w:author="Chris Warburton (NESO)" w:date="2025-05-22T17:22:00Z" w16du:dateUtc="2025-05-22T16:22:00Z">
        <w:r w:rsidR="001B0E3A" w:rsidRPr="000872FC">
          <w:rPr>
            <w:rFonts w:ascii="Arial" w:hAnsi="Arial" w:cs="Arial"/>
            <w:sz w:val="22"/>
            <w:szCs w:val="22"/>
            <w:highlight w:val="yellow"/>
            <w:rPrChange w:id="1337" w:author="Chris Warburton (NESO)" w:date="2025-05-23T06:29:00Z" w16du:dateUtc="2025-05-23T05:29:00Z">
              <w:rPr>
                <w:rFonts w:ascii="Arial" w:hAnsi="Arial" w:cs="Arial"/>
                <w:sz w:val="22"/>
                <w:szCs w:val="22"/>
              </w:rPr>
            </w:rPrChange>
          </w:rPr>
          <w:t xml:space="preserve">notify </w:t>
        </w:r>
        <w:r w:rsidR="001B0E3A" w:rsidRPr="000872FC">
          <w:rPr>
            <w:rFonts w:ascii="Arial" w:hAnsi="Arial" w:cs="Arial"/>
            <w:b/>
            <w:bCs/>
            <w:sz w:val="22"/>
            <w:szCs w:val="22"/>
            <w:highlight w:val="yellow"/>
            <w:rPrChange w:id="1338" w:author="Chris Warburton (NESO)" w:date="2025-05-23T06:29:00Z" w16du:dateUtc="2025-05-23T05:29:00Z">
              <w:rPr>
                <w:rFonts w:ascii="Arial" w:hAnsi="Arial" w:cs="Arial"/>
                <w:b/>
                <w:bCs/>
                <w:sz w:val="22"/>
                <w:szCs w:val="22"/>
              </w:rPr>
            </w:rPrChange>
          </w:rPr>
          <w:t>The Company</w:t>
        </w:r>
        <w:r w:rsidR="00FE232B" w:rsidRPr="000872FC">
          <w:rPr>
            <w:rFonts w:ascii="Arial" w:hAnsi="Arial" w:cs="Arial"/>
            <w:sz w:val="22"/>
            <w:szCs w:val="22"/>
            <w:highlight w:val="yellow"/>
            <w:rPrChange w:id="1339" w:author="Chris Warburton (NESO)" w:date="2025-05-23T06:29:00Z" w16du:dateUtc="2025-05-23T05:29:00Z">
              <w:rPr>
                <w:rFonts w:ascii="Arial" w:hAnsi="Arial" w:cs="Arial"/>
                <w:sz w:val="22"/>
                <w:szCs w:val="22"/>
              </w:rPr>
            </w:rPrChange>
          </w:rPr>
          <w:t xml:space="preserve"> </w:t>
        </w:r>
      </w:ins>
      <w:ins w:id="1340" w:author="Chris Warburton (NESO)" w:date="2025-05-22T17:27:00Z" w16du:dateUtc="2025-05-22T16:27:00Z">
        <w:r w:rsidR="005D44E7" w:rsidRPr="000872FC">
          <w:rPr>
            <w:rFonts w:ascii="Arial" w:hAnsi="Arial" w:cs="Arial"/>
            <w:sz w:val="22"/>
            <w:szCs w:val="22"/>
            <w:highlight w:val="yellow"/>
            <w:rPrChange w:id="1341" w:author="Chris Warburton (NESO)" w:date="2025-05-23T06:29:00Z" w16du:dateUtc="2025-05-23T05:29:00Z">
              <w:rPr>
                <w:rFonts w:ascii="Arial" w:hAnsi="Arial" w:cs="Arial"/>
                <w:sz w:val="22"/>
                <w:szCs w:val="22"/>
              </w:rPr>
            </w:rPrChange>
          </w:rPr>
          <w:t>for each</w:t>
        </w:r>
        <w:r w:rsidR="00136540" w:rsidRPr="000872FC">
          <w:rPr>
            <w:rFonts w:ascii="Arial" w:hAnsi="Arial" w:cs="Arial"/>
            <w:sz w:val="22"/>
            <w:szCs w:val="22"/>
            <w:highlight w:val="yellow"/>
            <w:rPrChange w:id="1342" w:author="Chris Warburton (NESO)" w:date="2025-05-23T06:29:00Z" w16du:dateUtc="2025-05-23T05:29:00Z">
              <w:rPr>
                <w:rFonts w:ascii="Arial" w:hAnsi="Arial" w:cs="Arial"/>
                <w:sz w:val="22"/>
                <w:szCs w:val="22"/>
              </w:rPr>
            </w:rPrChange>
          </w:rPr>
          <w:t xml:space="preserve"> </w:t>
        </w:r>
      </w:ins>
      <w:ins w:id="1343" w:author="Chris Warburton (NESO)" w:date="2025-05-22T17:23:00Z" w16du:dateUtc="2025-05-22T16:23:00Z">
        <w:r w:rsidR="008901EE" w:rsidRPr="000872FC">
          <w:rPr>
            <w:rFonts w:ascii="Arial" w:hAnsi="Arial" w:cs="Arial"/>
            <w:b/>
            <w:bCs/>
            <w:sz w:val="22"/>
            <w:szCs w:val="22"/>
            <w:highlight w:val="yellow"/>
            <w:rPrChange w:id="1344" w:author="Chris Warburton (NESO)" w:date="2025-05-23T06:29:00Z" w16du:dateUtc="2025-05-23T05:29:00Z">
              <w:rPr>
                <w:rFonts w:ascii="Arial" w:hAnsi="Arial" w:cs="Arial"/>
                <w:b/>
                <w:bCs/>
                <w:sz w:val="22"/>
                <w:szCs w:val="22"/>
              </w:rPr>
            </w:rPrChange>
          </w:rPr>
          <w:t>Construction Agreement</w:t>
        </w:r>
        <w:r w:rsidR="008901EE" w:rsidRPr="000872FC">
          <w:rPr>
            <w:rFonts w:ascii="Arial" w:hAnsi="Arial" w:cs="Arial"/>
            <w:sz w:val="22"/>
            <w:szCs w:val="22"/>
            <w:highlight w:val="yellow"/>
            <w:rPrChange w:id="1345" w:author="Chris Warburton (NESO)" w:date="2025-05-23T06:29:00Z" w16du:dateUtc="2025-05-23T05:29:00Z">
              <w:rPr>
                <w:rFonts w:ascii="Arial" w:hAnsi="Arial" w:cs="Arial"/>
                <w:sz w:val="22"/>
                <w:szCs w:val="22"/>
              </w:rPr>
            </w:rPrChange>
          </w:rPr>
          <w:t xml:space="preserve"> entered into between it and </w:t>
        </w:r>
        <w:r w:rsidR="008901EE" w:rsidRPr="000872FC">
          <w:rPr>
            <w:rFonts w:ascii="Arial" w:hAnsi="Arial" w:cs="Arial"/>
            <w:b/>
            <w:bCs/>
            <w:sz w:val="22"/>
            <w:szCs w:val="22"/>
            <w:highlight w:val="yellow"/>
            <w:rPrChange w:id="1346" w:author="Chris Warburton (NESO)" w:date="2025-05-23T06:29:00Z" w16du:dateUtc="2025-05-23T05:29:00Z">
              <w:rPr>
                <w:rFonts w:ascii="Arial" w:hAnsi="Arial" w:cs="Arial"/>
                <w:b/>
                <w:bCs/>
                <w:sz w:val="22"/>
                <w:szCs w:val="22"/>
              </w:rPr>
            </w:rPrChange>
          </w:rPr>
          <w:t>The Company</w:t>
        </w:r>
        <w:r w:rsidR="008901EE" w:rsidRPr="000872FC">
          <w:rPr>
            <w:rFonts w:ascii="Arial" w:hAnsi="Arial" w:cs="Arial"/>
            <w:sz w:val="22"/>
            <w:szCs w:val="22"/>
            <w:highlight w:val="yellow"/>
            <w:rPrChange w:id="1347" w:author="Chris Warburton (NESO)" w:date="2025-05-23T06:29:00Z" w16du:dateUtc="2025-05-23T05:29:00Z">
              <w:rPr>
                <w:rFonts w:ascii="Arial" w:hAnsi="Arial" w:cs="Arial"/>
                <w:sz w:val="22"/>
                <w:szCs w:val="22"/>
              </w:rPr>
            </w:rPrChange>
          </w:rPr>
          <w:t xml:space="preserve"> </w:t>
        </w:r>
      </w:ins>
      <w:ins w:id="1348" w:author="Chris Warburton (NESO)" w:date="2025-05-22T17:26:00Z" w16du:dateUtc="2025-05-22T16:26:00Z">
        <w:r w:rsidR="00111BF8" w:rsidRPr="000872FC">
          <w:rPr>
            <w:rFonts w:ascii="Arial" w:hAnsi="Arial" w:cs="Arial"/>
            <w:sz w:val="22"/>
            <w:szCs w:val="22"/>
            <w:highlight w:val="yellow"/>
            <w:rPrChange w:id="1349" w:author="Chris Warburton (NESO)" w:date="2025-05-23T06:29:00Z" w16du:dateUtc="2025-05-23T05:29:00Z">
              <w:rPr>
                <w:rFonts w:ascii="Arial" w:hAnsi="Arial" w:cs="Arial"/>
                <w:sz w:val="22"/>
                <w:szCs w:val="22"/>
              </w:rPr>
            </w:rPrChange>
          </w:rPr>
          <w:t xml:space="preserve">whether or not Paragraph 4.4 applies to the </w:t>
        </w:r>
        <w:r w:rsidR="00111BF8" w:rsidRPr="000872FC">
          <w:rPr>
            <w:rFonts w:ascii="Arial" w:hAnsi="Arial" w:cs="Arial"/>
            <w:b/>
            <w:bCs/>
            <w:sz w:val="22"/>
            <w:szCs w:val="22"/>
            <w:highlight w:val="yellow"/>
            <w:rPrChange w:id="1350" w:author="Chris Warburton (NESO)" w:date="2025-05-23T06:29:00Z" w16du:dateUtc="2025-05-23T05:29:00Z">
              <w:rPr>
                <w:rFonts w:ascii="Arial" w:hAnsi="Arial" w:cs="Arial"/>
                <w:b/>
                <w:bCs/>
                <w:sz w:val="22"/>
                <w:szCs w:val="22"/>
              </w:rPr>
            </w:rPrChange>
          </w:rPr>
          <w:t>Construction Agreement</w:t>
        </w:r>
        <w:r w:rsidR="00111BF8" w:rsidRPr="000872FC">
          <w:rPr>
            <w:rFonts w:ascii="Arial" w:hAnsi="Arial" w:cs="Arial"/>
            <w:sz w:val="22"/>
            <w:szCs w:val="22"/>
            <w:highlight w:val="yellow"/>
            <w:rPrChange w:id="1351" w:author="Chris Warburton (NESO)" w:date="2025-05-23T06:29:00Z" w16du:dateUtc="2025-05-23T05:29:00Z">
              <w:rPr>
                <w:rFonts w:ascii="Arial" w:hAnsi="Arial" w:cs="Arial"/>
                <w:sz w:val="22"/>
                <w:szCs w:val="22"/>
              </w:rPr>
            </w:rPrChange>
          </w:rPr>
          <w:t xml:space="preserve"> and</w:t>
        </w:r>
      </w:ins>
      <w:ins w:id="1352" w:author="Chris Warburton (NESO)" w:date="2025-05-22T19:37:00Z" w16du:dateUtc="2025-05-22T18:37:00Z">
        <w:r w:rsidR="00DA7CCA" w:rsidRPr="000872FC">
          <w:rPr>
            <w:rFonts w:ascii="Arial" w:hAnsi="Arial" w:cs="Arial"/>
            <w:sz w:val="22"/>
            <w:szCs w:val="22"/>
            <w:highlight w:val="yellow"/>
            <w:rPrChange w:id="1353" w:author="Chris Warburton (NESO)" w:date="2025-05-23T06:29:00Z" w16du:dateUtc="2025-05-23T05:29:00Z">
              <w:rPr>
                <w:rFonts w:ascii="Arial" w:hAnsi="Arial" w:cs="Arial"/>
                <w:sz w:val="22"/>
                <w:szCs w:val="22"/>
              </w:rPr>
            </w:rPrChange>
          </w:rPr>
          <w:t>, if it applies, the relevant sub-paragraph on which this is based</w:t>
        </w:r>
      </w:ins>
      <w:ins w:id="1354" w:author="Chris Warburton (NESO)" w:date="2025-05-22T17:26:00Z" w16du:dateUtc="2025-05-22T16:26:00Z">
        <w:r w:rsidR="00111BF8" w:rsidRPr="000872FC">
          <w:rPr>
            <w:rFonts w:ascii="Arial" w:hAnsi="Arial" w:cs="Arial"/>
            <w:sz w:val="22"/>
            <w:szCs w:val="22"/>
            <w:highlight w:val="yellow"/>
            <w:rPrChange w:id="1355" w:author="Chris Warburton (NESO)" w:date="2025-05-23T06:29:00Z" w16du:dateUtc="2025-05-23T05:29:00Z">
              <w:rPr>
                <w:rFonts w:ascii="Arial" w:hAnsi="Arial" w:cs="Arial"/>
                <w:sz w:val="22"/>
                <w:szCs w:val="22"/>
              </w:rPr>
            </w:rPrChange>
          </w:rPr>
          <w:t>.</w:t>
        </w:r>
      </w:ins>
    </w:p>
    <w:p w14:paraId="706A4340" w14:textId="7DC64AFC" w:rsidR="006D032B" w:rsidRPr="000872FC" w:rsidRDefault="008901EE" w:rsidP="00404DD0">
      <w:pPr>
        <w:tabs>
          <w:tab w:val="left" w:pos="720"/>
        </w:tabs>
        <w:spacing w:line="360" w:lineRule="auto"/>
        <w:ind w:left="720" w:hanging="720"/>
        <w:jc w:val="both"/>
        <w:rPr>
          <w:ins w:id="1356" w:author="Chris Warburton (NESO)" w:date="2025-05-22T17:21:00Z" w16du:dateUtc="2025-05-22T16:21:00Z"/>
          <w:rFonts w:ascii="Arial" w:hAnsi="Arial" w:cs="Arial"/>
          <w:sz w:val="22"/>
          <w:szCs w:val="22"/>
          <w:highlight w:val="yellow"/>
          <w:rPrChange w:id="1357" w:author="Chris Warburton (NESO)" w:date="2025-05-23T06:29:00Z" w16du:dateUtc="2025-05-23T05:29:00Z">
            <w:rPr>
              <w:ins w:id="1358" w:author="Chris Warburton (NESO)" w:date="2025-05-22T17:21:00Z" w16du:dateUtc="2025-05-22T16:21:00Z"/>
              <w:rFonts w:ascii="Arial" w:hAnsi="Arial" w:cs="Arial"/>
              <w:sz w:val="22"/>
              <w:szCs w:val="22"/>
            </w:rPr>
          </w:rPrChange>
        </w:rPr>
      </w:pPr>
      <w:ins w:id="1359" w:author="Chris Warburton (NESO)" w:date="2025-05-22T17:23:00Z" w16du:dateUtc="2025-05-22T16:23:00Z">
        <w:r w:rsidRPr="000872FC">
          <w:rPr>
            <w:rFonts w:ascii="Arial" w:hAnsi="Arial" w:cs="Arial"/>
            <w:sz w:val="22"/>
            <w:szCs w:val="22"/>
            <w:highlight w:val="yellow"/>
            <w:rPrChange w:id="1360" w:author="Chris Warburton (NESO)" w:date="2025-05-23T06:29:00Z" w16du:dateUtc="2025-05-23T05:29:00Z">
              <w:rPr>
                <w:rFonts w:ascii="Arial" w:hAnsi="Arial" w:cs="Arial"/>
                <w:sz w:val="22"/>
                <w:szCs w:val="22"/>
              </w:rPr>
            </w:rPrChange>
          </w:rPr>
          <w:tab/>
        </w:r>
      </w:ins>
    </w:p>
    <w:p w14:paraId="377FE15B" w14:textId="114501C7" w:rsidR="00707AE5" w:rsidRPr="000872FC" w:rsidRDefault="004761AD" w:rsidP="004761AD">
      <w:pPr>
        <w:tabs>
          <w:tab w:val="left" w:pos="720"/>
        </w:tabs>
        <w:spacing w:line="360" w:lineRule="auto"/>
        <w:ind w:left="720" w:hanging="720"/>
        <w:jc w:val="both"/>
        <w:rPr>
          <w:ins w:id="1361" w:author="Chris Warburton (NESO)" w:date="2025-05-22T17:30:00Z" w16du:dateUtc="2025-05-22T16:30:00Z"/>
          <w:rFonts w:ascii="Arial" w:hAnsi="Arial" w:cs="Arial"/>
          <w:sz w:val="22"/>
          <w:szCs w:val="22"/>
          <w:highlight w:val="yellow"/>
          <w:rPrChange w:id="1362" w:author="Chris Warburton (NESO)" w:date="2025-05-23T06:29:00Z" w16du:dateUtc="2025-05-23T05:29:00Z">
            <w:rPr>
              <w:ins w:id="1363" w:author="Chris Warburton (NESO)" w:date="2025-05-22T17:30:00Z" w16du:dateUtc="2025-05-22T16:30:00Z"/>
              <w:rFonts w:ascii="Arial" w:hAnsi="Arial" w:cs="Arial"/>
              <w:sz w:val="22"/>
              <w:szCs w:val="22"/>
            </w:rPr>
          </w:rPrChange>
        </w:rPr>
      </w:pPr>
      <w:ins w:id="1364" w:author="Chris Warburton (NESO)" w:date="2025-05-22T17:28:00Z" w16du:dateUtc="2025-05-22T16:28:00Z">
        <w:r w:rsidRPr="000872FC">
          <w:rPr>
            <w:rFonts w:ascii="Arial" w:hAnsi="Arial" w:cs="Arial"/>
            <w:sz w:val="22"/>
            <w:szCs w:val="22"/>
            <w:highlight w:val="yellow"/>
            <w:rPrChange w:id="1365" w:author="Chris Warburton (NESO)" w:date="2025-05-23T06:29:00Z" w16du:dateUtc="2025-05-23T05:29:00Z">
              <w:rPr>
                <w:rFonts w:ascii="Arial" w:hAnsi="Arial" w:cs="Arial"/>
                <w:sz w:val="22"/>
                <w:szCs w:val="22"/>
              </w:rPr>
            </w:rPrChange>
          </w:rPr>
          <w:t>5.2</w:t>
        </w:r>
        <w:r w:rsidRPr="000872FC">
          <w:rPr>
            <w:rFonts w:ascii="Arial" w:hAnsi="Arial" w:cs="Arial"/>
            <w:sz w:val="22"/>
            <w:szCs w:val="22"/>
            <w:highlight w:val="yellow"/>
            <w:rPrChange w:id="1366" w:author="Chris Warburton (NESO)" w:date="2025-05-23T06:29:00Z" w16du:dateUtc="2025-05-23T05:29:00Z">
              <w:rPr>
                <w:rFonts w:ascii="Arial" w:hAnsi="Arial" w:cs="Arial"/>
                <w:sz w:val="22"/>
                <w:szCs w:val="22"/>
              </w:rPr>
            </w:rPrChange>
          </w:rPr>
          <w:tab/>
        </w:r>
      </w:ins>
      <w:ins w:id="1367" w:author="Chris Warburton (NESO)" w:date="2025-05-22T19:14:00Z" w16du:dateUtc="2025-05-22T18:14:00Z">
        <w:r w:rsidR="005E1284" w:rsidRPr="000872FC">
          <w:rPr>
            <w:rFonts w:ascii="Arial" w:hAnsi="Arial" w:cs="Arial"/>
            <w:sz w:val="22"/>
            <w:szCs w:val="22"/>
            <w:highlight w:val="yellow"/>
            <w:rPrChange w:id="1368" w:author="Chris Warburton (NESO)" w:date="2025-05-23T06:29:00Z" w16du:dateUtc="2025-05-23T05:29:00Z">
              <w:rPr>
                <w:rFonts w:ascii="Arial" w:hAnsi="Arial" w:cs="Arial"/>
                <w:sz w:val="22"/>
                <w:szCs w:val="22"/>
              </w:rPr>
            </w:rPrChange>
          </w:rPr>
          <w:t>F</w:t>
        </w:r>
      </w:ins>
      <w:ins w:id="1369" w:author="Chris Warburton (NESO)" w:date="2025-05-22T17:30:00Z" w16du:dateUtc="2025-05-22T16:30:00Z">
        <w:r w:rsidR="00EA4432" w:rsidRPr="000872FC">
          <w:rPr>
            <w:rFonts w:ascii="Arial" w:hAnsi="Arial" w:cs="Arial"/>
            <w:sz w:val="22"/>
            <w:szCs w:val="22"/>
            <w:highlight w:val="yellow"/>
            <w:rPrChange w:id="1370" w:author="Chris Warburton (NESO)" w:date="2025-05-23T06:29:00Z" w16du:dateUtc="2025-05-23T05:29:00Z">
              <w:rPr>
                <w:rFonts w:ascii="Arial" w:hAnsi="Arial" w:cs="Arial"/>
                <w:sz w:val="22"/>
                <w:szCs w:val="22"/>
              </w:rPr>
            </w:rPrChange>
          </w:rPr>
          <w:t xml:space="preserve">rom </w:t>
        </w:r>
      </w:ins>
      <w:ins w:id="1371" w:author="Chris Warburton (NESO)" w:date="2025-05-22T17:31:00Z" w16du:dateUtc="2025-05-22T16:31:00Z">
        <w:r w:rsidR="00EA4432" w:rsidRPr="000872FC">
          <w:rPr>
            <w:rFonts w:ascii="Arial" w:hAnsi="Arial" w:cs="Arial"/>
            <w:sz w:val="22"/>
            <w:szCs w:val="22"/>
            <w:highlight w:val="yellow"/>
            <w:rPrChange w:id="1372" w:author="Chris Warburton (NESO)" w:date="2025-05-23T06:29:00Z" w16du:dateUtc="2025-05-23T05:29:00Z">
              <w:rPr>
                <w:rFonts w:ascii="Arial" w:hAnsi="Arial" w:cs="Arial"/>
                <w:sz w:val="22"/>
                <w:szCs w:val="22"/>
              </w:rPr>
            </w:rPrChange>
          </w:rPr>
          <w:t xml:space="preserve">the </w:t>
        </w:r>
        <w:r w:rsidR="00EA4432" w:rsidRPr="000872FC">
          <w:rPr>
            <w:rFonts w:ascii="Arial" w:hAnsi="Arial" w:cs="Arial"/>
            <w:b/>
            <w:bCs/>
            <w:sz w:val="22"/>
            <w:szCs w:val="22"/>
            <w:highlight w:val="yellow"/>
            <w:rPrChange w:id="1373" w:author="Chris Warburton (NESO)" w:date="2025-05-23T06:29:00Z" w16du:dateUtc="2025-05-23T05:29:00Z">
              <w:rPr>
                <w:rFonts w:ascii="Arial" w:hAnsi="Arial" w:cs="Arial"/>
                <w:b/>
                <w:bCs/>
                <w:sz w:val="22"/>
                <w:szCs w:val="22"/>
              </w:rPr>
            </w:rPrChange>
          </w:rPr>
          <w:t>PCF Activation Date</w:t>
        </w:r>
      </w:ins>
      <w:ins w:id="1374" w:author="Chris Warburton (NESO)" w:date="2025-05-22T19:14:00Z" w16du:dateUtc="2025-05-22T18:14:00Z">
        <w:r w:rsidR="005E1284" w:rsidRPr="000872FC">
          <w:rPr>
            <w:rFonts w:ascii="Arial" w:hAnsi="Arial" w:cs="Arial"/>
            <w:sz w:val="22"/>
            <w:szCs w:val="22"/>
            <w:highlight w:val="yellow"/>
            <w:rPrChange w:id="1375" w:author="Chris Warburton (NESO)" w:date="2025-05-23T06:29:00Z" w16du:dateUtc="2025-05-23T05:29:00Z">
              <w:rPr>
                <w:rFonts w:ascii="Arial" w:hAnsi="Arial" w:cs="Arial"/>
                <w:sz w:val="22"/>
                <w:szCs w:val="22"/>
              </w:rPr>
            </w:rPrChange>
          </w:rPr>
          <w:t xml:space="preserve"> the owner/operator of a </w:t>
        </w:r>
        <w:r w:rsidR="005E1284" w:rsidRPr="000872FC">
          <w:rPr>
            <w:rFonts w:ascii="Arial" w:hAnsi="Arial" w:cs="Arial"/>
            <w:b/>
            <w:bCs/>
            <w:sz w:val="22"/>
            <w:szCs w:val="22"/>
            <w:highlight w:val="yellow"/>
            <w:rPrChange w:id="1376" w:author="Chris Warburton (NESO)" w:date="2025-05-23T06:29:00Z" w16du:dateUtc="2025-05-23T05:29:00Z">
              <w:rPr>
                <w:rFonts w:ascii="Arial" w:hAnsi="Arial" w:cs="Arial"/>
                <w:b/>
                <w:bCs/>
                <w:sz w:val="22"/>
                <w:szCs w:val="22"/>
              </w:rPr>
            </w:rPrChange>
          </w:rPr>
          <w:t xml:space="preserve">Distribution System </w:t>
        </w:r>
        <w:r w:rsidR="005E1284" w:rsidRPr="000872FC">
          <w:rPr>
            <w:rFonts w:ascii="Arial" w:hAnsi="Arial" w:cs="Arial"/>
            <w:sz w:val="22"/>
            <w:szCs w:val="22"/>
            <w:highlight w:val="yellow"/>
            <w:rPrChange w:id="1377" w:author="Chris Warburton (NESO)" w:date="2025-05-23T06:29:00Z" w16du:dateUtc="2025-05-23T05:29:00Z">
              <w:rPr>
                <w:rFonts w:ascii="Arial" w:hAnsi="Arial" w:cs="Arial"/>
                <w:sz w:val="22"/>
                <w:szCs w:val="22"/>
              </w:rPr>
            </w:rPrChange>
          </w:rPr>
          <w:t>must</w:t>
        </w:r>
      </w:ins>
      <w:ins w:id="1378" w:author="Chris Warburton (NESO)" w:date="2025-05-22T19:19:00Z" w16du:dateUtc="2025-05-22T18:19:00Z">
        <w:r w:rsidR="005F4941" w:rsidRPr="000872FC">
          <w:rPr>
            <w:rFonts w:ascii="Arial" w:hAnsi="Arial" w:cs="Arial"/>
            <w:sz w:val="22"/>
            <w:szCs w:val="22"/>
            <w:highlight w:val="yellow"/>
            <w:rPrChange w:id="1379" w:author="Chris Warburton (NESO)" w:date="2025-05-23T06:29:00Z" w16du:dateUtc="2025-05-23T05:29:00Z">
              <w:rPr>
                <w:rFonts w:ascii="Arial" w:hAnsi="Arial" w:cs="Arial"/>
                <w:sz w:val="22"/>
                <w:szCs w:val="22"/>
              </w:rPr>
            </w:rPrChange>
          </w:rPr>
          <w:t xml:space="preserve">, on or before the date it provides </w:t>
        </w:r>
        <w:r w:rsidR="005F4941" w:rsidRPr="000872FC">
          <w:rPr>
            <w:rFonts w:ascii="Arial" w:hAnsi="Arial" w:cs="Arial"/>
            <w:b/>
            <w:bCs/>
            <w:sz w:val="22"/>
            <w:szCs w:val="22"/>
            <w:highlight w:val="yellow"/>
            <w:rPrChange w:id="1380" w:author="Chris Warburton (NESO)" w:date="2025-05-23T06:29:00Z" w16du:dateUtc="2025-05-23T05:29:00Z">
              <w:rPr>
                <w:rFonts w:ascii="Arial" w:hAnsi="Arial" w:cs="Arial"/>
                <w:b/>
                <w:bCs/>
                <w:sz w:val="22"/>
                <w:szCs w:val="22"/>
              </w:rPr>
            </w:rPrChange>
          </w:rPr>
          <w:t>The Company</w:t>
        </w:r>
        <w:r w:rsidR="005F4941" w:rsidRPr="000872FC">
          <w:rPr>
            <w:rFonts w:ascii="Arial" w:hAnsi="Arial" w:cs="Arial"/>
            <w:sz w:val="22"/>
            <w:szCs w:val="22"/>
            <w:highlight w:val="yellow"/>
            <w:rPrChange w:id="1381" w:author="Chris Warburton (NESO)" w:date="2025-05-23T06:29:00Z" w16du:dateUtc="2025-05-23T05:29:00Z">
              <w:rPr>
                <w:rFonts w:ascii="Arial" w:hAnsi="Arial" w:cs="Arial"/>
                <w:sz w:val="22"/>
                <w:szCs w:val="22"/>
              </w:rPr>
            </w:rPrChange>
          </w:rPr>
          <w:t xml:space="preserve"> with a signed </w:t>
        </w:r>
        <w:r w:rsidR="005F4941" w:rsidRPr="000872FC">
          <w:rPr>
            <w:rFonts w:ascii="Arial" w:hAnsi="Arial" w:cs="Arial"/>
            <w:b/>
            <w:bCs/>
            <w:sz w:val="22"/>
            <w:szCs w:val="22"/>
            <w:highlight w:val="yellow"/>
            <w:rPrChange w:id="1382" w:author="Chris Warburton (NESO)" w:date="2025-05-23T06:29:00Z" w16du:dateUtc="2025-05-23T05:29:00Z">
              <w:rPr>
                <w:rFonts w:ascii="Arial" w:hAnsi="Arial" w:cs="Arial"/>
                <w:b/>
                <w:bCs/>
                <w:sz w:val="22"/>
                <w:szCs w:val="22"/>
              </w:rPr>
            </w:rPrChange>
          </w:rPr>
          <w:t>Construction Agreement</w:t>
        </w:r>
        <w:r w:rsidR="005F4941" w:rsidRPr="000872FC">
          <w:rPr>
            <w:rFonts w:ascii="Arial" w:hAnsi="Arial" w:cs="Arial"/>
            <w:sz w:val="22"/>
            <w:szCs w:val="22"/>
            <w:highlight w:val="yellow"/>
            <w:rPrChange w:id="1383" w:author="Chris Warburton (NESO)" w:date="2025-05-23T06:29:00Z" w16du:dateUtc="2025-05-23T05:29:00Z">
              <w:rPr>
                <w:rFonts w:ascii="Arial" w:hAnsi="Arial" w:cs="Arial"/>
                <w:sz w:val="22"/>
                <w:szCs w:val="22"/>
              </w:rPr>
            </w:rPrChange>
          </w:rPr>
          <w:t>,</w:t>
        </w:r>
      </w:ins>
      <w:ins w:id="1384" w:author="Chris Warburton (NESO)" w:date="2025-05-22T19:15:00Z" w16du:dateUtc="2025-05-22T18:15:00Z">
        <w:r w:rsidR="00A8774D" w:rsidRPr="000872FC">
          <w:rPr>
            <w:rFonts w:ascii="Arial" w:hAnsi="Arial" w:cs="Arial"/>
            <w:sz w:val="22"/>
            <w:szCs w:val="22"/>
            <w:highlight w:val="yellow"/>
            <w:rPrChange w:id="1385" w:author="Chris Warburton (NESO)" w:date="2025-05-23T06:29:00Z" w16du:dateUtc="2025-05-23T05:29:00Z">
              <w:rPr>
                <w:rFonts w:ascii="Arial" w:hAnsi="Arial" w:cs="Arial"/>
                <w:sz w:val="22"/>
                <w:szCs w:val="22"/>
              </w:rPr>
            </w:rPrChange>
          </w:rPr>
          <w:t xml:space="preserve"> notify </w:t>
        </w:r>
        <w:r w:rsidR="00A8774D" w:rsidRPr="000872FC">
          <w:rPr>
            <w:rFonts w:ascii="Arial" w:hAnsi="Arial" w:cs="Arial"/>
            <w:b/>
            <w:bCs/>
            <w:sz w:val="22"/>
            <w:szCs w:val="22"/>
            <w:highlight w:val="yellow"/>
            <w:rPrChange w:id="1386" w:author="Chris Warburton (NESO)" w:date="2025-05-23T06:29:00Z" w16du:dateUtc="2025-05-23T05:29:00Z">
              <w:rPr>
                <w:rFonts w:ascii="Arial" w:hAnsi="Arial" w:cs="Arial"/>
                <w:b/>
                <w:bCs/>
                <w:sz w:val="22"/>
                <w:szCs w:val="22"/>
              </w:rPr>
            </w:rPrChange>
          </w:rPr>
          <w:t>The Company</w:t>
        </w:r>
        <w:r w:rsidR="00A8774D" w:rsidRPr="000872FC">
          <w:rPr>
            <w:rFonts w:ascii="Arial" w:hAnsi="Arial" w:cs="Arial"/>
            <w:sz w:val="22"/>
            <w:szCs w:val="22"/>
            <w:highlight w:val="yellow"/>
            <w:rPrChange w:id="1387" w:author="Chris Warburton (NESO)" w:date="2025-05-23T06:29:00Z" w16du:dateUtc="2025-05-23T05:29:00Z">
              <w:rPr>
                <w:rFonts w:ascii="Arial" w:hAnsi="Arial" w:cs="Arial"/>
                <w:sz w:val="22"/>
                <w:szCs w:val="22"/>
              </w:rPr>
            </w:rPrChange>
          </w:rPr>
          <w:t xml:space="preserve"> of whether or not </w:t>
        </w:r>
      </w:ins>
      <w:ins w:id="1388" w:author="Chris Warburton (NESO)" w:date="2025-05-22T19:25:00Z" w16du:dateUtc="2025-05-22T18:25:00Z">
        <w:r w:rsidR="00F96BE6" w:rsidRPr="000872FC">
          <w:rPr>
            <w:rFonts w:ascii="Arial" w:hAnsi="Arial" w:cs="Arial"/>
            <w:sz w:val="22"/>
            <w:szCs w:val="22"/>
            <w:highlight w:val="yellow"/>
            <w:rPrChange w:id="1389" w:author="Chris Warburton (NESO)" w:date="2025-05-23T06:29:00Z" w16du:dateUtc="2025-05-23T05:29:00Z">
              <w:rPr>
                <w:rFonts w:ascii="Arial" w:hAnsi="Arial" w:cs="Arial"/>
                <w:sz w:val="22"/>
                <w:szCs w:val="22"/>
              </w:rPr>
            </w:rPrChange>
          </w:rPr>
          <w:t xml:space="preserve">it reasonably expects </w:t>
        </w:r>
      </w:ins>
      <w:ins w:id="1390" w:author="Chris Warburton (NESO)" w:date="2025-05-22T19:15:00Z" w16du:dateUtc="2025-05-22T18:15:00Z">
        <w:r w:rsidR="00A8774D" w:rsidRPr="000872FC">
          <w:rPr>
            <w:rFonts w:ascii="Arial" w:hAnsi="Arial" w:cs="Arial"/>
            <w:sz w:val="22"/>
            <w:szCs w:val="22"/>
            <w:highlight w:val="yellow"/>
            <w:rPrChange w:id="1391" w:author="Chris Warburton (NESO)" w:date="2025-05-23T06:29:00Z" w16du:dateUtc="2025-05-23T05:29:00Z">
              <w:rPr>
                <w:rFonts w:ascii="Arial" w:hAnsi="Arial" w:cs="Arial"/>
                <w:sz w:val="22"/>
                <w:szCs w:val="22"/>
              </w:rPr>
            </w:rPrChange>
          </w:rPr>
          <w:t xml:space="preserve">Paragraph 4.4 </w:t>
        </w:r>
      </w:ins>
      <w:ins w:id="1392" w:author="Chris Warburton (NESO)" w:date="2025-05-22T19:23:00Z" w16du:dateUtc="2025-05-22T18:23:00Z">
        <w:r w:rsidR="00960C7E" w:rsidRPr="000872FC">
          <w:rPr>
            <w:rFonts w:ascii="Arial" w:hAnsi="Arial" w:cs="Arial"/>
            <w:sz w:val="22"/>
            <w:szCs w:val="22"/>
            <w:highlight w:val="yellow"/>
            <w:rPrChange w:id="1393" w:author="Chris Warburton (NESO)" w:date="2025-05-23T06:29:00Z" w16du:dateUtc="2025-05-23T05:29:00Z">
              <w:rPr>
                <w:rFonts w:ascii="Arial" w:hAnsi="Arial" w:cs="Arial"/>
                <w:sz w:val="22"/>
                <w:szCs w:val="22"/>
              </w:rPr>
            </w:rPrChange>
          </w:rPr>
          <w:t>to</w:t>
        </w:r>
      </w:ins>
      <w:ins w:id="1394" w:author="Chris Warburton (NESO)" w:date="2025-05-22T19:18:00Z" w16du:dateUtc="2025-05-22T18:18:00Z">
        <w:r w:rsidR="009E6E7B" w:rsidRPr="000872FC">
          <w:rPr>
            <w:rFonts w:ascii="Arial" w:hAnsi="Arial" w:cs="Arial"/>
            <w:sz w:val="22"/>
            <w:szCs w:val="22"/>
            <w:highlight w:val="yellow"/>
            <w:rPrChange w:id="1395" w:author="Chris Warburton (NESO)" w:date="2025-05-23T06:29:00Z" w16du:dateUtc="2025-05-23T05:29:00Z">
              <w:rPr>
                <w:rFonts w:ascii="Arial" w:hAnsi="Arial" w:cs="Arial"/>
                <w:sz w:val="22"/>
                <w:szCs w:val="22"/>
              </w:rPr>
            </w:rPrChange>
          </w:rPr>
          <w:t xml:space="preserve"> apply</w:t>
        </w:r>
      </w:ins>
      <w:ins w:id="1396" w:author="Chris Warburton (NESO)" w:date="2025-05-22T19:15:00Z" w16du:dateUtc="2025-05-22T18:15:00Z">
        <w:r w:rsidR="00A8774D" w:rsidRPr="000872FC">
          <w:rPr>
            <w:rFonts w:ascii="Arial" w:hAnsi="Arial" w:cs="Arial"/>
            <w:sz w:val="22"/>
            <w:szCs w:val="22"/>
            <w:highlight w:val="yellow"/>
            <w:rPrChange w:id="1397" w:author="Chris Warburton (NESO)" w:date="2025-05-23T06:29:00Z" w16du:dateUtc="2025-05-23T05:29:00Z">
              <w:rPr>
                <w:rFonts w:ascii="Arial" w:hAnsi="Arial" w:cs="Arial"/>
                <w:sz w:val="22"/>
                <w:szCs w:val="22"/>
              </w:rPr>
            </w:rPrChange>
          </w:rPr>
          <w:t xml:space="preserve"> to the </w:t>
        </w:r>
        <w:r w:rsidR="00A8774D" w:rsidRPr="000872FC">
          <w:rPr>
            <w:rFonts w:ascii="Arial" w:hAnsi="Arial" w:cs="Arial"/>
            <w:b/>
            <w:bCs/>
            <w:sz w:val="22"/>
            <w:szCs w:val="22"/>
            <w:highlight w:val="yellow"/>
            <w:rPrChange w:id="1398" w:author="Chris Warburton (NESO)" w:date="2025-05-23T06:29:00Z" w16du:dateUtc="2025-05-23T05:29:00Z">
              <w:rPr>
                <w:rFonts w:ascii="Arial" w:hAnsi="Arial" w:cs="Arial"/>
                <w:b/>
                <w:bCs/>
                <w:sz w:val="22"/>
                <w:szCs w:val="22"/>
              </w:rPr>
            </w:rPrChange>
          </w:rPr>
          <w:t>Construction Agreement</w:t>
        </w:r>
        <w:r w:rsidR="00A8774D" w:rsidRPr="000872FC">
          <w:rPr>
            <w:rFonts w:ascii="Arial" w:hAnsi="Arial" w:cs="Arial"/>
            <w:sz w:val="22"/>
            <w:szCs w:val="22"/>
            <w:highlight w:val="yellow"/>
            <w:rPrChange w:id="1399" w:author="Chris Warburton (NESO)" w:date="2025-05-23T06:29:00Z" w16du:dateUtc="2025-05-23T05:29:00Z">
              <w:rPr>
                <w:rFonts w:ascii="Arial" w:hAnsi="Arial" w:cs="Arial"/>
                <w:sz w:val="22"/>
                <w:szCs w:val="22"/>
              </w:rPr>
            </w:rPrChange>
          </w:rPr>
          <w:t xml:space="preserve"> </w:t>
        </w:r>
      </w:ins>
      <w:ins w:id="1400" w:author="Chris Warburton (NESO)" w:date="2025-05-22T19:23:00Z" w16du:dateUtc="2025-05-22T18:23:00Z">
        <w:r w:rsidR="00960C7E" w:rsidRPr="000872FC">
          <w:rPr>
            <w:rFonts w:ascii="Arial" w:hAnsi="Arial" w:cs="Arial"/>
            <w:sz w:val="22"/>
            <w:szCs w:val="22"/>
            <w:highlight w:val="yellow"/>
            <w:rPrChange w:id="1401" w:author="Chris Warburton (NESO)" w:date="2025-05-23T06:29:00Z" w16du:dateUtc="2025-05-23T05:29:00Z">
              <w:rPr>
                <w:rFonts w:ascii="Arial" w:hAnsi="Arial" w:cs="Arial"/>
                <w:sz w:val="22"/>
                <w:szCs w:val="22"/>
              </w:rPr>
            </w:rPrChange>
          </w:rPr>
          <w:t xml:space="preserve">once entered into </w:t>
        </w:r>
      </w:ins>
      <w:ins w:id="1402" w:author="Chris Warburton (NESO)" w:date="2025-05-22T19:15:00Z" w16du:dateUtc="2025-05-22T18:15:00Z">
        <w:r w:rsidR="00A8774D" w:rsidRPr="000872FC">
          <w:rPr>
            <w:rFonts w:ascii="Arial" w:hAnsi="Arial" w:cs="Arial"/>
            <w:sz w:val="22"/>
            <w:szCs w:val="22"/>
            <w:highlight w:val="yellow"/>
            <w:rPrChange w:id="1403" w:author="Chris Warburton (NESO)" w:date="2025-05-23T06:29:00Z" w16du:dateUtc="2025-05-23T05:29:00Z">
              <w:rPr>
                <w:rFonts w:ascii="Arial" w:hAnsi="Arial" w:cs="Arial"/>
                <w:sz w:val="22"/>
                <w:szCs w:val="22"/>
              </w:rPr>
            </w:rPrChange>
          </w:rPr>
          <w:t xml:space="preserve">and, if it </w:t>
        </w:r>
      </w:ins>
      <w:ins w:id="1404" w:author="Chris Warburton (NESO)" w:date="2025-05-22T19:19:00Z" w16du:dateUtc="2025-05-22T18:19:00Z">
        <w:r w:rsidR="009916E9" w:rsidRPr="000872FC">
          <w:rPr>
            <w:rFonts w:ascii="Arial" w:hAnsi="Arial" w:cs="Arial"/>
            <w:sz w:val="22"/>
            <w:szCs w:val="22"/>
            <w:highlight w:val="yellow"/>
            <w:rPrChange w:id="1405" w:author="Chris Warburton (NESO)" w:date="2025-05-23T06:29:00Z" w16du:dateUtc="2025-05-23T05:29:00Z">
              <w:rPr>
                <w:rFonts w:ascii="Arial" w:hAnsi="Arial" w:cs="Arial"/>
                <w:sz w:val="22"/>
                <w:szCs w:val="22"/>
              </w:rPr>
            </w:rPrChange>
          </w:rPr>
          <w:t xml:space="preserve">will </w:t>
        </w:r>
      </w:ins>
      <w:ins w:id="1406" w:author="Chris Warburton (NESO)" w:date="2025-05-22T19:15:00Z" w16du:dateUtc="2025-05-22T18:15:00Z">
        <w:r w:rsidR="00A8774D" w:rsidRPr="000872FC">
          <w:rPr>
            <w:rFonts w:ascii="Arial" w:hAnsi="Arial" w:cs="Arial"/>
            <w:sz w:val="22"/>
            <w:szCs w:val="22"/>
            <w:highlight w:val="yellow"/>
            <w:rPrChange w:id="1407" w:author="Chris Warburton (NESO)" w:date="2025-05-23T06:29:00Z" w16du:dateUtc="2025-05-23T05:29:00Z">
              <w:rPr>
                <w:rFonts w:ascii="Arial" w:hAnsi="Arial" w:cs="Arial"/>
                <w:sz w:val="22"/>
                <w:szCs w:val="22"/>
              </w:rPr>
            </w:rPrChange>
          </w:rPr>
          <w:t>appl</w:t>
        </w:r>
      </w:ins>
      <w:ins w:id="1408" w:author="Chris Warburton (NESO)" w:date="2025-05-22T19:19:00Z" w16du:dateUtc="2025-05-22T18:19:00Z">
        <w:r w:rsidR="009916E9" w:rsidRPr="000872FC">
          <w:rPr>
            <w:rFonts w:ascii="Arial" w:hAnsi="Arial" w:cs="Arial"/>
            <w:sz w:val="22"/>
            <w:szCs w:val="22"/>
            <w:highlight w:val="yellow"/>
            <w:rPrChange w:id="1409" w:author="Chris Warburton (NESO)" w:date="2025-05-23T06:29:00Z" w16du:dateUtc="2025-05-23T05:29:00Z">
              <w:rPr>
                <w:rFonts w:ascii="Arial" w:hAnsi="Arial" w:cs="Arial"/>
                <w:sz w:val="22"/>
                <w:szCs w:val="22"/>
              </w:rPr>
            </w:rPrChange>
          </w:rPr>
          <w:t>y</w:t>
        </w:r>
      </w:ins>
      <w:ins w:id="1410" w:author="Chris Warburton (NESO)" w:date="2025-05-22T19:15:00Z" w16du:dateUtc="2025-05-22T18:15:00Z">
        <w:r w:rsidR="00A8774D" w:rsidRPr="000872FC">
          <w:rPr>
            <w:rFonts w:ascii="Arial" w:hAnsi="Arial" w:cs="Arial"/>
            <w:sz w:val="22"/>
            <w:szCs w:val="22"/>
            <w:highlight w:val="yellow"/>
            <w:rPrChange w:id="1411" w:author="Chris Warburton (NESO)" w:date="2025-05-23T06:29:00Z" w16du:dateUtc="2025-05-23T05:29:00Z">
              <w:rPr>
                <w:rFonts w:ascii="Arial" w:hAnsi="Arial" w:cs="Arial"/>
                <w:sz w:val="22"/>
                <w:szCs w:val="22"/>
              </w:rPr>
            </w:rPrChange>
          </w:rPr>
          <w:t xml:space="preserve">, the </w:t>
        </w:r>
      </w:ins>
      <w:ins w:id="1412" w:author="Chris Warburton (NESO)" w:date="2025-05-22T19:20:00Z" w16du:dateUtc="2025-05-22T18:20:00Z">
        <w:r w:rsidR="009916E9" w:rsidRPr="000872FC">
          <w:rPr>
            <w:rFonts w:ascii="Arial" w:hAnsi="Arial" w:cs="Arial"/>
            <w:sz w:val="22"/>
            <w:szCs w:val="22"/>
            <w:highlight w:val="yellow"/>
            <w:rPrChange w:id="1413" w:author="Chris Warburton (NESO)" w:date="2025-05-23T06:29:00Z" w16du:dateUtc="2025-05-23T05:29:00Z">
              <w:rPr>
                <w:rFonts w:ascii="Arial" w:hAnsi="Arial" w:cs="Arial"/>
                <w:sz w:val="22"/>
                <w:szCs w:val="22"/>
              </w:rPr>
            </w:rPrChange>
          </w:rPr>
          <w:t xml:space="preserve">relevant sub-paragraph </w:t>
        </w:r>
        <w:r w:rsidR="00406A0E" w:rsidRPr="000872FC">
          <w:rPr>
            <w:rFonts w:ascii="Arial" w:hAnsi="Arial" w:cs="Arial"/>
            <w:sz w:val="22"/>
            <w:szCs w:val="22"/>
            <w:highlight w:val="yellow"/>
            <w:rPrChange w:id="1414" w:author="Chris Warburton (NESO)" w:date="2025-05-23T06:29:00Z" w16du:dateUtc="2025-05-23T05:29:00Z">
              <w:rPr>
                <w:rFonts w:ascii="Arial" w:hAnsi="Arial" w:cs="Arial"/>
                <w:sz w:val="22"/>
                <w:szCs w:val="22"/>
              </w:rPr>
            </w:rPrChange>
          </w:rPr>
          <w:t>on which this is based</w:t>
        </w:r>
      </w:ins>
      <w:ins w:id="1415" w:author="Chris Warburton (NESO)" w:date="2025-05-22T19:15:00Z" w16du:dateUtc="2025-05-22T18:15:00Z">
        <w:r w:rsidR="00A8774D" w:rsidRPr="000872FC">
          <w:rPr>
            <w:rFonts w:ascii="Arial" w:hAnsi="Arial" w:cs="Arial"/>
            <w:sz w:val="22"/>
            <w:szCs w:val="22"/>
            <w:highlight w:val="yellow"/>
            <w:rPrChange w:id="1416" w:author="Chris Warburton (NESO)" w:date="2025-05-23T06:29:00Z" w16du:dateUtc="2025-05-23T05:29:00Z">
              <w:rPr>
                <w:rFonts w:ascii="Arial" w:hAnsi="Arial" w:cs="Arial"/>
                <w:sz w:val="22"/>
                <w:szCs w:val="22"/>
              </w:rPr>
            </w:rPrChange>
          </w:rPr>
          <w:t>.</w:t>
        </w:r>
      </w:ins>
    </w:p>
    <w:p w14:paraId="2FB3CB37" w14:textId="77777777" w:rsidR="00707AE5" w:rsidRPr="000872FC" w:rsidRDefault="00707AE5" w:rsidP="004761AD">
      <w:pPr>
        <w:tabs>
          <w:tab w:val="left" w:pos="720"/>
        </w:tabs>
        <w:spacing w:line="360" w:lineRule="auto"/>
        <w:ind w:left="720" w:hanging="720"/>
        <w:jc w:val="both"/>
        <w:rPr>
          <w:ins w:id="1417" w:author="Chris Warburton (NESO)" w:date="2025-05-22T17:30:00Z" w16du:dateUtc="2025-05-22T16:30:00Z"/>
          <w:rFonts w:ascii="Arial" w:hAnsi="Arial" w:cs="Arial"/>
          <w:sz w:val="22"/>
          <w:szCs w:val="22"/>
          <w:highlight w:val="yellow"/>
          <w:rPrChange w:id="1418" w:author="Chris Warburton (NESO)" w:date="2025-05-23T06:29:00Z" w16du:dateUtc="2025-05-23T05:29:00Z">
            <w:rPr>
              <w:ins w:id="1419" w:author="Chris Warburton (NESO)" w:date="2025-05-22T17:30:00Z" w16du:dateUtc="2025-05-22T16:30:00Z"/>
              <w:rFonts w:ascii="Arial" w:hAnsi="Arial" w:cs="Arial"/>
              <w:sz w:val="22"/>
              <w:szCs w:val="22"/>
            </w:rPr>
          </w:rPrChange>
        </w:rPr>
      </w:pPr>
    </w:p>
    <w:p w14:paraId="6D0B6A3A" w14:textId="3865C3F1" w:rsidR="00444190" w:rsidRPr="000872FC" w:rsidRDefault="00406A0E">
      <w:pPr>
        <w:tabs>
          <w:tab w:val="left" w:pos="720"/>
        </w:tabs>
        <w:spacing w:line="360" w:lineRule="auto"/>
        <w:ind w:left="709" w:hanging="709"/>
        <w:jc w:val="both"/>
        <w:rPr>
          <w:ins w:id="1420" w:author="Chris Warburton (NESO)" w:date="2025-05-22T17:28:00Z" w16du:dateUtc="2025-05-22T16:28:00Z"/>
          <w:rFonts w:ascii="Arial" w:hAnsi="Arial" w:cs="Arial"/>
          <w:sz w:val="22"/>
          <w:szCs w:val="22"/>
          <w:highlight w:val="yellow"/>
          <w:rPrChange w:id="1421" w:author="Chris Warburton (NESO)" w:date="2025-05-23T06:29:00Z" w16du:dateUtc="2025-05-23T05:29:00Z">
            <w:rPr>
              <w:ins w:id="1422" w:author="Chris Warburton (NESO)" w:date="2025-05-22T17:28:00Z" w16du:dateUtc="2025-05-22T16:28:00Z"/>
              <w:rFonts w:ascii="Arial" w:hAnsi="Arial" w:cs="Arial"/>
              <w:sz w:val="22"/>
              <w:szCs w:val="22"/>
            </w:rPr>
          </w:rPrChange>
        </w:rPr>
        <w:pPrChange w:id="1423" w:author="Chris Warburton (NESO)" w:date="2025-05-22T19:22:00Z" w16du:dateUtc="2025-05-22T18:22:00Z">
          <w:pPr>
            <w:tabs>
              <w:tab w:val="left" w:pos="720"/>
            </w:tabs>
            <w:spacing w:line="360" w:lineRule="auto"/>
            <w:ind w:left="720" w:hanging="720"/>
            <w:jc w:val="both"/>
          </w:pPr>
        </w:pPrChange>
      </w:pPr>
      <w:ins w:id="1424" w:author="Chris Warburton (NESO)" w:date="2025-05-22T19:20:00Z" w16du:dateUtc="2025-05-22T18:20:00Z">
        <w:r w:rsidRPr="000872FC">
          <w:rPr>
            <w:rFonts w:ascii="Arial" w:hAnsi="Arial" w:cs="Arial"/>
            <w:sz w:val="22"/>
            <w:szCs w:val="22"/>
            <w:highlight w:val="yellow"/>
            <w:rPrChange w:id="1425" w:author="Chris Warburton (NESO)" w:date="2025-05-23T06:29:00Z" w16du:dateUtc="2025-05-23T05:29:00Z">
              <w:rPr>
                <w:rFonts w:ascii="Arial" w:hAnsi="Arial" w:cs="Arial"/>
                <w:sz w:val="22"/>
                <w:szCs w:val="22"/>
              </w:rPr>
            </w:rPrChange>
          </w:rPr>
          <w:t>5.3</w:t>
        </w:r>
      </w:ins>
      <w:ins w:id="1426" w:author="Chris Warburton (NESO)" w:date="2025-05-22T19:17:00Z" w16du:dateUtc="2025-05-22T18:17:00Z">
        <w:r w:rsidR="00ED4B03" w:rsidRPr="000872FC">
          <w:rPr>
            <w:rFonts w:ascii="Arial" w:hAnsi="Arial" w:cs="Arial"/>
            <w:sz w:val="22"/>
            <w:szCs w:val="22"/>
            <w:highlight w:val="yellow"/>
            <w:rPrChange w:id="1427" w:author="Chris Warburton (NESO)" w:date="2025-05-23T06:29:00Z" w16du:dateUtc="2025-05-23T05:29:00Z">
              <w:rPr>
                <w:rFonts w:ascii="Arial" w:hAnsi="Arial" w:cs="Arial"/>
                <w:sz w:val="22"/>
                <w:szCs w:val="22"/>
              </w:rPr>
            </w:rPrChange>
          </w:rPr>
          <w:tab/>
        </w:r>
      </w:ins>
      <w:ins w:id="1428" w:author="Chris Warburton (NESO)" w:date="2025-05-22T19:20:00Z" w16du:dateUtc="2025-05-22T18:20:00Z">
        <w:r w:rsidRPr="000872FC">
          <w:rPr>
            <w:rFonts w:ascii="Arial" w:hAnsi="Arial" w:cs="Arial"/>
            <w:sz w:val="22"/>
            <w:szCs w:val="22"/>
            <w:highlight w:val="yellow"/>
            <w:rPrChange w:id="1429" w:author="Chris Warburton (NESO)" w:date="2025-05-23T06:29:00Z" w16du:dateUtc="2025-05-23T05:29:00Z">
              <w:rPr>
                <w:rFonts w:ascii="Arial" w:hAnsi="Arial" w:cs="Arial"/>
                <w:sz w:val="22"/>
                <w:szCs w:val="22"/>
              </w:rPr>
            </w:rPrChange>
          </w:rPr>
          <w:t xml:space="preserve">Where, </w:t>
        </w:r>
        <w:r w:rsidR="000D22EA" w:rsidRPr="000872FC">
          <w:rPr>
            <w:rFonts w:ascii="Arial" w:hAnsi="Arial" w:cs="Arial"/>
            <w:sz w:val="22"/>
            <w:szCs w:val="22"/>
            <w:highlight w:val="yellow"/>
            <w:rPrChange w:id="1430" w:author="Chris Warburton (NESO)" w:date="2025-05-23T06:29:00Z" w16du:dateUtc="2025-05-23T05:29:00Z">
              <w:rPr>
                <w:rFonts w:ascii="Arial" w:hAnsi="Arial" w:cs="Arial"/>
                <w:sz w:val="22"/>
                <w:szCs w:val="22"/>
              </w:rPr>
            </w:rPrChange>
          </w:rPr>
          <w:t xml:space="preserve">in accordance with Paragraph </w:t>
        </w:r>
      </w:ins>
      <w:ins w:id="1431" w:author="Chris Warburton (NESO)" w:date="2025-05-22T19:24:00Z" w16du:dateUtc="2025-05-22T18:24:00Z">
        <w:r w:rsidR="00DB3B96" w:rsidRPr="000872FC">
          <w:rPr>
            <w:rFonts w:ascii="Arial" w:hAnsi="Arial" w:cs="Arial"/>
            <w:sz w:val="22"/>
            <w:szCs w:val="22"/>
            <w:highlight w:val="yellow"/>
            <w:rPrChange w:id="1432" w:author="Chris Warburton (NESO)" w:date="2025-05-23T06:29:00Z" w16du:dateUtc="2025-05-23T05:29:00Z">
              <w:rPr>
                <w:rFonts w:ascii="Arial" w:hAnsi="Arial" w:cs="Arial"/>
                <w:sz w:val="22"/>
                <w:szCs w:val="22"/>
              </w:rPr>
            </w:rPrChange>
          </w:rPr>
          <w:t>5.</w:t>
        </w:r>
      </w:ins>
      <w:ins w:id="1433" w:author="Chris Warburton (NESO)" w:date="2025-05-22T19:20:00Z" w16du:dateUtc="2025-05-22T18:20:00Z">
        <w:r w:rsidR="000D22EA" w:rsidRPr="000872FC">
          <w:rPr>
            <w:rFonts w:ascii="Arial" w:hAnsi="Arial" w:cs="Arial"/>
            <w:sz w:val="22"/>
            <w:szCs w:val="22"/>
            <w:highlight w:val="yellow"/>
            <w:rPrChange w:id="1434" w:author="Chris Warburton (NESO)" w:date="2025-05-23T06:29:00Z" w16du:dateUtc="2025-05-23T05:29:00Z">
              <w:rPr>
                <w:rFonts w:ascii="Arial" w:hAnsi="Arial" w:cs="Arial"/>
                <w:sz w:val="22"/>
                <w:szCs w:val="22"/>
              </w:rPr>
            </w:rPrChange>
          </w:rPr>
          <w:t xml:space="preserve">2, the owner/operator of a </w:t>
        </w:r>
        <w:r w:rsidR="000D22EA" w:rsidRPr="000872FC">
          <w:rPr>
            <w:rFonts w:ascii="Arial" w:hAnsi="Arial" w:cs="Arial"/>
            <w:b/>
            <w:bCs/>
            <w:sz w:val="22"/>
            <w:szCs w:val="22"/>
            <w:highlight w:val="yellow"/>
            <w:rPrChange w:id="1435" w:author="Chris Warburton (NESO)" w:date="2025-05-23T06:29:00Z" w16du:dateUtc="2025-05-23T05:29:00Z">
              <w:rPr>
                <w:rFonts w:ascii="Arial" w:hAnsi="Arial" w:cs="Arial"/>
                <w:b/>
                <w:bCs/>
                <w:sz w:val="22"/>
                <w:szCs w:val="22"/>
              </w:rPr>
            </w:rPrChange>
          </w:rPr>
          <w:t xml:space="preserve">Distribution System </w:t>
        </w:r>
      </w:ins>
      <w:ins w:id="1436" w:author="Chris Warburton (NESO)" w:date="2025-05-22T19:21:00Z" w16du:dateUtc="2025-05-22T18:21:00Z">
        <w:r w:rsidR="000D22EA" w:rsidRPr="000872FC">
          <w:rPr>
            <w:rFonts w:ascii="Arial" w:hAnsi="Arial" w:cs="Arial"/>
            <w:sz w:val="22"/>
            <w:szCs w:val="22"/>
            <w:highlight w:val="yellow"/>
            <w:rPrChange w:id="1437" w:author="Chris Warburton (NESO)" w:date="2025-05-23T06:29:00Z" w16du:dateUtc="2025-05-23T05:29:00Z">
              <w:rPr>
                <w:rFonts w:ascii="Arial" w:hAnsi="Arial" w:cs="Arial"/>
                <w:sz w:val="22"/>
                <w:szCs w:val="22"/>
              </w:rPr>
            </w:rPrChange>
          </w:rPr>
          <w:t xml:space="preserve">has notified </w:t>
        </w:r>
      </w:ins>
      <w:ins w:id="1438" w:author="Chris Warburton (NESO)" w:date="2025-05-22T19:20:00Z" w16du:dateUtc="2025-05-22T18:20:00Z">
        <w:r w:rsidR="000D22EA" w:rsidRPr="000872FC">
          <w:rPr>
            <w:rFonts w:ascii="Arial" w:hAnsi="Arial" w:cs="Arial"/>
            <w:b/>
            <w:bCs/>
            <w:sz w:val="22"/>
            <w:szCs w:val="22"/>
            <w:highlight w:val="yellow"/>
            <w:rPrChange w:id="1439" w:author="Chris Warburton (NESO)" w:date="2025-05-23T06:29:00Z" w16du:dateUtc="2025-05-23T05:29:00Z">
              <w:rPr>
                <w:rFonts w:ascii="Arial" w:hAnsi="Arial" w:cs="Arial"/>
                <w:b/>
                <w:bCs/>
                <w:sz w:val="22"/>
                <w:szCs w:val="22"/>
              </w:rPr>
            </w:rPrChange>
          </w:rPr>
          <w:t>The Company</w:t>
        </w:r>
      </w:ins>
      <w:ins w:id="1440" w:author="Chris Warburton (NESO)" w:date="2025-05-22T19:21:00Z" w16du:dateUtc="2025-05-22T18:21:00Z">
        <w:r w:rsidR="000D22EA" w:rsidRPr="000872FC">
          <w:rPr>
            <w:rFonts w:ascii="Arial" w:hAnsi="Arial" w:cs="Arial"/>
            <w:sz w:val="22"/>
            <w:szCs w:val="22"/>
            <w:highlight w:val="yellow"/>
            <w:rPrChange w:id="1441" w:author="Chris Warburton (NESO)" w:date="2025-05-23T06:29:00Z" w16du:dateUtc="2025-05-23T05:29:00Z">
              <w:rPr>
                <w:rFonts w:ascii="Arial" w:hAnsi="Arial" w:cs="Arial"/>
                <w:sz w:val="22"/>
                <w:szCs w:val="22"/>
              </w:rPr>
            </w:rPrChange>
          </w:rPr>
          <w:t xml:space="preserve"> that Paragraph 4.4 </w:t>
        </w:r>
      </w:ins>
      <w:ins w:id="1442" w:author="Chris Warburton (NESO)" w:date="2025-05-22T19:25:00Z" w16du:dateUtc="2025-05-22T18:25:00Z">
        <w:r w:rsidR="00907FA1" w:rsidRPr="000872FC">
          <w:rPr>
            <w:rFonts w:ascii="Arial" w:hAnsi="Arial" w:cs="Arial"/>
            <w:sz w:val="22"/>
            <w:szCs w:val="22"/>
            <w:highlight w:val="yellow"/>
            <w:rPrChange w:id="1443" w:author="Chris Warburton (NESO)" w:date="2025-05-23T06:29:00Z" w16du:dateUtc="2025-05-23T05:29:00Z">
              <w:rPr>
                <w:rFonts w:ascii="Arial" w:hAnsi="Arial" w:cs="Arial"/>
                <w:sz w:val="22"/>
                <w:szCs w:val="22"/>
              </w:rPr>
            </w:rPrChange>
          </w:rPr>
          <w:t>is expected to</w:t>
        </w:r>
      </w:ins>
      <w:ins w:id="1444" w:author="Chris Warburton (NESO)" w:date="2025-05-22T19:21:00Z" w16du:dateUtc="2025-05-22T18:21:00Z">
        <w:r w:rsidR="000D22EA" w:rsidRPr="000872FC">
          <w:rPr>
            <w:rFonts w:ascii="Arial" w:hAnsi="Arial" w:cs="Arial"/>
            <w:sz w:val="22"/>
            <w:szCs w:val="22"/>
            <w:highlight w:val="yellow"/>
            <w:rPrChange w:id="1445" w:author="Chris Warburton (NESO)" w:date="2025-05-23T06:29:00Z" w16du:dateUtc="2025-05-23T05:29:00Z">
              <w:rPr>
                <w:rFonts w:ascii="Arial" w:hAnsi="Arial" w:cs="Arial"/>
                <w:sz w:val="22"/>
                <w:szCs w:val="22"/>
              </w:rPr>
            </w:rPrChange>
          </w:rPr>
          <w:t xml:space="preserve"> apply to </w:t>
        </w:r>
        <w:r w:rsidR="00CA4875" w:rsidRPr="000872FC">
          <w:rPr>
            <w:rFonts w:ascii="Arial" w:hAnsi="Arial" w:cs="Arial"/>
            <w:sz w:val="22"/>
            <w:szCs w:val="22"/>
            <w:highlight w:val="yellow"/>
            <w:rPrChange w:id="1446" w:author="Chris Warburton (NESO)" w:date="2025-05-23T06:29:00Z" w16du:dateUtc="2025-05-23T05:29:00Z">
              <w:rPr>
                <w:rFonts w:ascii="Arial" w:hAnsi="Arial" w:cs="Arial"/>
                <w:sz w:val="22"/>
                <w:szCs w:val="22"/>
              </w:rPr>
            </w:rPrChange>
          </w:rPr>
          <w:t xml:space="preserve">a </w:t>
        </w:r>
        <w:r w:rsidR="00CA4875" w:rsidRPr="000872FC">
          <w:rPr>
            <w:rFonts w:ascii="Arial" w:hAnsi="Arial" w:cs="Arial"/>
            <w:b/>
            <w:bCs/>
            <w:sz w:val="22"/>
            <w:szCs w:val="22"/>
            <w:highlight w:val="yellow"/>
            <w:rPrChange w:id="1447" w:author="Chris Warburton (NESO)" w:date="2025-05-23T06:29:00Z" w16du:dateUtc="2025-05-23T05:29:00Z">
              <w:rPr>
                <w:rFonts w:ascii="Arial" w:hAnsi="Arial" w:cs="Arial"/>
                <w:b/>
                <w:bCs/>
                <w:sz w:val="22"/>
                <w:szCs w:val="22"/>
              </w:rPr>
            </w:rPrChange>
          </w:rPr>
          <w:t>Construction Agreement</w:t>
        </w:r>
        <w:r w:rsidR="00CA4875" w:rsidRPr="000872FC">
          <w:rPr>
            <w:rFonts w:ascii="Arial" w:hAnsi="Arial" w:cs="Arial"/>
            <w:sz w:val="22"/>
            <w:szCs w:val="22"/>
            <w:highlight w:val="yellow"/>
            <w:rPrChange w:id="1448" w:author="Chris Warburton (NESO)" w:date="2025-05-23T06:29:00Z" w16du:dateUtc="2025-05-23T05:29:00Z">
              <w:rPr>
                <w:rFonts w:ascii="Arial" w:hAnsi="Arial" w:cs="Arial"/>
                <w:sz w:val="22"/>
                <w:szCs w:val="22"/>
              </w:rPr>
            </w:rPrChange>
          </w:rPr>
          <w:t xml:space="preserve"> </w:t>
        </w:r>
      </w:ins>
      <w:ins w:id="1449" w:author="Chris Warburton (NESO)" w:date="2025-05-22T19:28:00Z" w16du:dateUtc="2025-05-22T18:28:00Z">
        <w:r w:rsidR="00AE2AEB" w:rsidRPr="000872FC">
          <w:rPr>
            <w:rFonts w:ascii="Arial" w:hAnsi="Arial" w:cs="Arial"/>
            <w:sz w:val="22"/>
            <w:szCs w:val="22"/>
            <w:highlight w:val="yellow"/>
            <w:rPrChange w:id="1450" w:author="Chris Warburton (NESO)" w:date="2025-05-23T06:29:00Z" w16du:dateUtc="2025-05-23T05:29:00Z">
              <w:rPr>
                <w:rFonts w:ascii="Arial" w:hAnsi="Arial" w:cs="Arial"/>
                <w:sz w:val="22"/>
                <w:szCs w:val="22"/>
              </w:rPr>
            </w:rPrChange>
          </w:rPr>
          <w:t xml:space="preserve">once entered into </w:t>
        </w:r>
      </w:ins>
      <w:ins w:id="1451" w:author="Chris Warburton (NESO)" w:date="2025-05-22T19:21:00Z" w16du:dateUtc="2025-05-22T18:21:00Z">
        <w:r w:rsidR="00CA4875" w:rsidRPr="000872FC">
          <w:rPr>
            <w:rFonts w:ascii="Arial" w:hAnsi="Arial" w:cs="Arial"/>
            <w:sz w:val="22"/>
            <w:szCs w:val="22"/>
            <w:highlight w:val="yellow"/>
            <w:rPrChange w:id="1452" w:author="Chris Warburton (NESO)" w:date="2025-05-23T06:29:00Z" w16du:dateUtc="2025-05-23T05:29:00Z">
              <w:rPr>
                <w:rFonts w:ascii="Arial" w:hAnsi="Arial" w:cs="Arial"/>
                <w:sz w:val="22"/>
                <w:szCs w:val="22"/>
              </w:rPr>
            </w:rPrChange>
          </w:rPr>
          <w:t>on the basis that</w:t>
        </w:r>
        <w:r w:rsidR="005C75B5" w:rsidRPr="000872FC">
          <w:rPr>
            <w:rFonts w:ascii="Arial" w:hAnsi="Arial" w:cs="Arial"/>
            <w:sz w:val="22"/>
            <w:szCs w:val="22"/>
            <w:highlight w:val="yellow"/>
            <w:rPrChange w:id="1453" w:author="Chris Warburton (NESO)" w:date="2025-05-23T06:29:00Z" w16du:dateUtc="2025-05-23T05:29:00Z">
              <w:rPr>
                <w:rFonts w:ascii="Arial" w:hAnsi="Arial" w:cs="Arial"/>
                <w:sz w:val="22"/>
                <w:szCs w:val="22"/>
              </w:rPr>
            </w:rPrChange>
          </w:rPr>
          <w:t xml:space="preserve"> </w:t>
        </w:r>
        <w:r w:rsidR="005C75B5" w:rsidRPr="000872FC">
          <w:rPr>
            <w:rFonts w:ascii="Arial" w:hAnsi="Arial" w:cs="Arial"/>
            <w:b/>
            <w:bCs/>
            <w:sz w:val="22"/>
            <w:szCs w:val="22"/>
            <w:highlight w:val="yellow"/>
            <w:rPrChange w:id="1454" w:author="Chris Warburton (NESO)" w:date="2025-05-23T06:29:00Z" w16du:dateUtc="2025-05-23T05:29:00Z">
              <w:rPr>
                <w:rFonts w:ascii="Arial" w:hAnsi="Arial" w:cs="Arial"/>
                <w:b/>
                <w:bCs/>
                <w:sz w:val="22"/>
                <w:szCs w:val="22"/>
              </w:rPr>
            </w:rPrChange>
          </w:rPr>
          <w:t>Milestone 1</w:t>
        </w:r>
        <w:r w:rsidR="005C75B5" w:rsidRPr="000872FC">
          <w:rPr>
            <w:rFonts w:ascii="Arial" w:hAnsi="Arial" w:cs="Arial"/>
            <w:sz w:val="22"/>
            <w:szCs w:val="22"/>
            <w:highlight w:val="yellow"/>
            <w:rPrChange w:id="1455" w:author="Chris Warburton (NESO)" w:date="2025-05-23T06:29:00Z" w16du:dateUtc="2025-05-23T05:29:00Z">
              <w:rPr>
                <w:rFonts w:ascii="Arial" w:hAnsi="Arial" w:cs="Arial"/>
                <w:sz w:val="22"/>
                <w:szCs w:val="22"/>
              </w:rPr>
            </w:rPrChange>
          </w:rPr>
          <w:t xml:space="preserve"> has not</w:t>
        </w:r>
      </w:ins>
      <w:ins w:id="1456" w:author="Chris Warburton (NESO)" w:date="2025-05-22T19:22:00Z" w16du:dateUtc="2025-05-22T18:22:00Z">
        <w:r w:rsidR="005C75B5" w:rsidRPr="000872FC">
          <w:rPr>
            <w:rFonts w:ascii="Arial" w:hAnsi="Arial" w:cs="Arial"/>
            <w:sz w:val="22"/>
            <w:szCs w:val="22"/>
            <w:highlight w:val="yellow"/>
            <w:rPrChange w:id="1457" w:author="Chris Warburton (NESO)" w:date="2025-05-23T06:29:00Z" w16du:dateUtc="2025-05-23T05:29:00Z">
              <w:rPr>
                <w:rFonts w:ascii="Arial" w:hAnsi="Arial" w:cs="Arial"/>
                <w:sz w:val="22"/>
                <w:szCs w:val="22"/>
              </w:rPr>
            </w:rPrChange>
          </w:rPr>
          <w:t xml:space="preserve"> been</w:t>
        </w:r>
      </w:ins>
      <w:ins w:id="1458" w:author="Chris Warburton (NESO)" w:date="2025-05-22T19:21:00Z" w16du:dateUtc="2025-05-22T18:21:00Z">
        <w:r w:rsidR="005C75B5" w:rsidRPr="000872FC">
          <w:rPr>
            <w:rFonts w:ascii="Arial" w:hAnsi="Arial" w:cs="Arial"/>
            <w:sz w:val="22"/>
            <w:szCs w:val="22"/>
            <w:highlight w:val="yellow"/>
            <w:rPrChange w:id="1459" w:author="Chris Warburton (NESO)" w:date="2025-05-23T06:29:00Z" w16du:dateUtc="2025-05-23T05:29:00Z">
              <w:rPr>
                <w:rFonts w:ascii="Arial" w:hAnsi="Arial" w:cs="Arial"/>
                <w:sz w:val="22"/>
                <w:szCs w:val="22"/>
              </w:rPr>
            </w:rPrChange>
          </w:rPr>
          <w:t xml:space="preserve"> determined</w:t>
        </w:r>
      </w:ins>
      <w:ins w:id="1460" w:author="Chris Warburton (NESO)" w:date="2025-05-22T19:22:00Z" w16du:dateUtc="2025-05-22T18:22:00Z">
        <w:r w:rsidR="005C75B5" w:rsidRPr="000872FC">
          <w:rPr>
            <w:rFonts w:ascii="Arial" w:hAnsi="Arial" w:cs="Arial"/>
            <w:sz w:val="22"/>
            <w:szCs w:val="22"/>
            <w:highlight w:val="yellow"/>
            <w:rPrChange w:id="1461" w:author="Chris Warburton (NESO)" w:date="2025-05-23T06:29:00Z" w16du:dateUtc="2025-05-23T05:29:00Z">
              <w:rPr>
                <w:rFonts w:ascii="Arial" w:hAnsi="Arial" w:cs="Arial"/>
                <w:sz w:val="22"/>
                <w:szCs w:val="22"/>
              </w:rPr>
            </w:rPrChange>
          </w:rPr>
          <w:t>,</w:t>
        </w:r>
        <w:r w:rsidR="00BB0DAA" w:rsidRPr="000872FC">
          <w:rPr>
            <w:rFonts w:ascii="Arial" w:hAnsi="Arial" w:cs="Arial"/>
            <w:sz w:val="22"/>
            <w:szCs w:val="22"/>
            <w:highlight w:val="yellow"/>
            <w:rPrChange w:id="1462" w:author="Chris Warburton (NESO)" w:date="2025-05-23T06:29:00Z" w16du:dateUtc="2025-05-23T05:29:00Z">
              <w:rPr>
                <w:rFonts w:ascii="Arial" w:hAnsi="Arial" w:cs="Arial"/>
                <w:sz w:val="22"/>
                <w:szCs w:val="22"/>
              </w:rPr>
            </w:rPrChange>
          </w:rPr>
          <w:t xml:space="preserve"> the owner/operator of a </w:t>
        </w:r>
        <w:r w:rsidR="00BB0DAA" w:rsidRPr="000872FC">
          <w:rPr>
            <w:rFonts w:ascii="Arial" w:hAnsi="Arial" w:cs="Arial"/>
            <w:b/>
            <w:bCs/>
            <w:sz w:val="22"/>
            <w:szCs w:val="22"/>
            <w:highlight w:val="yellow"/>
            <w:rPrChange w:id="1463" w:author="Chris Warburton (NESO)" w:date="2025-05-23T06:29:00Z" w16du:dateUtc="2025-05-23T05:29:00Z">
              <w:rPr>
                <w:rFonts w:ascii="Arial" w:hAnsi="Arial" w:cs="Arial"/>
                <w:b/>
                <w:bCs/>
                <w:sz w:val="22"/>
                <w:szCs w:val="22"/>
              </w:rPr>
            </w:rPrChange>
          </w:rPr>
          <w:t>Distribution System</w:t>
        </w:r>
        <w:r w:rsidR="00BB0DAA" w:rsidRPr="000872FC">
          <w:rPr>
            <w:rFonts w:ascii="Arial" w:hAnsi="Arial" w:cs="Arial"/>
            <w:sz w:val="22"/>
            <w:szCs w:val="22"/>
            <w:highlight w:val="yellow"/>
            <w:rPrChange w:id="1464" w:author="Chris Warburton (NESO)" w:date="2025-05-23T06:29:00Z" w16du:dateUtc="2025-05-23T05:29:00Z">
              <w:rPr>
                <w:rFonts w:ascii="Arial" w:hAnsi="Arial" w:cs="Arial"/>
                <w:sz w:val="22"/>
                <w:szCs w:val="22"/>
              </w:rPr>
            </w:rPrChange>
          </w:rPr>
          <w:t xml:space="preserve"> must, w</w:t>
        </w:r>
      </w:ins>
      <w:ins w:id="1465" w:author="Chris Warburton (NESO)" w:date="2025-05-22T17:28:00Z" w16du:dateUtc="2025-05-22T16:28:00Z">
        <w:r w:rsidR="00444190" w:rsidRPr="000872FC">
          <w:rPr>
            <w:rFonts w:ascii="Arial" w:hAnsi="Arial" w:cs="Arial"/>
            <w:sz w:val="22"/>
            <w:szCs w:val="22"/>
            <w:highlight w:val="yellow"/>
            <w:rPrChange w:id="1466" w:author="Chris Warburton (NESO)" w:date="2025-05-23T06:29:00Z" w16du:dateUtc="2025-05-23T05:29:00Z">
              <w:rPr>
                <w:rFonts w:ascii="Arial" w:hAnsi="Arial" w:cs="Arial"/>
                <w:sz w:val="22"/>
                <w:szCs w:val="22"/>
              </w:rPr>
            </w:rPrChange>
          </w:rPr>
          <w:t xml:space="preserve">ithin three months of a </w:t>
        </w:r>
        <w:r w:rsidR="00444190" w:rsidRPr="000872FC">
          <w:rPr>
            <w:rFonts w:ascii="Arial" w:hAnsi="Arial" w:cs="Arial"/>
            <w:b/>
            <w:bCs/>
            <w:sz w:val="22"/>
            <w:szCs w:val="22"/>
            <w:highlight w:val="yellow"/>
            <w:rPrChange w:id="1467" w:author="Chris Warburton (NESO)" w:date="2025-05-23T06:29:00Z" w16du:dateUtc="2025-05-23T05:29:00Z">
              <w:rPr>
                <w:rFonts w:ascii="Arial" w:hAnsi="Arial" w:cs="Arial"/>
                <w:b/>
                <w:bCs/>
                <w:sz w:val="22"/>
                <w:szCs w:val="22"/>
              </w:rPr>
            </w:rPrChange>
          </w:rPr>
          <w:t xml:space="preserve">Construction Agreement </w:t>
        </w:r>
        <w:r w:rsidR="00444190" w:rsidRPr="000872FC">
          <w:rPr>
            <w:rFonts w:ascii="Arial" w:hAnsi="Arial" w:cs="Arial"/>
            <w:sz w:val="22"/>
            <w:szCs w:val="22"/>
            <w:highlight w:val="yellow"/>
            <w:rPrChange w:id="1468" w:author="Chris Warburton (NESO)" w:date="2025-05-23T06:29:00Z" w16du:dateUtc="2025-05-23T05:29:00Z">
              <w:rPr>
                <w:rFonts w:ascii="Arial" w:hAnsi="Arial" w:cs="Arial"/>
                <w:sz w:val="22"/>
                <w:szCs w:val="22"/>
              </w:rPr>
            </w:rPrChange>
          </w:rPr>
          <w:t xml:space="preserve">being entered into, notify </w:t>
        </w:r>
        <w:r w:rsidR="00444190" w:rsidRPr="000872FC">
          <w:rPr>
            <w:rFonts w:ascii="Arial" w:hAnsi="Arial" w:cs="Arial"/>
            <w:b/>
            <w:bCs/>
            <w:sz w:val="22"/>
            <w:szCs w:val="22"/>
            <w:highlight w:val="yellow"/>
            <w:rPrChange w:id="1469" w:author="Chris Warburton (NESO)" w:date="2025-05-23T06:29:00Z" w16du:dateUtc="2025-05-23T05:29:00Z">
              <w:rPr>
                <w:rFonts w:ascii="Arial" w:hAnsi="Arial" w:cs="Arial"/>
                <w:b/>
                <w:bCs/>
                <w:sz w:val="22"/>
                <w:szCs w:val="22"/>
              </w:rPr>
            </w:rPrChange>
          </w:rPr>
          <w:t>The Company</w:t>
        </w:r>
        <w:r w:rsidR="00444190" w:rsidRPr="000872FC">
          <w:rPr>
            <w:rFonts w:ascii="Arial" w:hAnsi="Arial" w:cs="Arial"/>
            <w:sz w:val="22"/>
            <w:szCs w:val="22"/>
            <w:highlight w:val="yellow"/>
            <w:rPrChange w:id="1470" w:author="Chris Warburton (NESO)" w:date="2025-05-23T06:29:00Z" w16du:dateUtc="2025-05-23T05:29:00Z">
              <w:rPr>
                <w:rFonts w:ascii="Arial" w:hAnsi="Arial" w:cs="Arial"/>
                <w:sz w:val="22"/>
                <w:szCs w:val="22"/>
              </w:rPr>
            </w:rPrChange>
          </w:rPr>
          <w:t xml:space="preserve"> of whether or not Paragraph 4.4 applies to the </w:t>
        </w:r>
        <w:r w:rsidR="00444190" w:rsidRPr="000872FC">
          <w:rPr>
            <w:rFonts w:ascii="Arial" w:hAnsi="Arial" w:cs="Arial"/>
            <w:b/>
            <w:bCs/>
            <w:sz w:val="22"/>
            <w:szCs w:val="22"/>
            <w:highlight w:val="yellow"/>
            <w:rPrChange w:id="1471" w:author="Chris Warburton (NESO)" w:date="2025-05-23T06:29:00Z" w16du:dateUtc="2025-05-23T05:29:00Z">
              <w:rPr>
                <w:rFonts w:ascii="Arial" w:hAnsi="Arial" w:cs="Arial"/>
                <w:b/>
                <w:bCs/>
                <w:sz w:val="22"/>
                <w:szCs w:val="22"/>
              </w:rPr>
            </w:rPrChange>
          </w:rPr>
          <w:t>Construction Agreement</w:t>
        </w:r>
        <w:r w:rsidR="00444190" w:rsidRPr="000872FC">
          <w:rPr>
            <w:rFonts w:ascii="Arial" w:hAnsi="Arial" w:cs="Arial"/>
            <w:sz w:val="22"/>
            <w:szCs w:val="22"/>
            <w:highlight w:val="yellow"/>
            <w:rPrChange w:id="1472" w:author="Chris Warburton (NESO)" w:date="2025-05-23T06:29:00Z" w16du:dateUtc="2025-05-23T05:29:00Z">
              <w:rPr>
                <w:rFonts w:ascii="Arial" w:hAnsi="Arial" w:cs="Arial"/>
                <w:sz w:val="22"/>
                <w:szCs w:val="22"/>
              </w:rPr>
            </w:rPrChange>
          </w:rPr>
          <w:t xml:space="preserve"> and</w:t>
        </w:r>
      </w:ins>
      <w:ins w:id="1473" w:author="Chris Warburton (NESO)" w:date="2025-05-22T19:38:00Z" w16du:dateUtc="2025-05-22T18:38:00Z">
        <w:r w:rsidR="00F23CAC" w:rsidRPr="000872FC">
          <w:rPr>
            <w:rFonts w:ascii="Arial" w:hAnsi="Arial" w:cs="Arial"/>
            <w:sz w:val="22"/>
            <w:szCs w:val="22"/>
            <w:highlight w:val="yellow"/>
            <w:rPrChange w:id="1474" w:author="Chris Warburton (NESO)" w:date="2025-05-23T06:29:00Z" w16du:dateUtc="2025-05-23T05:29:00Z">
              <w:rPr>
                <w:rFonts w:ascii="Arial" w:hAnsi="Arial" w:cs="Arial"/>
                <w:sz w:val="22"/>
                <w:szCs w:val="22"/>
              </w:rPr>
            </w:rPrChange>
          </w:rPr>
          <w:t>, if it applies, the relevant sub-paragraph on which this is based</w:t>
        </w:r>
      </w:ins>
      <w:ins w:id="1475" w:author="Chris Warburton (NESO)" w:date="2025-05-22T17:28:00Z" w16du:dateUtc="2025-05-22T16:28:00Z">
        <w:r w:rsidR="00444190" w:rsidRPr="000872FC">
          <w:rPr>
            <w:rFonts w:ascii="Arial" w:hAnsi="Arial" w:cs="Arial"/>
            <w:sz w:val="22"/>
            <w:szCs w:val="22"/>
            <w:highlight w:val="yellow"/>
            <w:rPrChange w:id="1476" w:author="Chris Warburton (NESO)" w:date="2025-05-23T06:29:00Z" w16du:dateUtc="2025-05-23T05:29:00Z">
              <w:rPr>
                <w:rFonts w:ascii="Arial" w:hAnsi="Arial" w:cs="Arial"/>
                <w:sz w:val="22"/>
                <w:szCs w:val="22"/>
              </w:rPr>
            </w:rPrChange>
          </w:rPr>
          <w:t>.</w:t>
        </w:r>
      </w:ins>
    </w:p>
    <w:p w14:paraId="7A87DB1A" w14:textId="77777777" w:rsidR="00444190" w:rsidRPr="000872FC" w:rsidRDefault="00444190" w:rsidP="00404DD0">
      <w:pPr>
        <w:tabs>
          <w:tab w:val="left" w:pos="720"/>
        </w:tabs>
        <w:spacing w:line="360" w:lineRule="auto"/>
        <w:ind w:left="720" w:hanging="720"/>
        <w:jc w:val="both"/>
        <w:rPr>
          <w:ins w:id="1477" w:author="Chris Warburton (NESO)" w:date="2025-05-22T17:28:00Z" w16du:dateUtc="2025-05-22T16:28:00Z"/>
          <w:rFonts w:ascii="Arial" w:hAnsi="Arial" w:cs="Arial"/>
          <w:sz w:val="22"/>
          <w:szCs w:val="22"/>
          <w:highlight w:val="yellow"/>
          <w:rPrChange w:id="1478" w:author="Chris Warburton (NESO)" w:date="2025-05-23T06:29:00Z" w16du:dateUtc="2025-05-23T05:29:00Z">
            <w:rPr>
              <w:ins w:id="1479" w:author="Chris Warburton (NESO)" w:date="2025-05-22T17:28:00Z" w16du:dateUtc="2025-05-22T16:28:00Z"/>
              <w:rFonts w:ascii="Arial" w:hAnsi="Arial" w:cs="Arial"/>
              <w:sz w:val="22"/>
              <w:szCs w:val="22"/>
            </w:rPr>
          </w:rPrChange>
        </w:rPr>
      </w:pPr>
    </w:p>
    <w:p w14:paraId="04A00211" w14:textId="77777777" w:rsidR="00A3269A" w:rsidRPr="000872FC" w:rsidRDefault="005F45D0" w:rsidP="00404DD0">
      <w:pPr>
        <w:tabs>
          <w:tab w:val="left" w:pos="720"/>
        </w:tabs>
        <w:spacing w:line="360" w:lineRule="auto"/>
        <w:ind w:left="720" w:hanging="720"/>
        <w:jc w:val="both"/>
        <w:rPr>
          <w:ins w:id="1480" w:author="Chris Warburton (NESO)" w:date="2025-05-22T21:38:00Z" w16du:dateUtc="2025-05-22T20:38:00Z"/>
          <w:rFonts w:ascii="Arial" w:hAnsi="Arial" w:cs="Arial"/>
          <w:sz w:val="22"/>
          <w:szCs w:val="22"/>
          <w:highlight w:val="yellow"/>
          <w:rPrChange w:id="1481" w:author="Chris Warburton (NESO)" w:date="2025-05-23T06:29:00Z" w16du:dateUtc="2025-05-23T05:29:00Z">
            <w:rPr>
              <w:ins w:id="1482" w:author="Chris Warburton (NESO)" w:date="2025-05-22T21:38:00Z" w16du:dateUtc="2025-05-22T20:38:00Z"/>
              <w:rFonts w:ascii="Arial" w:hAnsi="Arial" w:cs="Arial"/>
              <w:sz w:val="22"/>
              <w:szCs w:val="22"/>
            </w:rPr>
          </w:rPrChange>
        </w:rPr>
      </w:pPr>
      <w:ins w:id="1483" w:author="Chris Warburton (NESO)" w:date="2025-05-22T21:16:00Z" w16du:dateUtc="2025-05-22T20:16:00Z">
        <w:r w:rsidRPr="000872FC">
          <w:rPr>
            <w:rFonts w:ascii="Arial" w:hAnsi="Arial" w:cs="Arial"/>
            <w:sz w:val="22"/>
            <w:szCs w:val="22"/>
            <w:highlight w:val="yellow"/>
            <w:rPrChange w:id="1484" w:author="Chris Warburton (NESO)" w:date="2025-05-23T06:29:00Z" w16du:dateUtc="2025-05-23T05:29:00Z">
              <w:rPr>
                <w:rFonts w:ascii="Arial" w:hAnsi="Arial" w:cs="Arial"/>
                <w:sz w:val="22"/>
                <w:szCs w:val="22"/>
              </w:rPr>
            </w:rPrChange>
          </w:rPr>
          <w:t>5.</w:t>
        </w:r>
      </w:ins>
      <w:ins w:id="1485" w:author="Chris Warburton (NESO)" w:date="2025-05-22T21:35:00Z" w16du:dateUtc="2025-05-22T20:35:00Z">
        <w:r w:rsidR="00717DAB" w:rsidRPr="000872FC">
          <w:rPr>
            <w:rFonts w:ascii="Arial" w:hAnsi="Arial" w:cs="Arial"/>
            <w:sz w:val="22"/>
            <w:szCs w:val="22"/>
            <w:highlight w:val="yellow"/>
            <w:rPrChange w:id="1486" w:author="Chris Warburton (NESO)" w:date="2025-05-23T06:29:00Z" w16du:dateUtc="2025-05-23T05:29:00Z">
              <w:rPr>
                <w:rFonts w:ascii="Arial" w:hAnsi="Arial" w:cs="Arial"/>
                <w:sz w:val="22"/>
                <w:szCs w:val="22"/>
              </w:rPr>
            </w:rPrChange>
          </w:rPr>
          <w:t>4</w:t>
        </w:r>
      </w:ins>
      <w:ins w:id="1487" w:author="Chris Warburton (NESO)" w:date="2025-05-22T21:16:00Z" w16du:dateUtc="2025-05-22T20:16:00Z">
        <w:r w:rsidRPr="000872FC">
          <w:rPr>
            <w:rFonts w:ascii="Arial" w:hAnsi="Arial" w:cs="Arial"/>
            <w:sz w:val="22"/>
            <w:szCs w:val="22"/>
            <w:highlight w:val="yellow"/>
            <w:rPrChange w:id="1488" w:author="Chris Warburton (NESO)" w:date="2025-05-23T06:29:00Z" w16du:dateUtc="2025-05-23T05:29:00Z">
              <w:rPr>
                <w:rFonts w:ascii="Arial" w:hAnsi="Arial" w:cs="Arial"/>
                <w:sz w:val="22"/>
                <w:szCs w:val="22"/>
              </w:rPr>
            </w:rPrChange>
          </w:rPr>
          <w:tab/>
          <w:t xml:space="preserve">Where an owner/operator of a </w:t>
        </w:r>
        <w:r w:rsidRPr="000872FC">
          <w:rPr>
            <w:rFonts w:ascii="Arial" w:hAnsi="Arial" w:cs="Arial"/>
            <w:b/>
            <w:bCs/>
            <w:sz w:val="22"/>
            <w:szCs w:val="22"/>
            <w:highlight w:val="yellow"/>
            <w:rPrChange w:id="1489" w:author="Chris Warburton (NESO)" w:date="2025-05-23T06:29:00Z" w16du:dateUtc="2025-05-23T05:29:00Z">
              <w:rPr>
                <w:rFonts w:ascii="Arial" w:hAnsi="Arial" w:cs="Arial"/>
                <w:b/>
                <w:bCs/>
                <w:sz w:val="22"/>
                <w:szCs w:val="22"/>
              </w:rPr>
            </w:rPrChange>
          </w:rPr>
          <w:t xml:space="preserve">Distribution System </w:t>
        </w:r>
        <w:r w:rsidRPr="000872FC">
          <w:rPr>
            <w:rFonts w:ascii="Arial" w:hAnsi="Arial" w:cs="Arial"/>
            <w:sz w:val="22"/>
            <w:szCs w:val="22"/>
            <w:highlight w:val="yellow"/>
            <w:rPrChange w:id="1490" w:author="Chris Warburton (NESO)" w:date="2025-05-23T06:29:00Z" w16du:dateUtc="2025-05-23T05:29:00Z">
              <w:rPr>
                <w:rFonts w:ascii="Arial" w:hAnsi="Arial" w:cs="Arial"/>
                <w:sz w:val="22"/>
                <w:szCs w:val="22"/>
              </w:rPr>
            </w:rPrChange>
          </w:rPr>
          <w:t xml:space="preserve">has notified to </w:t>
        </w:r>
        <w:r w:rsidRPr="000872FC">
          <w:rPr>
            <w:rFonts w:ascii="Arial" w:hAnsi="Arial" w:cs="Arial"/>
            <w:b/>
            <w:bCs/>
            <w:sz w:val="22"/>
            <w:szCs w:val="22"/>
            <w:highlight w:val="yellow"/>
            <w:rPrChange w:id="1491" w:author="Chris Warburton (NESO)" w:date="2025-05-23T06:29:00Z" w16du:dateUtc="2025-05-23T05:29:00Z">
              <w:rPr>
                <w:rFonts w:ascii="Arial" w:hAnsi="Arial" w:cs="Arial"/>
                <w:b/>
                <w:bCs/>
                <w:sz w:val="22"/>
                <w:szCs w:val="22"/>
              </w:rPr>
            </w:rPrChange>
          </w:rPr>
          <w:t>The Company</w:t>
        </w:r>
      </w:ins>
      <w:ins w:id="1492" w:author="Chris Warburton (NESO)" w:date="2025-05-22T21:38:00Z" w16du:dateUtc="2025-05-22T20:38:00Z">
        <w:r w:rsidR="00A3269A" w:rsidRPr="000872FC">
          <w:rPr>
            <w:rFonts w:ascii="Arial" w:hAnsi="Arial" w:cs="Arial"/>
            <w:sz w:val="22"/>
            <w:szCs w:val="22"/>
            <w:highlight w:val="yellow"/>
            <w:rPrChange w:id="1493" w:author="Chris Warburton (NESO)" w:date="2025-05-23T06:29:00Z" w16du:dateUtc="2025-05-23T05:29:00Z">
              <w:rPr>
                <w:rFonts w:ascii="Arial" w:hAnsi="Arial" w:cs="Arial"/>
                <w:sz w:val="22"/>
                <w:szCs w:val="22"/>
              </w:rPr>
            </w:rPrChange>
          </w:rPr>
          <w:t>:</w:t>
        </w:r>
      </w:ins>
    </w:p>
    <w:p w14:paraId="3A45827C" w14:textId="0151CFCE" w:rsidR="00A3269A" w:rsidRPr="000872FC" w:rsidRDefault="00A3269A" w:rsidP="00A3269A">
      <w:pPr>
        <w:tabs>
          <w:tab w:val="left" w:pos="720"/>
        </w:tabs>
        <w:spacing w:line="360" w:lineRule="auto"/>
        <w:ind w:left="1440" w:hanging="1440"/>
        <w:jc w:val="both"/>
        <w:rPr>
          <w:ins w:id="1494" w:author="Chris Warburton (NESO)" w:date="2025-05-22T21:38:00Z" w16du:dateUtc="2025-05-22T20:38:00Z"/>
          <w:rFonts w:ascii="Arial" w:hAnsi="Arial" w:cs="Arial"/>
          <w:sz w:val="22"/>
          <w:szCs w:val="22"/>
          <w:highlight w:val="yellow"/>
          <w:rPrChange w:id="1495" w:author="Chris Warburton (NESO)" w:date="2025-05-23T06:29:00Z" w16du:dateUtc="2025-05-23T05:29:00Z">
            <w:rPr>
              <w:ins w:id="1496" w:author="Chris Warburton (NESO)" w:date="2025-05-22T21:38:00Z" w16du:dateUtc="2025-05-22T20:38:00Z"/>
              <w:rFonts w:ascii="Arial" w:hAnsi="Arial" w:cs="Arial"/>
              <w:sz w:val="22"/>
              <w:szCs w:val="22"/>
            </w:rPr>
          </w:rPrChange>
        </w:rPr>
      </w:pPr>
      <w:ins w:id="1497" w:author="Chris Warburton (NESO)" w:date="2025-05-22T21:38:00Z" w16du:dateUtc="2025-05-22T20:38:00Z">
        <w:r w:rsidRPr="000872FC">
          <w:rPr>
            <w:rFonts w:ascii="Arial" w:hAnsi="Arial" w:cs="Arial"/>
            <w:sz w:val="22"/>
            <w:szCs w:val="22"/>
            <w:highlight w:val="yellow"/>
            <w:rPrChange w:id="1498" w:author="Chris Warburton (NESO)" w:date="2025-05-23T06:29:00Z" w16du:dateUtc="2025-05-23T05:29:00Z">
              <w:rPr>
                <w:rFonts w:ascii="Arial" w:hAnsi="Arial" w:cs="Arial"/>
                <w:sz w:val="22"/>
                <w:szCs w:val="22"/>
              </w:rPr>
            </w:rPrChange>
          </w:rPr>
          <w:tab/>
          <w:t>5.4.1</w:t>
        </w:r>
        <w:r w:rsidRPr="000872FC">
          <w:rPr>
            <w:rFonts w:ascii="Arial" w:hAnsi="Arial" w:cs="Arial"/>
            <w:sz w:val="22"/>
            <w:szCs w:val="22"/>
            <w:highlight w:val="yellow"/>
            <w:rPrChange w:id="1499" w:author="Chris Warburton (NESO)" w:date="2025-05-23T06:29:00Z" w16du:dateUtc="2025-05-23T05:29:00Z">
              <w:rPr>
                <w:rFonts w:ascii="Arial" w:hAnsi="Arial" w:cs="Arial"/>
                <w:sz w:val="22"/>
                <w:szCs w:val="22"/>
              </w:rPr>
            </w:rPrChange>
          </w:rPr>
          <w:tab/>
        </w:r>
      </w:ins>
      <w:ins w:id="1500" w:author="Chris Warburton (NESO)" w:date="2025-05-22T21:39:00Z" w16du:dateUtc="2025-05-22T20:39:00Z">
        <w:r w:rsidR="005500C2" w:rsidRPr="000872FC">
          <w:rPr>
            <w:rFonts w:ascii="Arial" w:hAnsi="Arial" w:cs="Arial"/>
            <w:sz w:val="22"/>
            <w:szCs w:val="22"/>
            <w:highlight w:val="yellow"/>
            <w:rPrChange w:id="1501" w:author="Chris Warburton (NESO)" w:date="2025-05-23T06:29:00Z" w16du:dateUtc="2025-05-23T05:29:00Z">
              <w:rPr>
                <w:rFonts w:ascii="Arial" w:hAnsi="Arial" w:cs="Arial"/>
                <w:sz w:val="22"/>
                <w:szCs w:val="22"/>
              </w:rPr>
            </w:rPrChange>
          </w:rPr>
          <w:t xml:space="preserve">in accordance with Paragraph 5.2 </w:t>
        </w:r>
      </w:ins>
      <w:ins w:id="1502" w:author="Chris Warburton (NESO)" w:date="2025-05-22T21:17:00Z" w16du:dateUtc="2025-05-22T20:17:00Z">
        <w:r w:rsidR="005F45D0" w:rsidRPr="000872FC">
          <w:rPr>
            <w:rFonts w:ascii="Arial" w:hAnsi="Arial" w:cs="Arial"/>
            <w:sz w:val="22"/>
            <w:szCs w:val="22"/>
            <w:highlight w:val="yellow"/>
            <w:rPrChange w:id="1503" w:author="Chris Warburton (NESO)" w:date="2025-05-23T06:29:00Z" w16du:dateUtc="2025-05-23T05:29:00Z">
              <w:rPr>
                <w:rFonts w:ascii="Arial" w:hAnsi="Arial" w:cs="Arial"/>
                <w:sz w:val="22"/>
                <w:szCs w:val="22"/>
              </w:rPr>
            </w:rPrChange>
          </w:rPr>
          <w:t>that</w:t>
        </w:r>
      </w:ins>
      <w:ins w:id="1504" w:author="Chris Warburton (NESO)" w:date="2025-05-22T21:18:00Z" w16du:dateUtc="2025-05-22T20:18:00Z">
        <w:r w:rsidR="00AF007F" w:rsidRPr="000872FC">
          <w:rPr>
            <w:rFonts w:ascii="Arial" w:hAnsi="Arial" w:cs="Arial"/>
            <w:sz w:val="22"/>
            <w:szCs w:val="22"/>
            <w:highlight w:val="yellow"/>
            <w:rPrChange w:id="1505" w:author="Chris Warburton (NESO)" w:date="2025-05-23T06:29:00Z" w16du:dateUtc="2025-05-23T05:29:00Z">
              <w:rPr>
                <w:rFonts w:ascii="Arial" w:hAnsi="Arial" w:cs="Arial"/>
                <w:sz w:val="22"/>
                <w:szCs w:val="22"/>
              </w:rPr>
            </w:rPrChange>
          </w:rPr>
          <w:t xml:space="preserve"> it</w:t>
        </w:r>
      </w:ins>
      <w:ins w:id="1506" w:author="Chris Warburton (NESO)" w:date="2025-05-22T21:17:00Z" w16du:dateUtc="2025-05-22T20:17:00Z">
        <w:r w:rsidR="005F45D0" w:rsidRPr="000872FC">
          <w:rPr>
            <w:rFonts w:ascii="Arial" w:hAnsi="Arial" w:cs="Arial"/>
            <w:sz w:val="22"/>
            <w:szCs w:val="22"/>
            <w:highlight w:val="yellow"/>
            <w:rPrChange w:id="1507" w:author="Chris Warburton (NESO)" w:date="2025-05-23T06:29:00Z" w16du:dateUtc="2025-05-23T05:29:00Z">
              <w:rPr>
                <w:rFonts w:ascii="Arial" w:hAnsi="Arial" w:cs="Arial"/>
                <w:sz w:val="22"/>
                <w:szCs w:val="22"/>
              </w:rPr>
            </w:rPrChange>
          </w:rPr>
          <w:t xml:space="preserve"> </w:t>
        </w:r>
      </w:ins>
      <w:ins w:id="1508" w:author="Chris Warburton (NESO)" w:date="2025-05-22T21:18:00Z" w16du:dateUtc="2025-05-22T20:18:00Z">
        <w:r w:rsidR="00AF007F" w:rsidRPr="000872FC">
          <w:rPr>
            <w:rFonts w:ascii="Arial" w:hAnsi="Arial" w:cs="Arial"/>
            <w:sz w:val="22"/>
            <w:szCs w:val="22"/>
            <w:highlight w:val="yellow"/>
            <w:rPrChange w:id="1509" w:author="Chris Warburton (NESO)" w:date="2025-05-23T06:29:00Z" w16du:dateUtc="2025-05-23T05:29:00Z">
              <w:rPr>
                <w:rFonts w:ascii="Arial" w:hAnsi="Arial" w:cs="Arial"/>
                <w:sz w:val="22"/>
                <w:szCs w:val="22"/>
              </w:rPr>
            </w:rPrChange>
          </w:rPr>
          <w:t xml:space="preserve">reasonably expects Paragraph 4.4 to apply to the </w:t>
        </w:r>
        <w:r w:rsidR="00AF007F" w:rsidRPr="000872FC">
          <w:rPr>
            <w:rFonts w:ascii="Arial" w:hAnsi="Arial" w:cs="Arial"/>
            <w:b/>
            <w:bCs/>
            <w:sz w:val="22"/>
            <w:szCs w:val="22"/>
            <w:highlight w:val="yellow"/>
            <w:rPrChange w:id="1510" w:author="Chris Warburton (NESO)" w:date="2025-05-23T06:29:00Z" w16du:dateUtc="2025-05-23T05:29:00Z">
              <w:rPr>
                <w:rFonts w:ascii="Arial" w:hAnsi="Arial" w:cs="Arial"/>
                <w:b/>
                <w:bCs/>
                <w:sz w:val="22"/>
                <w:szCs w:val="22"/>
              </w:rPr>
            </w:rPrChange>
          </w:rPr>
          <w:t>Construction Agreement</w:t>
        </w:r>
      </w:ins>
      <w:ins w:id="1511" w:author="Chris Warburton (NESO)" w:date="2025-05-22T21:16:00Z" w16du:dateUtc="2025-05-22T20:16:00Z">
        <w:r w:rsidR="005F45D0" w:rsidRPr="000872FC">
          <w:rPr>
            <w:rFonts w:ascii="Arial" w:hAnsi="Arial" w:cs="Arial"/>
            <w:sz w:val="22"/>
            <w:szCs w:val="22"/>
            <w:highlight w:val="yellow"/>
            <w:rPrChange w:id="1512" w:author="Chris Warburton (NESO)" w:date="2025-05-23T06:29:00Z" w16du:dateUtc="2025-05-23T05:29:00Z">
              <w:rPr>
                <w:rFonts w:ascii="Arial" w:hAnsi="Arial" w:cs="Arial"/>
                <w:sz w:val="22"/>
                <w:szCs w:val="22"/>
              </w:rPr>
            </w:rPrChange>
          </w:rPr>
          <w:t xml:space="preserve"> (other</w:t>
        </w:r>
      </w:ins>
      <w:ins w:id="1513" w:author="Chris Warburton (NESO)" w:date="2025-05-22T21:18:00Z" w16du:dateUtc="2025-05-22T20:18:00Z">
        <w:r w:rsidR="00AF007F" w:rsidRPr="000872FC">
          <w:rPr>
            <w:rFonts w:ascii="Arial" w:hAnsi="Arial" w:cs="Arial"/>
            <w:sz w:val="22"/>
            <w:szCs w:val="22"/>
            <w:highlight w:val="yellow"/>
            <w:rPrChange w:id="1514" w:author="Chris Warburton (NESO)" w:date="2025-05-23T06:29:00Z" w16du:dateUtc="2025-05-23T05:29:00Z">
              <w:rPr>
                <w:rFonts w:ascii="Arial" w:hAnsi="Arial" w:cs="Arial"/>
                <w:sz w:val="22"/>
                <w:szCs w:val="22"/>
              </w:rPr>
            </w:rPrChange>
          </w:rPr>
          <w:t xml:space="preserve"> than on the basis that </w:t>
        </w:r>
        <w:r w:rsidR="00AF007F" w:rsidRPr="000872FC">
          <w:rPr>
            <w:rFonts w:ascii="Arial" w:hAnsi="Arial" w:cs="Arial"/>
            <w:b/>
            <w:bCs/>
            <w:sz w:val="22"/>
            <w:szCs w:val="22"/>
            <w:highlight w:val="yellow"/>
            <w:rPrChange w:id="1515" w:author="Chris Warburton (NESO)" w:date="2025-05-23T06:29:00Z" w16du:dateUtc="2025-05-23T05:29:00Z">
              <w:rPr>
                <w:rFonts w:ascii="Arial" w:hAnsi="Arial" w:cs="Arial"/>
                <w:b/>
                <w:bCs/>
                <w:sz w:val="22"/>
                <w:szCs w:val="22"/>
              </w:rPr>
            </w:rPrChange>
          </w:rPr>
          <w:t>Milestone 1</w:t>
        </w:r>
        <w:r w:rsidR="00AF007F" w:rsidRPr="000872FC">
          <w:rPr>
            <w:rFonts w:ascii="Arial" w:hAnsi="Arial" w:cs="Arial"/>
            <w:sz w:val="22"/>
            <w:szCs w:val="22"/>
            <w:highlight w:val="yellow"/>
            <w:rPrChange w:id="1516" w:author="Chris Warburton (NESO)" w:date="2025-05-23T06:29:00Z" w16du:dateUtc="2025-05-23T05:29:00Z">
              <w:rPr>
                <w:rFonts w:ascii="Arial" w:hAnsi="Arial" w:cs="Arial"/>
                <w:sz w:val="22"/>
                <w:szCs w:val="22"/>
              </w:rPr>
            </w:rPrChange>
          </w:rPr>
          <w:t xml:space="preserve"> has not been determined)</w:t>
        </w:r>
      </w:ins>
      <w:ins w:id="1517" w:author="Chris Warburton (NESO)" w:date="2025-05-22T21:38:00Z" w16du:dateUtc="2025-05-22T20:38:00Z">
        <w:r w:rsidRPr="000872FC">
          <w:rPr>
            <w:rFonts w:ascii="Arial" w:hAnsi="Arial" w:cs="Arial"/>
            <w:sz w:val="22"/>
            <w:szCs w:val="22"/>
            <w:highlight w:val="yellow"/>
            <w:rPrChange w:id="1518" w:author="Chris Warburton (NESO)" w:date="2025-05-23T06:29:00Z" w16du:dateUtc="2025-05-23T05:29:00Z">
              <w:rPr>
                <w:rFonts w:ascii="Arial" w:hAnsi="Arial" w:cs="Arial"/>
                <w:sz w:val="22"/>
                <w:szCs w:val="22"/>
              </w:rPr>
            </w:rPrChange>
          </w:rPr>
          <w:t>;</w:t>
        </w:r>
      </w:ins>
      <w:ins w:id="1519" w:author="Chris Warburton (NESO)" w:date="2025-05-22T21:18:00Z" w16du:dateUtc="2025-05-22T20:18:00Z">
        <w:r w:rsidR="00AF007F" w:rsidRPr="000872FC">
          <w:rPr>
            <w:rFonts w:ascii="Arial" w:hAnsi="Arial" w:cs="Arial"/>
            <w:sz w:val="22"/>
            <w:szCs w:val="22"/>
            <w:highlight w:val="yellow"/>
            <w:rPrChange w:id="1520" w:author="Chris Warburton (NESO)" w:date="2025-05-23T06:29:00Z" w16du:dateUtc="2025-05-23T05:29:00Z">
              <w:rPr>
                <w:rFonts w:ascii="Arial" w:hAnsi="Arial" w:cs="Arial"/>
                <w:sz w:val="22"/>
                <w:szCs w:val="22"/>
              </w:rPr>
            </w:rPrChange>
          </w:rPr>
          <w:t xml:space="preserve"> </w:t>
        </w:r>
      </w:ins>
      <w:ins w:id="1521" w:author="Chris Warburton (NESO)" w:date="2025-05-22T21:38:00Z" w16du:dateUtc="2025-05-22T20:38:00Z">
        <w:r w:rsidRPr="000872FC">
          <w:rPr>
            <w:rFonts w:ascii="Arial" w:hAnsi="Arial" w:cs="Arial"/>
            <w:sz w:val="22"/>
            <w:szCs w:val="22"/>
            <w:highlight w:val="yellow"/>
            <w:rPrChange w:id="1522" w:author="Chris Warburton (NESO)" w:date="2025-05-23T06:29:00Z" w16du:dateUtc="2025-05-23T05:29:00Z">
              <w:rPr>
                <w:rFonts w:ascii="Arial" w:hAnsi="Arial" w:cs="Arial"/>
                <w:sz w:val="22"/>
                <w:szCs w:val="22"/>
              </w:rPr>
            </w:rPrChange>
          </w:rPr>
          <w:t>or</w:t>
        </w:r>
      </w:ins>
    </w:p>
    <w:p w14:paraId="544D8024" w14:textId="637AADB4" w:rsidR="00A3269A" w:rsidRPr="000872FC" w:rsidRDefault="00A3269A" w:rsidP="00A3269A">
      <w:pPr>
        <w:tabs>
          <w:tab w:val="left" w:pos="720"/>
        </w:tabs>
        <w:spacing w:line="360" w:lineRule="auto"/>
        <w:ind w:left="1440" w:hanging="1440"/>
        <w:jc w:val="both"/>
        <w:rPr>
          <w:ins w:id="1523" w:author="Chris Warburton (NESO)" w:date="2025-05-22T21:38:00Z" w16du:dateUtc="2025-05-22T20:38:00Z"/>
          <w:rFonts w:ascii="Arial" w:hAnsi="Arial" w:cs="Arial"/>
          <w:sz w:val="22"/>
          <w:szCs w:val="22"/>
          <w:highlight w:val="yellow"/>
          <w:rPrChange w:id="1524" w:author="Chris Warburton (NESO)" w:date="2025-05-23T06:29:00Z" w16du:dateUtc="2025-05-23T05:29:00Z">
            <w:rPr>
              <w:ins w:id="1525" w:author="Chris Warburton (NESO)" w:date="2025-05-22T21:38:00Z" w16du:dateUtc="2025-05-22T20:38:00Z"/>
              <w:rFonts w:ascii="Arial" w:hAnsi="Arial" w:cs="Arial"/>
              <w:sz w:val="22"/>
              <w:szCs w:val="22"/>
            </w:rPr>
          </w:rPrChange>
        </w:rPr>
      </w:pPr>
      <w:ins w:id="1526" w:author="Chris Warburton (NESO)" w:date="2025-05-22T21:38:00Z" w16du:dateUtc="2025-05-22T20:38:00Z">
        <w:r w:rsidRPr="000872FC">
          <w:rPr>
            <w:rFonts w:ascii="Arial" w:hAnsi="Arial" w:cs="Arial"/>
            <w:sz w:val="22"/>
            <w:szCs w:val="22"/>
            <w:highlight w:val="yellow"/>
            <w:rPrChange w:id="1527" w:author="Chris Warburton (NESO)" w:date="2025-05-23T06:29:00Z" w16du:dateUtc="2025-05-23T05:29:00Z">
              <w:rPr>
                <w:rFonts w:ascii="Arial" w:hAnsi="Arial" w:cs="Arial"/>
                <w:sz w:val="22"/>
                <w:szCs w:val="22"/>
              </w:rPr>
            </w:rPrChange>
          </w:rPr>
          <w:tab/>
          <w:t>5.4.2</w:t>
        </w:r>
      </w:ins>
      <w:ins w:id="1528" w:author="Chris Warburton (NESO)" w:date="2025-05-22T21:18:00Z" w16du:dateUtc="2025-05-22T20:18:00Z">
        <w:r w:rsidR="00AF007F" w:rsidRPr="000872FC">
          <w:rPr>
            <w:rFonts w:ascii="Arial" w:hAnsi="Arial" w:cs="Arial"/>
            <w:sz w:val="22"/>
            <w:szCs w:val="22"/>
            <w:highlight w:val="yellow"/>
            <w:rPrChange w:id="1529" w:author="Chris Warburton (NESO)" w:date="2025-05-23T06:29:00Z" w16du:dateUtc="2025-05-23T05:29:00Z">
              <w:rPr>
                <w:rFonts w:ascii="Arial" w:hAnsi="Arial" w:cs="Arial"/>
                <w:sz w:val="22"/>
                <w:szCs w:val="22"/>
              </w:rPr>
            </w:rPrChange>
          </w:rPr>
          <w:t xml:space="preserve"> </w:t>
        </w:r>
      </w:ins>
      <w:ins w:id="1530" w:author="Chris Warburton (NESO)" w:date="2025-05-22T21:38:00Z" w16du:dateUtc="2025-05-22T20:38:00Z">
        <w:r w:rsidRPr="000872FC">
          <w:rPr>
            <w:rFonts w:ascii="Arial" w:hAnsi="Arial" w:cs="Arial"/>
            <w:sz w:val="22"/>
            <w:szCs w:val="22"/>
            <w:highlight w:val="yellow"/>
            <w:rPrChange w:id="1531" w:author="Chris Warburton (NESO)" w:date="2025-05-23T06:29:00Z" w16du:dateUtc="2025-05-23T05:29:00Z">
              <w:rPr>
                <w:rFonts w:ascii="Arial" w:hAnsi="Arial" w:cs="Arial"/>
                <w:sz w:val="22"/>
                <w:szCs w:val="22"/>
              </w:rPr>
            </w:rPrChange>
          </w:rPr>
          <w:tab/>
        </w:r>
      </w:ins>
      <w:ins w:id="1532" w:author="Chris Warburton (NESO)" w:date="2025-05-22T21:39:00Z" w16du:dateUtc="2025-05-22T20:39:00Z">
        <w:r w:rsidR="005500C2" w:rsidRPr="000872FC">
          <w:rPr>
            <w:rFonts w:ascii="Arial" w:hAnsi="Arial" w:cs="Arial"/>
            <w:sz w:val="22"/>
            <w:szCs w:val="22"/>
            <w:highlight w:val="yellow"/>
            <w:rPrChange w:id="1533" w:author="Chris Warburton (NESO)" w:date="2025-05-23T06:29:00Z" w16du:dateUtc="2025-05-23T05:29:00Z">
              <w:rPr>
                <w:rFonts w:ascii="Arial" w:hAnsi="Arial" w:cs="Arial"/>
                <w:sz w:val="22"/>
                <w:szCs w:val="22"/>
              </w:rPr>
            </w:rPrChange>
          </w:rPr>
          <w:t xml:space="preserve">in accordance with Paragraph 5.3 </w:t>
        </w:r>
      </w:ins>
      <w:ins w:id="1534" w:author="Chris Warburton (NESO)" w:date="2025-05-22T21:18:00Z" w16du:dateUtc="2025-05-22T20:18:00Z">
        <w:r w:rsidR="00AF007F" w:rsidRPr="000872FC">
          <w:rPr>
            <w:rFonts w:ascii="Arial" w:hAnsi="Arial" w:cs="Arial"/>
            <w:sz w:val="22"/>
            <w:szCs w:val="22"/>
            <w:highlight w:val="yellow"/>
            <w:rPrChange w:id="1535" w:author="Chris Warburton (NESO)" w:date="2025-05-23T06:29:00Z" w16du:dateUtc="2025-05-23T05:29:00Z">
              <w:rPr>
                <w:rFonts w:ascii="Arial" w:hAnsi="Arial" w:cs="Arial"/>
                <w:sz w:val="22"/>
                <w:szCs w:val="22"/>
              </w:rPr>
            </w:rPrChange>
          </w:rPr>
          <w:t>that</w:t>
        </w:r>
      </w:ins>
      <w:ins w:id="1536" w:author="Chris Warburton (NESO)" w:date="2025-05-22T21:19:00Z" w16du:dateUtc="2025-05-22T20:19:00Z">
        <w:r w:rsidR="00AF007F" w:rsidRPr="000872FC">
          <w:rPr>
            <w:rFonts w:ascii="Arial" w:hAnsi="Arial" w:cs="Arial"/>
            <w:sz w:val="22"/>
            <w:szCs w:val="22"/>
            <w:highlight w:val="yellow"/>
            <w:rPrChange w:id="1537" w:author="Chris Warburton (NESO)" w:date="2025-05-23T06:29:00Z" w16du:dateUtc="2025-05-23T05:29:00Z">
              <w:rPr>
                <w:rFonts w:ascii="Arial" w:hAnsi="Arial" w:cs="Arial"/>
                <w:sz w:val="22"/>
                <w:szCs w:val="22"/>
              </w:rPr>
            </w:rPrChange>
          </w:rPr>
          <w:t xml:space="preserve"> Paragraph 4.4 does apply to the </w:t>
        </w:r>
        <w:r w:rsidR="00AF007F" w:rsidRPr="000872FC">
          <w:rPr>
            <w:rFonts w:ascii="Arial" w:hAnsi="Arial" w:cs="Arial"/>
            <w:b/>
            <w:bCs/>
            <w:sz w:val="22"/>
            <w:szCs w:val="22"/>
            <w:highlight w:val="yellow"/>
            <w:rPrChange w:id="1538" w:author="Chris Warburton (NESO)" w:date="2025-05-23T06:29:00Z" w16du:dateUtc="2025-05-23T05:29:00Z">
              <w:rPr>
                <w:rFonts w:ascii="Arial" w:hAnsi="Arial" w:cs="Arial"/>
                <w:b/>
                <w:bCs/>
                <w:sz w:val="22"/>
                <w:szCs w:val="22"/>
              </w:rPr>
            </w:rPrChange>
          </w:rPr>
          <w:t>Construction Agreement</w:t>
        </w:r>
        <w:r w:rsidR="00AF007F" w:rsidRPr="000872FC">
          <w:rPr>
            <w:rFonts w:ascii="Arial" w:hAnsi="Arial" w:cs="Arial"/>
            <w:sz w:val="22"/>
            <w:szCs w:val="22"/>
            <w:highlight w:val="yellow"/>
            <w:rPrChange w:id="1539" w:author="Chris Warburton (NESO)" w:date="2025-05-23T06:29:00Z" w16du:dateUtc="2025-05-23T05:29:00Z">
              <w:rPr>
                <w:rFonts w:ascii="Arial" w:hAnsi="Arial" w:cs="Arial"/>
                <w:sz w:val="22"/>
                <w:szCs w:val="22"/>
              </w:rPr>
            </w:rPrChange>
          </w:rPr>
          <w:t xml:space="preserve">, </w:t>
        </w:r>
      </w:ins>
    </w:p>
    <w:p w14:paraId="6F3FF18D" w14:textId="5A2C430C" w:rsidR="005F45D0" w:rsidRDefault="00A3269A">
      <w:pPr>
        <w:tabs>
          <w:tab w:val="left" w:pos="720"/>
        </w:tabs>
        <w:spacing w:line="360" w:lineRule="auto"/>
        <w:ind w:left="709" w:hanging="709"/>
        <w:jc w:val="both"/>
        <w:rPr>
          <w:ins w:id="1540" w:author="Chris Warburton (NESO)" w:date="2025-05-22T21:16:00Z" w16du:dateUtc="2025-05-22T20:16:00Z"/>
          <w:rFonts w:ascii="Arial" w:hAnsi="Arial" w:cs="Arial"/>
          <w:sz w:val="22"/>
          <w:szCs w:val="22"/>
        </w:rPr>
        <w:pPrChange w:id="1541" w:author="Chris Warburton (NESO)" w:date="2025-05-22T21:38:00Z" w16du:dateUtc="2025-05-22T20:38:00Z">
          <w:pPr>
            <w:tabs>
              <w:tab w:val="left" w:pos="720"/>
            </w:tabs>
            <w:spacing w:line="360" w:lineRule="auto"/>
            <w:ind w:left="720" w:hanging="720"/>
            <w:jc w:val="both"/>
          </w:pPr>
        </w:pPrChange>
      </w:pPr>
      <w:ins w:id="1542" w:author="Chris Warburton (NESO)" w:date="2025-05-22T21:38:00Z" w16du:dateUtc="2025-05-22T20:38:00Z">
        <w:r w:rsidRPr="000872FC">
          <w:rPr>
            <w:rFonts w:ascii="Arial" w:hAnsi="Arial" w:cs="Arial"/>
            <w:sz w:val="22"/>
            <w:szCs w:val="22"/>
            <w:highlight w:val="yellow"/>
            <w:rPrChange w:id="1543" w:author="Chris Warburton (NESO)" w:date="2025-05-23T06:29:00Z" w16du:dateUtc="2025-05-23T05:29:00Z">
              <w:rPr>
                <w:rFonts w:ascii="Arial" w:hAnsi="Arial" w:cs="Arial"/>
                <w:sz w:val="22"/>
                <w:szCs w:val="22"/>
              </w:rPr>
            </w:rPrChange>
          </w:rPr>
          <w:lastRenderedPageBreak/>
          <w:tab/>
        </w:r>
      </w:ins>
      <w:ins w:id="1544" w:author="Chris Warburton (NESO)" w:date="2025-05-22T21:19:00Z" w16du:dateUtc="2025-05-22T20:19:00Z">
        <w:r w:rsidR="00AF007F" w:rsidRPr="000872FC">
          <w:rPr>
            <w:rFonts w:ascii="Arial" w:hAnsi="Arial" w:cs="Arial"/>
            <w:sz w:val="22"/>
            <w:szCs w:val="22"/>
            <w:highlight w:val="yellow"/>
            <w:rPrChange w:id="1545" w:author="Chris Warburton (NESO)" w:date="2025-05-23T06:29:00Z" w16du:dateUtc="2025-05-23T05:29:00Z">
              <w:rPr>
                <w:rFonts w:ascii="Arial" w:hAnsi="Arial" w:cs="Arial"/>
                <w:sz w:val="22"/>
                <w:szCs w:val="22"/>
              </w:rPr>
            </w:rPrChange>
          </w:rPr>
          <w:t xml:space="preserve">it must use best endeavours to notify </w:t>
        </w:r>
      </w:ins>
      <w:ins w:id="1546" w:author="Chris Warburton (NESO)" w:date="2025-05-22T21:20:00Z" w16du:dateUtc="2025-05-22T20:20:00Z">
        <w:r w:rsidR="00AF007F" w:rsidRPr="000872FC">
          <w:rPr>
            <w:rFonts w:ascii="Arial" w:hAnsi="Arial" w:cs="Arial"/>
            <w:b/>
            <w:bCs/>
            <w:sz w:val="22"/>
            <w:szCs w:val="22"/>
            <w:highlight w:val="yellow"/>
            <w:rPrChange w:id="1547" w:author="Chris Warburton (NESO)" w:date="2025-05-23T06:29:00Z" w16du:dateUtc="2025-05-23T05:29:00Z">
              <w:rPr>
                <w:rFonts w:ascii="Arial" w:hAnsi="Arial" w:cs="Arial"/>
                <w:b/>
                <w:bCs/>
                <w:sz w:val="22"/>
                <w:szCs w:val="22"/>
              </w:rPr>
            </w:rPrChange>
          </w:rPr>
          <w:t>The Company</w:t>
        </w:r>
      </w:ins>
      <w:ins w:id="1548" w:author="Chris Warburton (NESO)" w:date="2025-05-22T21:21:00Z" w16du:dateUtc="2025-05-22T20:21:00Z">
        <w:r w:rsidR="002E1004" w:rsidRPr="000872FC">
          <w:rPr>
            <w:rFonts w:ascii="Arial" w:hAnsi="Arial" w:cs="Arial"/>
            <w:b/>
            <w:bCs/>
            <w:sz w:val="22"/>
            <w:szCs w:val="22"/>
            <w:highlight w:val="yellow"/>
            <w:rPrChange w:id="1549" w:author="Chris Warburton (NESO)" w:date="2025-05-23T06:29:00Z" w16du:dateUtc="2025-05-23T05:29:00Z">
              <w:rPr>
                <w:rFonts w:ascii="Arial" w:hAnsi="Arial" w:cs="Arial"/>
                <w:b/>
                <w:bCs/>
                <w:sz w:val="22"/>
                <w:szCs w:val="22"/>
              </w:rPr>
            </w:rPrChange>
          </w:rPr>
          <w:t xml:space="preserve"> </w:t>
        </w:r>
        <w:r w:rsidR="002E1004" w:rsidRPr="000872FC">
          <w:rPr>
            <w:rFonts w:ascii="Arial" w:hAnsi="Arial" w:cs="Arial"/>
            <w:sz w:val="22"/>
            <w:szCs w:val="22"/>
            <w:highlight w:val="yellow"/>
            <w:rPrChange w:id="1550" w:author="Chris Warburton (NESO)" w:date="2025-05-23T06:29:00Z" w16du:dateUtc="2025-05-23T05:29:00Z">
              <w:rPr>
                <w:rFonts w:ascii="Arial" w:hAnsi="Arial" w:cs="Arial"/>
                <w:sz w:val="22"/>
                <w:szCs w:val="22"/>
              </w:rPr>
            </w:rPrChange>
          </w:rPr>
          <w:t>promptly</w:t>
        </w:r>
      </w:ins>
      <w:ins w:id="1551" w:author="Chris Warburton (NESO)" w:date="2025-05-22T21:20:00Z" w16du:dateUtc="2025-05-22T20:20:00Z">
        <w:r w:rsidR="00AF007F" w:rsidRPr="000872FC">
          <w:rPr>
            <w:rFonts w:ascii="Arial" w:hAnsi="Arial" w:cs="Arial"/>
            <w:b/>
            <w:bCs/>
            <w:sz w:val="22"/>
            <w:szCs w:val="22"/>
            <w:highlight w:val="yellow"/>
            <w:rPrChange w:id="1552" w:author="Chris Warburton (NESO)" w:date="2025-05-23T06:29:00Z" w16du:dateUtc="2025-05-23T05:29:00Z">
              <w:rPr>
                <w:rFonts w:ascii="Arial" w:hAnsi="Arial" w:cs="Arial"/>
                <w:b/>
                <w:bCs/>
                <w:sz w:val="22"/>
                <w:szCs w:val="22"/>
              </w:rPr>
            </w:rPrChange>
          </w:rPr>
          <w:t xml:space="preserve"> </w:t>
        </w:r>
        <w:r w:rsidR="007D658A" w:rsidRPr="000872FC">
          <w:rPr>
            <w:rFonts w:ascii="Arial" w:hAnsi="Arial" w:cs="Arial"/>
            <w:sz w:val="22"/>
            <w:szCs w:val="22"/>
            <w:highlight w:val="yellow"/>
            <w:rPrChange w:id="1553" w:author="Chris Warburton (NESO)" w:date="2025-05-23T06:29:00Z" w16du:dateUtc="2025-05-23T05:29:00Z">
              <w:rPr>
                <w:rFonts w:ascii="Arial" w:hAnsi="Arial" w:cs="Arial"/>
                <w:sz w:val="22"/>
                <w:szCs w:val="22"/>
              </w:rPr>
            </w:rPrChange>
          </w:rPr>
          <w:t>if it becomes aware that</w:t>
        </w:r>
        <w:r w:rsidR="00C52144" w:rsidRPr="000872FC">
          <w:rPr>
            <w:rFonts w:ascii="Arial" w:hAnsi="Arial" w:cs="Arial"/>
            <w:sz w:val="22"/>
            <w:szCs w:val="22"/>
            <w:highlight w:val="yellow"/>
            <w:rPrChange w:id="1554" w:author="Chris Warburton (NESO)" w:date="2025-05-23T06:29:00Z" w16du:dateUtc="2025-05-23T05:29:00Z">
              <w:rPr>
                <w:rFonts w:ascii="Arial" w:hAnsi="Arial" w:cs="Arial"/>
                <w:sz w:val="22"/>
                <w:szCs w:val="22"/>
              </w:rPr>
            </w:rPrChange>
          </w:rPr>
          <w:t xml:space="preserve"> circumstances have changed such that</w:t>
        </w:r>
        <w:r w:rsidR="007D658A" w:rsidRPr="000872FC">
          <w:rPr>
            <w:rFonts w:ascii="Arial" w:hAnsi="Arial" w:cs="Arial"/>
            <w:sz w:val="22"/>
            <w:szCs w:val="22"/>
            <w:highlight w:val="yellow"/>
            <w:rPrChange w:id="1555" w:author="Chris Warburton (NESO)" w:date="2025-05-23T06:29:00Z" w16du:dateUtc="2025-05-23T05:29:00Z">
              <w:rPr>
                <w:rFonts w:ascii="Arial" w:hAnsi="Arial" w:cs="Arial"/>
                <w:sz w:val="22"/>
                <w:szCs w:val="22"/>
              </w:rPr>
            </w:rPrChange>
          </w:rPr>
          <w:t xml:space="preserve"> </w:t>
        </w:r>
        <w:r w:rsidR="00C52144" w:rsidRPr="000872FC">
          <w:rPr>
            <w:rFonts w:ascii="Arial" w:hAnsi="Arial" w:cs="Arial"/>
            <w:sz w:val="22"/>
            <w:szCs w:val="22"/>
            <w:highlight w:val="yellow"/>
            <w:rPrChange w:id="1556" w:author="Chris Warburton (NESO)" w:date="2025-05-23T06:29:00Z" w16du:dateUtc="2025-05-23T05:29:00Z">
              <w:rPr>
                <w:rFonts w:ascii="Arial" w:hAnsi="Arial" w:cs="Arial"/>
                <w:sz w:val="22"/>
                <w:szCs w:val="22"/>
              </w:rPr>
            </w:rPrChange>
          </w:rPr>
          <w:t xml:space="preserve">Paragraph 4.4 does </w:t>
        </w:r>
      </w:ins>
      <w:ins w:id="1557" w:author="Chris Warburton (NESO)" w:date="2025-05-22T21:21:00Z" w16du:dateUtc="2025-05-22T20:21:00Z">
        <w:r w:rsidR="002E1004" w:rsidRPr="000872FC">
          <w:rPr>
            <w:rFonts w:ascii="Arial" w:hAnsi="Arial" w:cs="Arial"/>
            <w:sz w:val="22"/>
            <w:szCs w:val="22"/>
            <w:highlight w:val="yellow"/>
            <w:rPrChange w:id="1558" w:author="Chris Warburton (NESO)" w:date="2025-05-23T06:29:00Z" w16du:dateUtc="2025-05-23T05:29:00Z">
              <w:rPr>
                <w:rFonts w:ascii="Arial" w:hAnsi="Arial" w:cs="Arial"/>
                <w:sz w:val="22"/>
                <w:szCs w:val="22"/>
              </w:rPr>
            </w:rPrChange>
          </w:rPr>
          <w:t xml:space="preserve">not </w:t>
        </w:r>
      </w:ins>
      <w:ins w:id="1559" w:author="Chris Warburton (NESO)" w:date="2025-05-22T21:20:00Z" w16du:dateUtc="2025-05-22T20:20:00Z">
        <w:r w:rsidR="00C52144" w:rsidRPr="000872FC">
          <w:rPr>
            <w:rFonts w:ascii="Arial" w:hAnsi="Arial" w:cs="Arial"/>
            <w:sz w:val="22"/>
            <w:szCs w:val="22"/>
            <w:highlight w:val="yellow"/>
            <w:rPrChange w:id="1560" w:author="Chris Warburton (NESO)" w:date="2025-05-23T06:29:00Z" w16du:dateUtc="2025-05-23T05:29:00Z">
              <w:rPr>
                <w:rFonts w:ascii="Arial" w:hAnsi="Arial" w:cs="Arial"/>
                <w:sz w:val="22"/>
                <w:szCs w:val="22"/>
              </w:rPr>
            </w:rPrChange>
          </w:rPr>
          <w:t>apply</w:t>
        </w:r>
      </w:ins>
      <w:ins w:id="1561" w:author="Chris Warburton (NESO)" w:date="2025-05-22T21:21:00Z" w16du:dateUtc="2025-05-22T20:21:00Z">
        <w:r w:rsidR="002E1004">
          <w:rPr>
            <w:rFonts w:ascii="Arial" w:hAnsi="Arial" w:cs="Arial"/>
            <w:sz w:val="22"/>
            <w:szCs w:val="22"/>
          </w:rPr>
          <w:t>.</w:t>
        </w:r>
      </w:ins>
      <w:ins w:id="1562" w:author="Chris Warburton (NESO)" w:date="2025-05-22T21:16:00Z" w16du:dateUtc="2025-05-22T20:16:00Z">
        <w:r w:rsidR="005F45D0">
          <w:rPr>
            <w:rFonts w:ascii="Arial" w:hAnsi="Arial" w:cs="Arial"/>
            <w:sz w:val="22"/>
            <w:szCs w:val="22"/>
          </w:rPr>
          <w:t xml:space="preserve"> </w:t>
        </w:r>
      </w:ins>
    </w:p>
    <w:p w14:paraId="08A614CF" w14:textId="77777777" w:rsidR="005F45D0" w:rsidRDefault="005F45D0" w:rsidP="00404DD0">
      <w:pPr>
        <w:tabs>
          <w:tab w:val="left" w:pos="720"/>
        </w:tabs>
        <w:spacing w:line="360" w:lineRule="auto"/>
        <w:ind w:left="720" w:hanging="720"/>
        <w:jc w:val="both"/>
        <w:rPr>
          <w:ins w:id="1563" w:author="Chris Warburton (NESO)" w:date="2025-05-22T21:16:00Z" w16du:dateUtc="2025-05-22T20:16:00Z"/>
          <w:rFonts w:ascii="Arial" w:hAnsi="Arial" w:cs="Arial"/>
          <w:sz w:val="22"/>
          <w:szCs w:val="22"/>
        </w:rPr>
      </w:pPr>
    </w:p>
    <w:p w14:paraId="458A1FA2" w14:textId="6B78B1E2" w:rsidR="00404DD0" w:rsidRDefault="00CE13F6" w:rsidP="00404DD0">
      <w:pPr>
        <w:tabs>
          <w:tab w:val="left" w:pos="720"/>
        </w:tabs>
        <w:spacing w:line="360" w:lineRule="auto"/>
        <w:ind w:left="720" w:hanging="720"/>
        <w:jc w:val="both"/>
        <w:rPr>
          <w:ins w:id="1564" w:author="Chris Warburton (NESO)" w:date="2025-05-12T16:19:00Z" w16du:dateUtc="2025-05-12T15:19:00Z"/>
          <w:rFonts w:ascii="Arial" w:hAnsi="Arial" w:cs="Arial"/>
          <w:sz w:val="22"/>
          <w:szCs w:val="22"/>
        </w:rPr>
      </w:pPr>
      <w:ins w:id="1565" w:author="Chris Warburton (NESO)" w:date="2025-05-08T08:43:00Z" w16du:dateUtc="2025-05-08T07:43:00Z">
        <w:r>
          <w:rPr>
            <w:rFonts w:ascii="Arial" w:hAnsi="Arial" w:cs="Arial"/>
            <w:sz w:val="22"/>
            <w:szCs w:val="22"/>
          </w:rPr>
          <w:t>5</w:t>
        </w:r>
        <w:r w:rsidR="000D15CC">
          <w:rPr>
            <w:rFonts w:ascii="Arial" w:hAnsi="Arial" w:cs="Arial"/>
            <w:sz w:val="22"/>
            <w:szCs w:val="22"/>
          </w:rPr>
          <w:t>.</w:t>
        </w:r>
      </w:ins>
      <w:ins w:id="1566" w:author="Chris Warburton (NESO)" w:date="2025-05-22T21:35:00Z" w16du:dateUtc="2025-05-22T20:35:00Z">
        <w:r w:rsidR="00717DAB">
          <w:rPr>
            <w:rFonts w:ascii="Arial" w:hAnsi="Arial" w:cs="Arial"/>
            <w:sz w:val="22"/>
            <w:szCs w:val="22"/>
          </w:rPr>
          <w:t>5</w:t>
        </w:r>
      </w:ins>
      <w:ins w:id="1567" w:author="Chris Warburton (NESO)" w:date="2025-05-08T08:43:00Z" w16du:dateUtc="2025-05-08T07:43:00Z">
        <w:r w:rsidR="000D15CC">
          <w:tab/>
        </w:r>
      </w:ins>
      <w:ins w:id="1568" w:author="Chris Warburton (NESO)" w:date="2025-05-13T10:52:00Z" w16du:dateUtc="2025-05-13T09:52:00Z">
        <w:r w:rsidR="00B451F3">
          <w:rPr>
            <w:rFonts w:ascii="Arial" w:hAnsi="Arial" w:cs="Arial"/>
            <w:sz w:val="22"/>
            <w:szCs w:val="22"/>
          </w:rPr>
          <w:t xml:space="preserve">From the </w:t>
        </w:r>
        <w:r w:rsidR="00B451F3">
          <w:rPr>
            <w:rFonts w:ascii="Arial" w:hAnsi="Arial" w:cs="Arial"/>
            <w:b/>
            <w:bCs/>
            <w:sz w:val="22"/>
            <w:szCs w:val="22"/>
          </w:rPr>
          <w:t>PCF Activation Date</w:t>
        </w:r>
        <w:r w:rsidR="00B451F3">
          <w:rPr>
            <w:rFonts w:ascii="Arial" w:hAnsi="Arial" w:cs="Arial"/>
            <w:sz w:val="22"/>
            <w:szCs w:val="22"/>
          </w:rPr>
          <w:t>,</w:t>
        </w:r>
        <w:r w:rsidR="00B451F3">
          <w:rPr>
            <w:rFonts w:ascii="Arial" w:hAnsi="Arial" w:cs="Arial"/>
            <w:b/>
            <w:bCs/>
            <w:sz w:val="22"/>
            <w:szCs w:val="22"/>
          </w:rPr>
          <w:t xml:space="preserve"> </w:t>
        </w:r>
        <w:r w:rsidR="00B451F3">
          <w:rPr>
            <w:rFonts w:ascii="Arial" w:hAnsi="Arial" w:cs="Arial"/>
            <w:sz w:val="22"/>
            <w:szCs w:val="22"/>
          </w:rPr>
          <w:t>e</w:t>
        </w:r>
      </w:ins>
      <w:ins w:id="1569" w:author="Chris Warburton (NESO)" w:date="2025-05-12T16:18:00Z" w16du:dateUtc="2025-05-12T15:18:00Z">
        <w:r w:rsidR="00404DD0">
          <w:rPr>
            <w:rFonts w:ascii="Arial" w:hAnsi="Arial" w:cs="Arial"/>
            <w:sz w:val="22"/>
            <w:szCs w:val="22"/>
          </w:rPr>
          <w:t xml:space="preserve">ach owner/operator of a </w:t>
        </w:r>
        <w:r w:rsidR="00404DD0">
          <w:rPr>
            <w:rFonts w:ascii="Arial" w:hAnsi="Arial" w:cs="Arial"/>
            <w:b/>
            <w:bCs/>
            <w:sz w:val="22"/>
            <w:szCs w:val="22"/>
          </w:rPr>
          <w:t>Distribution System</w:t>
        </w:r>
        <w:r w:rsidR="00404DD0">
          <w:rPr>
            <w:rFonts w:ascii="Arial" w:hAnsi="Arial" w:cs="Arial"/>
            <w:sz w:val="22"/>
            <w:szCs w:val="22"/>
          </w:rPr>
          <w:t xml:space="preserve"> must </w:t>
        </w:r>
      </w:ins>
      <w:ins w:id="1570" w:author="Chris Warburton (NESO)" w:date="2025-05-13T10:53:00Z" w16du:dateUtc="2025-05-13T09:53:00Z">
        <w:r w:rsidR="00817674">
          <w:rPr>
            <w:rFonts w:ascii="Arial" w:hAnsi="Arial" w:cs="Arial"/>
            <w:sz w:val="22"/>
            <w:szCs w:val="22"/>
          </w:rPr>
          <w:t>by the 14</w:t>
        </w:r>
        <w:r w:rsidR="00817674" w:rsidRPr="00817674">
          <w:rPr>
            <w:rFonts w:ascii="Arial" w:hAnsi="Arial" w:cs="Arial"/>
            <w:sz w:val="22"/>
            <w:szCs w:val="22"/>
            <w:vertAlign w:val="superscript"/>
            <w:rPrChange w:id="1571" w:author="Chris Warburton (NESO)" w:date="2025-05-13T10:53:00Z" w16du:dateUtc="2025-05-13T09:53:00Z">
              <w:rPr>
                <w:rFonts w:ascii="Arial" w:hAnsi="Arial" w:cs="Arial"/>
                <w:sz w:val="22"/>
                <w:szCs w:val="22"/>
              </w:rPr>
            </w:rPrChange>
          </w:rPr>
          <w:t>th</w:t>
        </w:r>
        <w:r w:rsidR="00817674">
          <w:rPr>
            <w:rFonts w:ascii="Arial" w:hAnsi="Arial" w:cs="Arial"/>
            <w:sz w:val="22"/>
            <w:szCs w:val="22"/>
          </w:rPr>
          <w:t xml:space="preserve"> day of each month</w:t>
        </w:r>
      </w:ins>
      <w:ins w:id="1572" w:author="Chris Warburton (NESO)" w:date="2025-05-12T16:18:00Z" w16du:dateUtc="2025-05-12T15:18:00Z">
        <w:r w:rsidR="00404DD0">
          <w:rPr>
            <w:rFonts w:ascii="Arial" w:hAnsi="Arial" w:cs="Arial"/>
            <w:sz w:val="22"/>
            <w:szCs w:val="22"/>
          </w:rPr>
          <w:t xml:space="preserve"> (</w:t>
        </w:r>
      </w:ins>
      <w:ins w:id="1573" w:author="Chris Warburton (NESO)" w:date="2025-05-13T10:53:00Z" w16du:dateUtc="2025-05-13T09:53:00Z">
        <w:r w:rsidR="00817674">
          <w:rPr>
            <w:rFonts w:ascii="Arial" w:hAnsi="Arial" w:cs="Arial"/>
            <w:sz w:val="22"/>
            <w:szCs w:val="22"/>
          </w:rPr>
          <w:t>or, where the 14</w:t>
        </w:r>
        <w:r w:rsidR="00817674" w:rsidRPr="00817674">
          <w:rPr>
            <w:rFonts w:ascii="Arial" w:hAnsi="Arial" w:cs="Arial"/>
            <w:sz w:val="22"/>
            <w:szCs w:val="22"/>
            <w:vertAlign w:val="superscript"/>
            <w:rPrChange w:id="1574" w:author="Chris Warburton (NESO)" w:date="2025-05-13T10:53:00Z" w16du:dateUtc="2025-05-13T09:53:00Z">
              <w:rPr>
                <w:rFonts w:ascii="Arial" w:hAnsi="Arial" w:cs="Arial"/>
                <w:sz w:val="22"/>
                <w:szCs w:val="22"/>
              </w:rPr>
            </w:rPrChange>
          </w:rPr>
          <w:t>th</w:t>
        </w:r>
        <w:r w:rsidR="00817674">
          <w:rPr>
            <w:rFonts w:ascii="Arial" w:hAnsi="Arial" w:cs="Arial"/>
            <w:sz w:val="22"/>
            <w:szCs w:val="22"/>
          </w:rPr>
          <w:t xml:space="preserve"> day is</w:t>
        </w:r>
      </w:ins>
      <w:ins w:id="1575" w:author="Chris Warburton (NESO)" w:date="2025-05-12T19:53:00Z" w16du:dateUtc="2025-05-12T18:53:00Z">
        <w:r w:rsidR="001629A3">
          <w:rPr>
            <w:rFonts w:ascii="Arial" w:hAnsi="Arial" w:cs="Arial"/>
            <w:sz w:val="22"/>
            <w:szCs w:val="22"/>
          </w:rPr>
          <w:t xml:space="preserve"> not a </w:t>
        </w:r>
        <w:r w:rsidR="001629A3">
          <w:rPr>
            <w:rFonts w:ascii="Arial" w:hAnsi="Arial" w:cs="Arial"/>
            <w:b/>
            <w:bCs/>
            <w:sz w:val="22"/>
            <w:szCs w:val="22"/>
          </w:rPr>
          <w:t>Business Day</w:t>
        </w:r>
      </w:ins>
      <w:ins w:id="1576" w:author="Chris Warburton (NESO)" w:date="2025-05-13T10:55:00Z" w16du:dateUtc="2025-05-13T09:55:00Z">
        <w:r w:rsidR="00FB5F8E">
          <w:rPr>
            <w:rFonts w:ascii="Arial" w:hAnsi="Arial" w:cs="Arial"/>
            <w:b/>
            <w:bCs/>
            <w:sz w:val="22"/>
            <w:szCs w:val="22"/>
          </w:rPr>
          <w:t>,</w:t>
        </w:r>
      </w:ins>
      <w:ins w:id="1577" w:author="Chris Warburton (NESO)" w:date="2025-05-13T10:53:00Z" w16du:dateUtc="2025-05-13T09:53:00Z">
        <w:r w:rsidR="00817674">
          <w:rPr>
            <w:rFonts w:ascii="Arial" w:hAnsi="Arial" w:cs="Arial"/>
            <w:sz w:val="22"/>
            <w:szCs w:val="22"/>
          </w:rPr>
          <w:t xml:space="preserve"> the next</w:t>
        </w:r>
      </w:ins>
      <w:ins w:id="1578" w:author="Chris Warburton (NESO)" w:date="2025-05-12T19:53:00Z" w16du:dateUtc="2025-05-12T18:53:00Z">
        <w:r w:rsidR="001629A3">
          <w:rPr>
            <w:rFonts w:ascii="Arial" w:hAnsi="Arial" w:cs="Arial"/>
            <w:sz w:val="22"/>
            <w:szCs w:val="22"/>
          </w:rPr>
          <w:t xml:space="preserve"> </w:t>
        </w:r>
        <w:r w:rsidR="001629A3">
          <w:rPr>
            <w:rFonts w:ascii="Arial" w:hAnsi="Arial" w:cs="Arial"/>
            <w:b/>
            <w:bCs/>
            <w:sz w:val="22"/>
            <w:szCs w:val="22"/>
          </w:rPr>
          <w:t>Business Day</w:t>
        </w:r>
      </w:ins>
      <w:ins w:id="1579" w:author="Chris Warburton (NESO)" w:date="2025-05-12T16:18:00Z" w16du:dateUtc="2025-05-12T15:18:00Z">
        <w:r w:rsidR="00404DD0">
          <w:rPr>
            <w:rFonts w:ascii="Arial" w:hAnsi="Arial" w:cs="Arial"/>
            <w:sz w:val="22"/>
            <w:szCs w:val="22"/>
          </w:rPr>
          <w:t xml:space="preserve">) </w:t>
        </w:r>
      </w:ins>
      <w:ins w:id="1580" w:author="Chris Warburton (NESO)" w:date="2025-05-13T10:59:00Z" w16du:dateUtc="2025-05-13T09:59:00Z">
        <w:r w:rsidR="00310B90">
          <w:rPr>
            <w:rFonts w:ascii="Arial" w:hAnsi="Arial" w:cs="Arial"/>
            <w:sz w:val="22"/>
            <w:szCs w:val="22"/>
          </w:rPr>
          <w:t>notify</w:t>
        </w:r>
      </w:ins>
      <w:ins w:id="1581" w:author="Chris Warburton (NESO)" w:date="2025-05-12T16:18:00Z" w16du:dateUtc="2025-05-12T15:18:00Z">
        <w:r w:rsidR="00404DD0">
          <w:rPr>
            <w:rFonts w:ascii="Arial" w:hAnsi="Arial" w:cs="Arial"/>
            <w:sz w:val="22"/>
            <w:szCs w:val="22"/>
          </w:rPr>
          <w:t xml:space="preserve"> </w:t>
        </w:r>
        <w:r w:rsidR="00404DD0">
          <w:rPr>
            <w:rFonts w:ascii="Arial" w:hAnsi="Arial" w:cs="Arial"/>
            <w:b/>
            <w:bCs/>
            <w:sz w:val="22"/>
            <w:szCs w:val="22"/>
          </w:rPr>
          <w:t>The Company</w:t>
        </w:r>
      </w:ins>
      <w:ins w:id="1582" w:author="Chris Warburton (NESO)" w:date="2025-05-13T10:59:00Z" w16du:dateUtc="2025-05-13T09:59:00Z">
        <w:r w:rsidR="007C5F22">
          <w:rPr>
            <w:rFonts w:ascii="Arial" w:hAnsi="Arial" w:cs="Arial"/>
            <w:sz w:val="22"/>
            <w:szCs w:val="22"/>
          </w:rPr>
          <w:t xml:space="preserve"> </w:t>
        </w:r>
        <w:r w:rsidR="007C5F22" w:rsidRPr="000872FC">
          <w:rPr>
            <w:rFonts w:ascii="Arial" w:hAnsi="Arial" w:cs="Arial"/>
            <w:sz w:val="22"/>
            <w:szCs w:val="22"/>
            <w:highlight w:val="yellow"/>
            <w:rPrChange w:id="1583" w:author="Chris Warburton (NESO)" w:date="2025-05-23T06:29:00Z" w16du:dateUtc="2025-05-23T05:29:00Z">
              <w:rPr>
                <w:rFonts w:ascii="Arial" w:hAnsi="Arial" w:cs="Arial"/>
                <w:sz w:val="22"/>
                <w:szCs w:val="22"/>
              </w:rPr>
            </w:rPrChange>
          </w:rPr>
          <w:t>of</w:t>
        </w:r>
      </w:ins>
      <w:ins w:id="1584" w:author="Chris Warburton (NESO)" w:date="2025-05-22T12:05:00Z" w16du:dateUtc="2025-05-22T11:05:00Z">
        <w:r w:rsidR="00D42463" w:rsidRPr="000872FC">
          <w:rPr>
            <w:rFonts w:ascii="Arial" w:hAnsi="Arial" w:cs="Arial"/>
            <w:sz w:val="22"/>
            <w:szCs w:val="22"/>
            <w:highlight w:val="yellow"/>
            <w:rPrChange w:id="1585" w:author="Chris Warburton (NESO)" w:date="2025-05-23T06:29:00Z" w16du:dateUtc="2025-05-23T05:29:00Z">
              <w:rPr>
                <w:rFonts w:ascii="Arial" w:hAnsi="Arial" w:cs="Arial"/>
                <w:sz w:val="22"/>
                <w:szCs w:val="22"/>
              </w:rPr>
            </w:rPrChange>
          </w:rPr>
          <w:t xml:space="preserve"> the following in respect of the </w:t>
        </w:r>
        <w:r w:rsidR="00D42463" w:rsidRPr="000872FC">
          <w:rPr>
            <w:rFonts w:ascii="Arial" w:hAnsi="Arial" w:cs="Arial"/>
            <w:b/>
            <w:bCs/>
            <w:sz w:val="22"/>
            <w:szCs w:val="22"/>
            <w:highlight w:val="yellow"/>
            <w:rPrChange w:id="1586" w:author="Chris Warburton (NESO)" w:date="2025-05-23T06:29:00Z" w16du:dateUtc="2025-05-23T05:29:00Z">
              <w:rPr>
                <w:rFonts w:ascii="Arial" w:hAnsi="Arial" w:cs="Arial"/>
                <w:b/>
                <w:bCs/>
                <w:sz w:val="22"/>
                <w:szCs w:val="22"/>
              </w:rPr>
            </w:rPrChange>
          </w:rPr>
          <w:t>PCF Distribution Notice Period</w:t>
        </w:r>
      </w:ins>
      <w:ins w:id="1587" w:author="Chris Warburton (NESO)" w:date="2025-05-12T16:19:00Z" w16du:dateUtc="2025-05-12T15:19:00Z">
        <w:r w:rsidR="00404DD0">
          <w:rPr>
            <w:rFonts w:ascii="Arial" w:hAnsi="Arial" w:cs="Arial"/>
            <w:sz w:val="22"/>
            <w:szCs w:val="22"/>
          </w:rPr>
          <w:t>:</w:t>
        </w:r>
      </w:ins>
    </w:p>
    <w:p w14:paraId="0CF67778" w14:textId="2277C49E" w:rsidR="00404DD0" w:rsidRDefault="00E45C2E">
      <w:pPr>
        <w:tabs>
          <w:tab w:val="left" w:pos="720"/>
        </w:tabs>
        <w:spacing w:line="360" w:lineRule="auto"/>
        <w:ind w:left="1440" w:hanging="1440"/>
        <w:jc w:val="both"/>
        <w:rPr>
          <w:ins w:id="1588" w:author="Chris Warburton (NESO)" w:date="2025-05-12T16:18:00Z" w16du:dateUtc="2025-05-12T15:18:00Z"/>
          <w:rFonts w:ascii="Arial" w:hAnsi="Arial" w:cs="Arial"/>
          <w:sz w:val="22"/>
          <w:szCs w:val="22"/>
        </w:rPr>
        <w:pPrChange w:id="1589" w:author="Chris Warburton (NESO)" w:date="2025-05-12T16:24:00Z" w16du:dateUtc="2025-05-12T15:24:00Z">
          <w:pPr>
            <w:tabs>
              <w:tab w:val="left" w:pos="720"/>
            </w:tabs>
            <w:spacing w:line="360" w:lineRule="auto"/>
            <w:ind w:left="720" w:hanging="720"/>
            <w:jc w:val="both"/>
          </w:pPr>
        </w:pPrChange>
      </w:pPr>
      <w:ins w:id="1590" w:author="Chris Warburton (NESO)" w:date="2025-05-12T16:19:00Z" w16du:dateUtc="2025-05-12T15:19:00Z">
        <w:r>
          <w:rPr>
            <w:rFonts w:ascii="Arial" w:hAnsi="Arial" w:cs="Arial"/>
            <w:sz w:val="22"/>
            <w:szCs w:val="22"/>
          </w:rPr>
          <w:tab/>
        </w:r>
      </w:ins>
      <w:ins w:id="1591" w:author="Chris Warburton (NESO)" w:date="2025-05-12T16:24:00Z" w16du:dateUtc="2025-05-12T15:24:00Z">
        <w:r w:rsidR="00883A56">
          <w:rPr>
            <w:rFonts w:ascii="Arial" w:hAnsi="Arial" w:cs="Arial"/>
            <w:sz w:val="22"/>
            <w:szCs w:val="22"/>
          </w:rPr>
          <w:t>5.</w:t>
        </w:r>
      </w:ins>
      <w:ins w:id="1592" w:author="Chris Warburton (NESO)" w:date="2025-05-22T21:35:00Z" w16du:dateUtc="2025-05-22T20:35:00Z">
        <w:r w:rsidR="00717DAB">
          <w:rPr>
            <w:rFonts w:ascii="Arial" w:hAnsi="Arial" w:cs="Arial"/>
            <w:sz w:val="22"/>
            <w:szCs w:val="22"/>
          </w:rPr>
          <w:t>5</w:t>
        </w:r>
      </w:ins>
      <w:ins w:id="1593" w:author="Chris Warburton (NESO)" w:date="2025-05-12T16:24:00Z" w16du:dateUtc="2025-05-12T15:24:00Z">
        <w:r w:rsidR="00883A56">
          <w:rPr>
            <w:rFonts w:ascii="Arial" w:hAnsi="Arial" w:cs="Arial"/>
            <w:sz w:val="22"/>
            <w:szCs w:val="22"/>
          </w:rPr>
          <w:t>.1</w:t>
        </w:r>
        <w:r w:rsidR="00883A56">
          <w:tab/>
        </w:r>
      </w:ins>
      <w:ins w:id="1594" w:author="Chris Warburton (NESO)" w:date="2025-05-12T16:39:00Z" w16du:dateUtc="2025-05-12T15:39:00Z">
        <w:r w:rsidR="003B78B2">
          <w:rPr>
            <w:rFonts w:ascii="Arial" w:hAnsi="Arial" w:cs="Arial"/>
            <w:sz w:val="22"/>
            <w:szCs w:val="22"/>
          </w:rPr>
          <w:t xml:space="preserve">the details of </w:t>
        </w:r>
      </w:ins>
      <w:ins w:id="1595" w:author="Chris Warburton (NESO)" w:date="2025-05-12T16:40:00Z" w16du:dateUtc="2025-05-12T15:40:00Z">
        <w:r w:rsidR="003B78B2">
          <w:rPr>
            <w:rFonts w:ascii="Arial" w:hAnsi="Arial" w:cs="Arial"/>
            <w:b/>
            <w:bCs/>
            <w:sz w:val="22"/>
            <w:szCs w:val="22"/>
          </w:rPr>
          <w:t xml:space="preserve">Construction </w:t>
        </w:r>
        <w:r w:rsidR="003B78B2" w:rsidRPr="00E2295C">
          <w:rPr>
            <w:rFonts w:ascii="Arial" w:hAnsi="Arial" w:cs="Arial"/>
            <w:b/>
            <w:bCs/>
            <w:sz w:val="22"/>
            <w:szCs w:val="22"/>
          </w:rPr>
          <w:t>Agreements</w:t>
        </w:r>
        <w:r w:rsidR="003B78B2">
          <w:rPr>
            <w:rFonts w:ascii="Arial" w:hAnsi="Arial" w:cs="Arial"/>
            <w:sz w:val="22"/>
            <w:szCs w:val="22"/>
          </w:rPr>
          <w:t xml:space="preserve"> </w:t>
        </w:r>
      </w:ins>
      <w:ins w:id="1596" w:author="Chris Warburton (NESO)" w:date="2025-05-12T16:45:00Z" w16du:dateUtc="2025-05-12T15:45:00Z">
        <w:r w:rsidR="00E2295C">
          <w:rPr>
            <w:rFonts w:ascii="Arial" w:hAnsi="Arial" w:cs="Arial"/>
            <w:sz w:val="22"/>
            <w:szCs w:val="22"/>
          </w:rPr>
          <w:t xml:space="preserve">entered into </w:t>
        </w:r>
      </w:ins>
      <w:ins w:id="1597" w:author="Chris Warburton (NESO)" w:date="2025-05-12T16:40:00Z" w16du:dateUtc="2025-05-12T15:40:00Z">
        <w:r w:rsidR="003B78B2">
          <w:rPr>
            <w:rFonts w:ascii="Arial" w:hAnsi="Arial" w:cs="Arial"/>
            <w:sz w:val="22"/>
            <w:szCs w:val="22"/>
          </w:rPr>
          <w:t>between it and</w:t>
        </w:r>
      </w:ins>
      <w:ins w:id="1598" w:author="Chris Warburton (NESO)" w:date="2025-05-12T16:45:00Z" w16du:dateUtc="2025-05-12T15:45:00Z">
        <w:r w:rsidR="00E2295C">
          <w:rPr>
            <w:rFonts w:ascii="Arial" w:hAnsi="Arial" w:cs="Arial"/>
            <w:sz w:val="22"/>
            <w:szCs w:val="22"/>
          </w:rPr>
          <w:t xml:space="preserve"> </w:t>
        </w:r>
        <w:r w:rsidR="00E2295C">
          <w:rPr>
            <w:rFonts w:ascii="Arial" w:hAnsi="Arial" w:cs="Arial"/>
            <w:b/>
            <w:bCs/>
            <w:sz w:val="22"/>
            <w:szCs w:val="22"/>
          </w:rPr>
          <w:t>The Company</w:t>
        </w:r>
        <w:r w:rsidR="00E2295C">
          <w:rPr>
            <w:rFonts w:ascii="Arial" w:hAnsi="Arial" w:cs="Arial"/>
            <w:sz w:val="22"/>
            <w:szCs w:val="22"/>
          </w:rPr>
          <w:t xml:space="preserve"> where </w:t>
        </w:r>
      </w:ins>
      <w:ins w:id="1599" w:author="Chris Warburton (NESO)" w:date="2025-05-12T16:18:00Z" w16du:dateUtc="2025-05-12T15:18:00Z">
        <w:r w:rsidR="00404DD0" w:rsidRPr="00BB40DD">
          <w:rPr>
            <w:rFonts w:ascii="Arial" w:hAnsi="Arial" w:cs="Arial"/>
            <w:b/>
            <w:bCs/>
            <w:sz w:val="22"/>
            <w:szCs w:val="22"/>
          </w:rPr>
          <w:t>Milestone 1</w:t>
        </w:r>
      </w:ins>
      <w:ins w:id="1600" w:author="Chris Warburton (NESO)" w:date="2025-05-12T16:46:00Z" w16du:dateUtc="2025-05-12T15:46:00Z">
        <w:r w:rsidR="00D95EBA">
          <w:rPr>
            <w:rFonts w:ascii="Arial" w:hAnsi="Arial" w:cs="Arial"/>
            <w:sz w:val="22"/>
            <w:szCs w:val="22"/>
          </w:rPr>
          <w:t xml:space="preserve"> has been met</w:t>
        </w:r>
      </w:ins>
      <w:ins w:id="1601" w:author="Chris Warburton (NESO)" w:date="2025-05-12T16:57:00Z" w16du:dateUtc="2025-05-12T15:57:00Z">
        <w:r w:rsidR="00D06BE3">
          <w:rPr>
            <w:rFonts w:ascii="Arial" w:hAnsi="Arial" w:cs="Arial"/>
            <w:sz w:val="22"/>
            <w:szCs w:val="22"/>
          </w:rPr>
          <w:t>;</w:t>
        </w:r>
      </w:ins>
      <w:ins w:id="1602" w:author="Chris Warburton (NESO)" w:date="2025-05-22T11:54:00Z" w16du:dateUtc="2025-05-22T10:54:00Z">
        <w:r w:rsidR="00061041">
          <w:rPr>
            <w:rFonts w:ascii="Arial" w:hAnsi="Arial" w:cs="Arial"/>
            <w:sz w:val="22"/>
            <w:szCs w:val="22"/>
          </w:rPr>
          <w:t xml:space="preserve"> </w:t>
        </w:r>
        <w:r w:rsidR="00061041" w:rsidRPr="00502464">
          <w:rPr>
            <w:rFonts w:ascii="Arial" w:hAnsi="Arial" w:cs="Arial"/>
            <w:sz w:val="22"/>
            <w:szCs w:val="22"/>
            <w:highlight w:val="yellow"/>
            <w:rPrChange w:id="1603" w:author="Chris Warburton (NESO)" w:date="2025-05-23T06:29:00Z" w16du:dateUtc="2025-05-23T05:29:00Z">
              <w:rPr>
                <w:rFonts w:ascii="Arial" w:hAnsi="Arial" w:cs="Arial"/>
                <w:sz w:val="22"/>
                <w:szCs w:val="22"/>
              </w:rPr>
            </w:rPrChange>
          </w:rPr>
          <w:t>and</w:t>
        </w:r>
      </w:ins>
    </w:p>
    <w:p w14:paraId="490A3DC5" w14:textId="55879533" w:rsidR="00930D3B" w:rsidRDefault="00883A56">
      <w:pPr>
        <w:tabs>
          <w:tab w:val="left" w:pos="720"/>
        </w:tabs>
        <w:spacing w:line="360" w:lineRule="auto"/>
        <w:ind w:left="1440" w:hanging="1440"/>
        <w:jc w:val="both"/>
        <w:rPr>
          <w:ins w:id="1604" w:author="Chris Warburton (NESO)" w:date="2025-05-12T16:57:00Z" w16du:dateUtc="2025-05-12T15:57:00Z"/>
          <w:rFonts w:ascii="Arial" w:hAnsi="Arial" w:cs="Arial"/>
          <w:sz w:val="22"/>
          <w:szCs w:val="22"/>
        </w:rPr>
      </w:pPr>
      <w:ins w:id="1605" w:author="Chris Warburton (NESO)" w:date="2025-05-12T16:24:00Z" w16du:dateUtc="2025-05-12T15:24:00Z">
        <w:r>
          <w:rPr>
            <w:rFonts w:ascii="Arial" w:hAnsi="Arial" w:cs="Arial"/>
            <w:sz w:val="22"/>
            <w:szCs w:val="22"/>
          </w:rPr>
          <w:tab/>
          <w:t>5.</w:t>
        </w:r>
      </w:ins>
      <w:ins w:id="1606" w:author="Chris Warburton (NESO)" w:date="2025-05-22T21:35:00Z" w16du:dateUtc="2025-05-22T20:35:00Z">
        <w:r w:rsidR="00717DAB">
          <w:rPr>
            <w:rFonts w:ascii="Arial" w:hAnsi="Arial" w:cs="Arial"/>
            <w:sz w:val="22"/>
            <w:szCs w:val="22"/>
          </w:rPr>
          <w:t>5</w:t>
        </w:r>
      </w:ins>
      <w:ins w:id="1607" w:author="Chris Warburton (NESO)" w:date="2025-05-12T16:24:00Z" w16du:dateUtc="2025-05-12T15:24:00Z">
        <w:r>
          <w:rPr>
            <w:rFonts w:ascii="Arial" w:hAnsi="Arial" w:cs="Arial"/>
            <w:sz w:val="22"/>
            <w:szCs w:val="22"/>
          </w:rPr>
          <w:t>.</w:t>
        </w:r>
      </w:ins>
      <w:ins w:id="1608" w:author="Chris Warburton (NESO)" w:date="2025-05-15T15:14:00Z" w16du:dateUtc="2025-05-15T14:14:00Z">
        <w:r w:rsidR="000F497E">
          <w:rPr>
            <w:rFonts w:ascii="Arial" w:hAnsi="Arial" w:cs="Arial"/>
            <w:sz w:val="22"/>
            <w:szCs w:val="22"/>
          </w:rPr>
          <w:t>2</w:t>
        </w:r>
      </w:ins>
      <w:ins w:id="1609" w:author="Chris Warburton (NESO)" w:date="2025-05-12T16:24:00Z" w16du:dateUtc="2025-05-12T15:24:00Z">
        <w:r>
          <w:rPr>
            <w:rFonts w:ascii="Arial" w:hAnsi="Arial" w:cs="Arial"/>
            <w:sz w:val="22"/>
            <w:szCs w:val="22"/>
          </w:rPr>
          <w:tab/>
        </w:r>
      </w:ins>
      <w:ins w:id="1610" w:author="Chris Warburton (NESO)" w:date="2025-05-12T16:55:00Z" w16du:dateUtc="2025-05-12T15:55:00Z">
        <w:r w:rsidR="00F63C8D">
          <w:rPr>
            <w:rFonts w:ascii="Arial" w:hAnsi="Arial" w:cs="Arial"/>
            <w:sz w:val="22"/>
            <w:szCs w:val="22"/>
          </w:rPr>
          <w:t xml:space="preserve">the details of </w:t>
        </w:r>
        <w:r w:rsidR="00F63C8D">
          <w:rPr>
            <w:rFonts w:ascii="Arial" w:hAnsi="Arial" w:cs="Arial"/>
            <w:b/>
            <w:bCs/>
            <w:sz w:val="22"/>
            <w:szCs w:val="22"/>
          </w:rPr>
          <w:t xml:space="preserve">Construction </w:t>
        </w:r>
        <w:r w:rsidR="00F63C8D" w:rsidRPr="00E2295C">
          <w:rPr>
            <w:rFonts w:ascii="Arial" w:hAnsi="Arial" w:cs="Arial"/>
            <w:b/>
            <w:bCs/>
            <w:sz w:val="22"/>
            <w:szCs w:val="22"/>
          </w:rPr>
          <w:t>Agreements</w:t>
        </w:r>
        <w:r w:rsidR="00F63C8D">
          <w:rPr>
            <w:rFonts w:ascii="Arial" w:hAnsi="Arial" w:cs="Arial"/>
            <w:sz w:val="22"/>
            <w:szCs w:val="22"/>
          </w:rPr>
          <w:t xml:space="preserve"> entered into between it and </w:t>
        </w:r>
        <w:r w:rsidR="00F63C8D">
          <w:rPr>
            <w:rFonts w:ascii="Arial" w:hAnsi="Arial" w:cs="Arial"/>
            <w:b/>
            <w:bCs/>
            <w:sz w:val="22"/>
            <w:szCs w:val="22"/>
          </w:rPr>
          <w:t>The Company</w:t>
        </w:r>
        <w:r w:rsidR="00F63C8D">
          <w:rPr>
            <w:rFonts w:ascii="Arial" w:hAnsi="Arial" w:cs="Arial"/>
            <w:sz w:val="22"/>
            <w:szCs w:val="22"/>
          </w:rPr>
          <w:t xml:space="preserve"> wh</w:t>
        </w:r>
      </w:ins>
      <w:ins w:id="1611" w:author="Chris Warburton (NESO)" w:date="2025-05-12T16:56:00Z" w16du:dateUtc="2025-05-12T15:56:00Z">
        <w:r w:rsidR="001B678D">
          <w:rPr>
            <w:rFonts w:ascii="Arial" w:hAnsi="Arial" w:cs="Arial"/>
            <w:sz w:val="22"/>
            <w:szCs w:val="22"/>
          </w:rPr>
          <w:t>ich have been terminated</w:t>
        </w:r>
      </w:ins>
      <w:ins w:id="1612" w:author="Chris Warburton (NESO)" w:date="2025-05-12T16:57:00Z" w16du:dateUtc="2025-05-12T15:57:00Z">
        <w:r w:rsidR="00FA4E39">
          <w:rPr>
            <w:rFonts w:ascii="Arial" w:hAnsi="Arial" w:cs="Arial"/>
            <w:sz w:val="22"/>
            <w:szCs w:val="22"/>
          </w:rPr>
          <w:t xml:space="preserve"> or where </w:t>
        </w:r>
        <w:r w:rsidR="00FA4E39">
          <w:rPr>
            <w:rFonts w:ascii="Arial" w:hAnsi="Arial" w:cs="Arial"/>
            <w:b/>
            <w:bCs/>
            <w:sz w:val="22"/>
            <w:szCs w:val="22"/>
          </w:rPr>
          <w:t>Developer Capacity</w:t>
        </w:r>
        <w:r w:rsidR="00FA4E39">
          <w:rPr>
            <w:rFonts w:ascii="Arial" w:hAnsi="Arial" w:cs="Arial"/>
            <w:sz w:val="22"/>
            <w:szCs w:val="22"/>
          </w:rPr>
          <w:t xml:space="preserve"> has been reduced</w:t>
        </w:r>
        <w:r w:rsidR="00930D3B">
          <w:rPr>
            <w:rFonts w:ascii="Arial" w:hAnsi="Arial" w:cs="Arial"/>
            <w:sz w:val="22"/>
            <w:szCs w:val="22"/>
          </w:rPr>
          <w:t xml:space="preserve"> without</w:t>
        </w:r>
      </w:ins>
      <w:ins w:id="1613" w:author="Chris Warburton (NESO)" w:date="2025-05-12T16:56:00Z" w16du:dateUtc="2025-05-12T15:56:00Z">
        <w:r w:rsidR="001B678D">
          <w:rPr>
            <w:rFonts w:ascii="Arial" w:hAnsi="Arial" w:cs="Arial"/>
            <w:sz w:val="22"/>
            <w:szCs w:val="22"/>
          </w:rPr>
          <w:t xml:space="preserve"> </w:t>
        </w:r>
      </w:ins>
      <w:ins w:id="1614" w:author="Chris Warburton (NESO)" w:date="2025-05-12T16:55:00Z" w16du:dateUtc="2025-05-12T15:55:00Z">
        <w:r w:rsidR="00F63C8D" w:rsidRPr="00BB40DD">
          <w:rPr>
            <w:rFonts w:ascii="Arial" w:hAnsi="Arial" w:cs="Arial"/>
            <w:b/>
            <w:bCs/>
            <w:sz w:val="22"/>
            <w:szCs w:val="22"/>
          </w:rPr>
          <w:t>Milestone 1</w:t>
        </w:r>
        <w:r w:rsidR="00F63C8D">
          <w:rPr>
            <w:rFonts w:ascii="Arial" w:hAnsi="Arial" w:cs="Arial"/>
            <w:sz w:val="22"/>
            <w:szCs w:val="22"/>
          </w:rPr>
          <w:t xml:space="preserve"> ha</w:t>
        </w:r>
      </w:ins>
      <w:ins w:id="1615" w:author="Chris Warburton (NESO)" w:date="2025-05-12T16:57:00Z" w16du:dateUtc="2025-05-12T15:57:00Z">
        <w:r w:rsidR="00930D3B">
          <w:rPr>
            <w:rFonts w:ascii="Arial" w:hAnsi="Arial" w:cs="Arial"/>
            <w:sz w:val="22"/>
            <w:szCs w:val="22"/>
          </w:rPr>
          <w:t>ving</w:t>
        </w:r>
      </w:ins>
      <w:ins w:id="1616" w:author="Chris Warburton (NESO)" w:date="2025-05-12T16:55:00Z" w16du:dateUtc="2025-05-12T15:55:00Z">
        <w:r w:rsidR="00F63C8D">
          <w:rPr>
            <w:rFonts w:ascii="Arial" w:hAnsi="Arial" w:cs="Arial"/>
            <w:sz w:val="22"/>
            <w:szCs w:val="22"/>
          </w:rPr>
          <w:t xml:space="preserve"> been met</w:t>
        </w:r>
      </w:ins>
      <w:ins w:id="1617" w:author="Chris Warburton (NESO)" w:date="2025-05-22T12:05:00Z" w16du:dateUtc="2025-05-22T11:05:00Z">
        <w:r w:rsidR="00D42463">
          <w:rPr>
            <w:rFonts w:ascii="Arial" w:hAnsi="Arial" w:cs="Arial"/>
            <w:sz w:val="22"/>
            <w:szCs w:val="22"/>
          </w:rPr>
          <w:t>.</w:t>
        </w:r>
      </w:ins>
    </w:p>
    <w:p w14:paraId="74EA3498" w14:textId="44C3DCAC" w:rsidR="00300262" w:rsidRDefault="00300262" w:rsidP="00501C30">
      <w:pPr>
        <w:tabs>
          <w:tab w:val="left" w:pos="720"/>
        </w:tabs>
        <w:spacing w:line="360" w:lineRule="auto"/>
        <w:jc w:val="both"/>
        <w:rPr>
          <w:ins w:id="1618" w:author="Chris Warburton (NESO)" w:date="2025-05-15T15:07:00Z" w16du:dateUtc="2025-05-15T14:07:00Z"/>
          <w:rFonts w:ascii="Arial" w:hAnsi="Arial" w:cs="Arial"/>
          <w:sz w:val="22"/>
          <w:szCs w:val="22"/>
        </w:rPr>
      </w:pPr>
    </w:p>
    <w:p w14:paraId="4A9898B8" w14:textId="4CEC8FC1" w:rsidR="00EC4A68" w:rsidRDefault="0061436E" w:rsidP="000A732E">
      <w:pPr>
        <w:tabs>
          <w:tab w:val="left" w:pos="720"/>
        </w:tabs>
        <w:spacing w:line="360" w:lineRule="auto"/>
        <w:ind w:left="709" w:hanging="709"/>
        <w:jc w:val="both"/>
        <w:rPr>
          <w:ins w:id="1619" w:author="Chris Warburton (NESO)" w:date="2025-05-22T21:35:00Z" w16du:dateUtc="2025-05-22T20:35:00Z"/>
          <w:rFonts w:ascii="Arial" w:hAnsi="Arial" w:cs="Arial"/>
          <w:sz w:val="22"/>
          <w:szCs w:val="22"/>
        </w:rPr>
      </w:pPr>
      <w:ins w:id="1620" w:author="Chris Warburton (NESO)" w:date="2025-05-22T21:14:00Z" w16du:dateUtc="2025-05-22T20:14:00Z">
        <w:r>
          <w:rPr>
            <w:rFonts w:ascii="Arial" w:hAnsi="Arial" w:cs="Arial"/>
            <w:sz w:val="22"/>
            <w:szCs w:val="22"/>
          </w:rPr>
          <w:t xml:space="preserve"> </w:t>
        </w:r>
      </w:ins>
      <w:ins w:id="1621" w:author="Chris Warburton (NESO)" w:date="2025-05-22T19:31:00Z" w16du:dateUtc="2025-05-22T18:31:00Z">
        <w:r w:rsidR="00B768EF" w:rsidRPr="00502464">
          <w:rPr>
            <w:rFonts w:ascii="Arial" w:hAnsi="Arial" w:cs="Arial"/>
            <w:sz w:val="22"/>
            <w:szCs w:val="22"/>
            <w:highlight w:val="yellow"/>
            <w:rPrChange w:id="1622" w:author="Chris Warburton (NESO)" w:date="2025-05-23T06:29:00Z" w16du:dateUtc="2025-05-23T05:29:00Z">
              <w:rPr>
                <w:rFonts w:ascii="Arial" w:hAnsi="Arial" w:cs="Arial"/>
                <w:sz w:val="22"/>
                <w:szCs w:val="22"/>
              </w:rPr>
            </w:rPrChange>
          </w:rPr>
          <w:t>5.</w:t>
        </w:r>
      </w:ins>
      <w:ins w:id="1623" w:author="Chris Warburton (NESO)" w:date="2025-05-22T21:35:00Z" w16du:dateUtc="2025-05-22T20:35:00Z">
        <w:r w:rsidR="00717DAB" w:rsidRPr="00502464">
          <w:rPr>
            <w:rFonts w:ascii="Arial" w:hAnsi="Arial" w:cs="Arial"/>
            <w:sz w:val="22"/>
            <w:szCs w:val="22"/>
            <w:highlight w:val="yellow"/>
            <w:rPrChange w:id="1624" w:author="Chris Warburton (NESO)" w:date="2025-05-23T06:29:00Z" w16du:dateUtc="2025-05-23T05:29:00Z">
              <w:rPr>
                <w:rFonts w:ascii="Arial" w:hAnsi="Arial" w:cs="Arial"/>
                <w:sz w:val="22"/>
                <w:szCs w:val="22"/>
              </w:rPr>
            </w:rPrChange>
          </w:rPr>
          <w:t>6</w:t>
        </w:r>
      </w:ins>
      <w:ins w:id="1625" w:author="Chris Warburton (NESO)" w:date="2025-05-22T19:31:00Z" w16du:dateUtc="2025-05-22T18:31:00Z">
        <w:r w:rsidR="009272FC" w:rsidRPr="00502464">
          <w:rPr>
            <w:highlight w:val="yellow"/>
            <w:rPrChange w:id="1626" w:author="Chris Warburton (NESO)" w:date="2025-05-23T06:29:00Z" w16du:dateUtc="2025-05-23T05:29:00Z">
              <w:rPr/>
            </w:rPrChange>
          </w:rPr>
          <w:tab/>
        </w:r>
      </w:ins>
      <w:ins w:id="1627" w:author="Chris Warburton (NESO)" w:date="2025-05-22T19:32:00Z" w16du:dateUtc="2025-05-22T18:32:00Z">
        <w:r w:rsidR="00535EB5" w:rsidRPr="00502464">
          <w:rPr>
            <w:rFonts w:ascii="Arial" w:hAnsi="Arial" w:cs="Arial"/>
            <w:sz w:val="22"/>
            <w:szCs w:val="22"/>
            <w:highlight w:val="yellow"/>
            <w:rPrChange w:id="1628" w:author="Chris Warburton (NESO)" w:date="2025-05-23T06:29:00Z" w16du:dateUtc="2025-05-23T05:29:00Z">
              <w:rPr>
                <w:rFonts w:ascii="Arial" w:hAnsi="Arial" w:cs="Arial"/>
                <w:sz w:val="22"/>
                <w:szCs w:val="22"/>
              </w:rPr>
            </w:rPrChange>
          </w:rPr>
          <w:t xml:space="preserve">Where the </w:t>
        </w:r>
        <w:r w:rsidR="00535EB5" w:rsidRPr="00502464">
          <w:rPr>
            <w:rFonts w:ascii="Arial" w:hAnsi="Arial" w:cs="Arial"/>
            <w:b/>
            <w:bCs/>
            <w:sz w:val="22"/>
            <w:szCs w:val="22"/>
            <w:highlight w:val="yellow"/>
            <w:rPrChange w:id="1629" w:author="Chris Warburton (NESO)" w:date="2025-05-23T06:29:00Z" w16du:dateUtc="2025-05-23T05:29:00Z">
              <w:rPr>
                <w:rFonts w:ascii="Arial" w:hAnsi="Arial" w:cs="Arial"/>
                <w:b/>
                <w:bCs/>
                <w:sz w:val="22"/>
                <w:szCs w:val="22"/>
              </w:rPr>
            </w:rPrChange>
          </w:rPr>
          <w:t xml:space="preserve">Construction Agreement </w:t>
        </w:r>
        <w:r w:rsidR="00E14CBE" w:rsidRPr="00502464">
          <w:rPr>
            <w:rFonts w:ascii="Arial" w:hAnsi="Arial" w:cs="Arial"/>
            <w:sz w:val="22"/>
            <w:szCs w:val="22"/>
            <w:highlight w:val="yellow"/>
            <w:rPrChange w:id="1630" w:author="Chris Warburton (NESO)" w:date="2025-05-23T06:29:00Z" w16du:dateUtc="2025-05-23T05:29:00Z">
              <w:rPr>
                <w:rFonts w:ascii="Arial" w:hAnsi="Arial" w:cs="Arial"/>
                <w:sz w:val="22"/>
                <w:szCs w:val="22"/>
              </w:rPr>
            </w:rPrChange>
          </w:rPr>
          <w:t>relevant to a</w:t>
        </w:r>
      </w:ins>
      <w:ins w:id="1631" w:author="Chris Warburton (NESO)" w:date="2025-05-22T19:33:00Z" w16du:dateUtc="2025-05-22T18:33:00Z">
        <w:r w:rsidR="00270ABD" w:rsidRPr="00502464">
          <w:rPr>
            <w:rFonts w:ascii="Arial" w:hAnsi="Arial" w:cs="Arial"/>
            <w:sz w:val="22"/>
            <w:szCs w:val="22"/>
            <w:highlight w:val="yellow"/>
            <w:rPrChange w:id="1632" w:author="Chris Warburton (NESO)" w:date="2025-05-23T06:29:00Z" w16du:dateUtc="2025-05-23T05:29:00Z">
              <w:rPr>
                <w:rFonts w:ascii="Arial" w:hAnsi="Arial" w:cs="Arial"/>
                <w:sz w:val="22"/>
                <w:szCs w:val="22"/>
              </w:rPr>
            </w:rPrChange>
          </w:rPr>
          <w:t>ny</w:t>
        </w:r>
      </w:ins>
      <w:ins w:id="1633" w:author="Chris Warburton (NESO)" w:date="2025-05-22T19:32:00Z" w16du:dateUtc="2025-05-22T18:32:00Z">
        <w:r w:rsidR="00E14CBE" w:rsidRPr="00502464">
          <w:rPr>
            <w:rFonts w:ascii="Arial" w:hAnsi="Arial" w:cs="Arial"/>
            <w:sz w:val="22"/>
            <w:szCs w:val="22"/>
            <w:highlight w:val="yellow"/>
            <w:rPrChange w:id="1634" w:author="Chris Warburton (NESO)" w:date="2025-05-23T06:29:00Z" w16du:dateUtc="2025-05-23T05:29:00Z">
              <w:rPr>
                <w:rFonts w:ascii="Arial" w:hAnsi="Arial" w:cs="Arial"/>
                <w:sz w:val="22"/>
                <w:szCs w:val="22"/>
              </w:rPr>
            </w:rPrChange>
          </w:rPr>
          <w:t xml:space="preserve"> notification provided under Paragraph</w:t>
        </w:r>
        <w:r w:rsidR="003F4738" w:rsidRPr="00502464">
          <w:rPr>
            <w:rFonts w:ascii="Arial" w:hAnsi="Arial" w:cs="Arial"/>
            <w:sz w:val="22"/>
            <w:szCs w:val="22"/>
            <w:highlight w:val="yellow"/>
            <w:rPrChange w:id="1635" w:author="Chris Warburton (NESO)" w:date="2025-05-23T06:29:00Z" w16du:dateUtc="2025-05-23T05:29:00Z">
              <w:rPr>
                <w:rFonts w:ascii="Arial" w:hAnsi="Arial" w:cs="Arial"/>
                <w:sz w:val="22"/>
                <w:szCs w:val="22"/>
              </w:rPr>
            </w:rPrChange>
          </w:rPr>
          <w:t>s 5.1 to 5.</w:t>
        </w:r>
      </w:ins>
      <w:ins w:id="1636" w:author="Chris Warburton (NESO)" w:date="2025-05-23T05:47:00Z" w16du:dateUtc="2025-05-23T04:47:00Z">
        <w:r w:rsidR="00DA0C80" w:rsidRPr="00502464">
          <w:rPr>
            <w:rFonts w:ascii="Arial" w:hAnsi="Arial" w:cs="Arial"/>
            <w:sz w:val="22"/>
            <w:szCs w:val="22"/>
            <w:highlight w:val="yellow"/>
            <w:rPrChange w:id="1637" w:author="Chris Warburton (NESO)" w:date="2025-05-23T06:29:00Z" w16du:dateUtc="2025-05-23T05:29:00Z">
              <w:rPr>
                <w:rFonts w:ascii="Arial" w:hAnsi="Arial" w:cs="Arial"/>
                <w:sz w:val="22"/>
                <w:szCs w:val="22"/>
              </w:rPr>
            </w:rPrChange>
          </w:rPr>
          <w:t>5</w:t>
        </w:r>
      </w:ins>
      <w:ins w:id="1638" w:author="Chris Warburton (NESO)" w:date="2025-05-22T19:32:00Z" w16du:dateUtc="2025-05-22T18:32:00Z">
        <w:r w:rsidR="00E14CBE" w:rsidRPr="00502464">
          <w:rPr>
            <w:rFonts w:ascii="Arial" w:hAnsi="Arial" w:cs="Arial"/>
            <w:sz w:val="22"/>
            <w:szCs w:val="22"/>
            <w:highlight w:val="yellow"/>
            <w:rPrChange w:id="1639" w:author="Chris Warburton (NESO)" w:date="2025-05-23T06:29:00Z" w16du:dateUtc="2025-05-23T05:29:00Z">
              <w:rPr>
                <w:rFonts w:ascii="Arial" w:hAnsi="Arial" w:cs="Arial"/>
                <w:sz w:val="22"/>
                <w:szCs w:val="22"/>
              </w:rPr>
            </w:rPrChange>
          </w:rPr>
          <w:t xml:space="preserve"> </w:t>
        </w:r>
        <w:r w:rsidR="00535EB5" w:rsidRPr="00502464">
          <w:rPr>
            <w:rFonts w:ascii="Arial" w:hAnsi="Arial" w:cs="Arial"/>
            <w:sz w:val="22"/>
            <w:szCs w:val="22"/>
            <w:highlight w:val="yellow"/>
            <w:rPrChange w:id="1640" w:author="Chris Warburton (NESO)" w:date="2025-05-23T06:29:00Z" w16du:dateUtc="2025-05-23T05:29:00Z">
              <w:rPr>
                <w:rFonts w:ascii="Arial" w:hAnsi="Arial" w:cs="Arial"/>
                <w:sz w:val="22"/>
                <w:szCs w:val="22"/>
              </w:rPr>
            </w:rPrChange>
          </w:rPr>
          <w:t xml:space="preserve">relates to more than one </w:t>
        </w:r>
        <w:r w:rsidR="00535EB5" w:rsidRPr="00502464">
          <w:rPr>
            <w:rFonts w:ascii="Arial" w:hAnsi="Arial" w:cs="Arial"/>
            <w:b/>
            <w:bCs/>
            <w:sz w:val="22"/>
            <w:szCs w:val="22"/>
            <w:highlight w:val="yellow"/>
            <w:rPrChange w:id="1641" w:author="Chris Warburton (NESO)" w:date="2025-05-23T06:29:00Z" w16du:dateUtc="2025-05-23T05:29:00Z">
              <w:rPr>
                <w:rFonts w:ascii="Arial" w:hAnsi="Arial" w:cs="Arial"/>
                <w:b/>
                <w:bCs/>
                <w:sz w:val="22"/>
                <w:szCs w:val="22"/>
              </w:rPr>
            </w:rPrChange>
          </w:rPr>
          <w:t>Distribution Connection Agreement</w:t>
        </w:r>
      </w:ins>
      <w:ins w:id="1642" w:author="Chris Warburton (NESO)" w:date="2025-05-22T19:33:00Z" w16du:dateUtc="2025-05-22T18:33:00Z">
        <w:r w:rsidR="00E97ED3" w:rsidRPr="00502464">
          <w:rPr>
            <w:rFonts w:ascii="Arial" w:hAnsi="Arial" w:cs="Arial"/>
            <w:sz w:val="22"/>
            <w:szCs w:val="22"/>
            <w:highlight w:val="yellow"/>
            <w:rPrChange w:id="1643" w:author="Chris Warburton (NESO)" w:date="2025-05-23T06:29:00Z" w16du:dateUtc="2025-05-23T05:29:00Z">
              <w:rPr>
                <w:rFonts w:ascii="Arial" w:hAnsi="Arial" w:cs="Arial"/>
                <w:sz w:val="22"/>
                <w:szCs w:val="22"/>
              </w:rPr>
            </w:rPrChange>
          </w:rPr>
          <w:t xml:space="preserve"> the owner/operator of a </w:t>
        </w:r>
        <w:r w:rsidR="00E97ED3" w:rsidRPr="00502464">
          <w:rPr>
            <w:rFonts w:ascii="Arial" w:hAnsi="Arial" w:cs="Arial"/>
            <w:b/>
            <w:bCs/>
            <w:sz w:val="22"/>
            <w:szCs w:val="22"/>
            <w:highlight w:val="yellow"/>
            <w:rPrChange w:id="1644" w:author="Chris Warburton (NESO)" w:date="2025-05-23T06:29:00Z" w16du:dateUtc="2025-05-23T05:29:00Z">
              <w:rPr>
                <w:rFonts w:ascii="Arial" w:hAnsi="Arial" w:cs="Arial"/>
                <w:b/>
                <w:bCs/>
                <w:sz w:val="22"/>
                <w:szCs w:val="22"/>
              </w:rPr>
            </w:rPrChange>
          </w:rPr>
          <w:t xml:space="preserve">Distribution System </w:t>
        </w:r>
        <w:r w:rsidR="00E97ED3" w:rsidRPr="00502464">
          <w:rPr>
            <w:rFonts w:ascii="Arial" w:hAnsi="Arial" w:cs="Arial"/>
            <w:sz w:val="22"/>
            <w:szCs w:val="22"/>
            <w:highlight w:val="yellow"/>
            <w:rPrChange w:id="1645" w:author="Chris Warburton (NESO)" w:date="2025-05-23T06:29:00Z" w16du:dateUtc="2025-05-23T05:29:00Z">
              <w:rPr>
                <w:rFonts w:ascii="Arial" w:hAnsi="Arial" w:cs="Arial"/>
                <w:sz w:val="22"/>
                <w:szCs w:val="22"/>
              </w:rPr>
            </w:rPrChange>
          </w:rPr>
          <w:t xml:space="preserve">must provide details for each </w:t>
        </w:r>
      </w:ins>
      <w:ins w:id="1646" w:author="Chris Warburton (NESO)" w:date="2025-05-22T19:36:00Z" w16du:dateUtc="2025-05-22T18:36:00Z">
        <w:r w:rsidR="00487592" w:rsidRPr="00502464">
          <w:rPr>
            <w:rFonts w:ascii="Arial" w:hAnsi="Arial" w:cs="Arial"/>
            <w:b/>
            <w:bCs/>
            <w:sz w:val="22"/>
            <w:szCs w:val="22"/>
            <w:highlight w:val="yellow"/>
            <w:rPrChange w:id="1647" w:author="Chris Warburton (NESO)" w:date="2025-05-23T06:29:00Z" w16du:dateUtc="2025-05-23T05:29:00Z">
              <w:rPr>
                <w:rFonts w:ascii="Arial" w:hAnsi="Arial" w:cs="Arial"/>
                <w:b/>
                <w:bCs/>
                <w:sz w:val="22"/>
                <w:szCs w:val="22"/>
              </w:rPr>
            </w:rPrChange>
          </w:rPr>
          <w:t>Distribution Connection Agreement</w:t>
        </w:r>
      </w:ins>
      <w:ins w:id="1648" w:author="Chris Warburton (NESO)" w:date="2025-05-22T21:36:00Z" w16du:dateUtc="2025-05-22T20:36:00Z">
        <w:r w:rsidR="00717DAB" w:rsidRPr="00502464">
          <w:rPr>
            <w:rFonts w:ascii="Arial" w:hAnsi="Arial" w:cs="Arial"/>
            <w:sz w:val="22"/>
            <w:szCs w:val="22"/>
            <w:highlight w:val="yellow"/>
            <w:rPrChange w:id="1649" w:author="Chris Warburton (NESO)" w:date="2025-05-23T06:29:00Z" w16du:dateUtc="2025-05-23T05:29:00Z">
              <w:rPr>
                <w:rFonts w:ascii="Arial" w:hAnsi="Arial" w:cs="Arial"/>
                <w:sz w:val="22"/>
                <w:szCs w:val="22"/>
              </w:rPr>
            </w:rPrChange>
          </w:rPr>
          <w:t>.</w:t>
        </w:r>
      </w:ins>
      <w:ins w:id="1650" w:author="Chris Warburton (NESO)" w:date="2025-05-22T19:32:00Z" w16du:dateUtc="2025-05-22T18:32:00Z">
        <w:r w:rsidR="00E97ED3">
          <w:rPr>
            <w:rFonts w:ascii="Arial" w:hAnsi="Arial" w:cs="Arial"/>
            <w:sz w:val="22"/>
            <w:szCs w:val="22"/>
          </w:rPr>
          <w:t xml:space="preserve"> </w:t>
        </w:r>
      </w:ins>
    </w:p>
    <w:p w14:paraId="3522C573" w14:textId="77777777" w:rsidR="00717DAB" w:rsidRPr="00E97ED3" w:rsidRDefault="00717DAB" w:rsidP="000A732E">
      <w:pPr>
        <w:tabs>
          <w:tab w:val="left" w:pos="720"/>
        </w:tabs>
        <w:spacing w:line="360" w:lineRule="auto"/>
        <w:ind w:left="709" w:hanging="709"/>
        <w:jc w:val="both"/>
        <w:rPr>
          <w:ins w:id="1651" w:author="Chris Warburton (NESO)" w:date="2025-05-22T10:41:00Z" w16du:dateUtc="2025-05-22T09:41:00Z"/>
          <w:rFonts w:ascii="Arial" w:hAnsi="Arial" w:cs="Arial"/>
          <w:sz w:val="22"/>
          <w:szCs w:val="22"/>
        </w:rPr>
      </w:pPr>
    </w:p>
    <w:p w14:paraId="0067BA62" w14:textId="6DC050A0" w:rsidR="00C87B35" w:rsidRDefault="00300262">
      <w:pPr>
        <w:tabs>
          <w:tab w:val="left" w:pos="720"/>
        </w:tabs>
        <w:spacing w:line="360" w:lineRule="auto"/>
        <w:ind w:left="709" w:hanging="709"/>
        <w:jc w:val="both"/>
        <w:rPr>
          <w:ins w:id="1652" w:author="Chris Warburton (NESO)" w:date="2025-05-15T16:53:00Z" w16du:dateUtc="2025-05-15T15:53:00Z"/>
          <w:rFonts w:ascii="Arial" w:hAnsi="Arial" w:cs="Arial"/>
          <w:sz w:val="22"/>
          <w:szCs w:val="22"/>
        </w:rPr>
        <w:pPrChange w:id="1653" w:author="Chris Warburton (NESO)" w:date="2025-05-16T12:32:00Z" w16du:dateUtc="2025-05-16T11:32:00Z">
          <w:pPr>
            <w:tabs>
              <w:tab w:val="left" w:pos="720"/>
            </w:tabs>
            <w:spacing w:line="360" w:lineRule="auto"/>
            <w:ind w:left="720" w:hanging="720"/>
            <w:jc w:val="both"/>
          </w:pPr>
        </w:pPrChange>
      </w:pPr>
      <w:ins w:id="1654" w:author="Chris Warburton (NESO)" w:date="2025-05-15T15:07:00Z" w16du:dateUtc="2025-05-15T14:07:00Z">
        <w:r>
          <w:rPr>
            <w:rFonts w:ascii="Arial" w:hAnsi="Arial" w:cs="Arial"/>
            <w:sz w:val="22"/>
            <w:szCs w:val="22"/>
          </w:rPr>
          <w:t>5.</w:t>
        </w:r>
      </w:ins>
      <w:ins w:id="1655" w:author="Chris Warburton (NESO)" w:date="2025-05-22T21:35:00Z" w16du:dateUtc="2025-05-22T20:35:00Z">
        <w:r w:rsidR="00717DAB">
          <w:rPr>
            <w:rFonts w:ascii="Arial" w:hAnsi="Arial" w:cs="Arial"/>
            <w:sz w:val="22"/>
            <w:szCs w:val="22"/>
          </w:rPr>
          <w:t>7</w:t>
        </w:r>
      </w:ins>
      <w:ins w:id="1656" w:author="Chris Warburton (NESO)" w:date="2025-05-15T15:07:00Z" w16du:dateUtc="2025-05-15T14:07:00Z">
        <w:r>
          <w:rPr>
            <w:rFonts w:ascii="Arial" w:hAnsi="Arial" w:cs="Arial"/>
            <w:sz w:val="22"/>
            <w:szCs w:val="22"/>
          </w:rPr>
          <w:tab/>
        </w:r>
      </w:ins>
      <w:ins w:id="1657" w:author="Chris Warburton (NESO)" w:date="2025-05-15T16:53:00Z" w16du:dateUtc="2025-05-15T15:53:00Z">
        <w:r w:rsidR="00C87B35">
          <w:rPr>
            <w:rFonts w:ascii="Arial" w:hAnsi="Arial" w:cs="Arial"/>
            <w:sz w:val="22"/>
            <w:szCs w:val="22"/>
          </w:rPr>
          <w:t xml:space="preserve">Each owner/operator of a </w:t>
        </w:r>
        <w:r w:rsidR="00C87B35">
          <w:rPr>
            <w:rFonts w:ascii="Arial" w:hAnsi="Arial" w:cs="Arial"/>
            <w:b/>
            <w:bCs/>
            <w:sz w:val="22"/>
            <w:szCs w:val="22"/>
          </w:rPr>
          <w:t xml:space="preserve">Distribution System </w:t>
        </w:r>
        <w:r w:rsidR="00C87B35">
          <w:rPr>
            <w:rFonts w:ascii="Arial" w:hAnsi="Arial" w:cs="Arial"/>
            <w:sz w:val="22"/>
            <w:szCs w:val="22"/>
          </w:rPr>
          <w:t xml:space="preserve">must </w:t>
        </w:r>
      </w:ins>
      <w:ins w:id="1658" w:author="Chris Warburton (NESO)" w:date="2025-05-22T15:09:00Z" w16du:dateUtc="2025-05-22T14:09:00Z">
        <w:r w:rsidR="00B017CA" w:rsidRPr="00502464">
          <w:rPr>
            <w:rFonts w:ascii="Arial" w:hAnsi="Arial" w:cs="Arial"/>
            <w:sz w:val="22"/>
            <w:szCs w:val="22"/>
            <w:highlight w:val="yellow"/>
            <w:rPrChange w:id="1659" w:author="Chris Warburton (NESO)" w:date="2025-05-23T06:29:00Z" w16du:dateUtc="2025-05-23T05:29:00Z">
              <w:rPr>
                <w:rFonts w:ascii="Arial" w:hAnsi="Arial" w:cs="Arial"/>
                <w:sz w:val="22"/>
                <w:szCs w:val="22"/>
              </w:rPr>
            </w:rPrChange>
          </w:rPr>
          <w:t>promptly</w:t>
        </w:r>
        <w:r w:rsidR="00B017CA">
          <w:rPr>
            <w:rFonts w:ascii="Arial" w:hAnsi="Arial" w:cs="Arial"/>
            <w:sz w:val="22"/>
            <w:szCs w:val="22"/>
          </w:rPr>
          <w:t xml:space="preserve"> </w:t>
        </w:r>
      </w:ins>
      <w:ins w:id="1660" w:author="Chris Warburton (NESO)" w:date="2025-05-15T19:11:00Z" w16du:dateUtc="2025-05-15T18:11:00Z">
        <w:r w:rsidR="00FE0431">
          <w:rPr>
            <w:rFonts w:ascii="Arial" w:hAnsi="Arial" w:cs="Arial"/>
            <w:sz w:val="22"/>
            <w:szCs w:val="22"/>
          </w:rPr>
          <w:t xml:space="preserve">provide </w:t>
        </w:r>
      </w:ins>
      <w:ins w:id="1661" w:author="Chris Warburton (NESO)" w:date="2025-05-15T16:55:00Z" w16du:dateUtc="2025-05-15T15:55:00Z">
        <w:r w:rsidR="009D46FA">
          <w:rPr>
            <w:rFonts w:ascii="Arial" w:hAnsi="Arial" w:cs="Arial"/>
            <w:sz w:val="22"/>
            <w:szCs w:val="22"/>
          </w:rPr>
          <w:t xml:space="preserve">such further information to </w:t>
        </w:r>
        <w:r w:rsidR="009D46FA">
          <w:rPr>
            <w:rFonts w:ascii="Arial" w:hAnsi="Arial" w:cs="Arial"/>
            <w:b/>
            <w:bCs/>
            <w:sz w:val="22"/>
            <w:szCs w:val="22"/>
          </w:rPr>
          <w:t>The Company</w:t>
        </w:r>
        <w:r w:rsidR="009D46FA">
          <w:rPr>
            <w:rFonts w:ascii="Arial" w:hAnsi="Arial" w:cs="Arial"/>
            <w:sz w:val="22"/>
            <w:szCs w:val="22"/>
          </w:rPr>
          <w:t xml:space="preserve"> </w:t>
        </w:r>
      </w:ins>
      <w:ins w:id="1662" w:author="Chris Warburton (NESO)" w:date="2025-05-15T19:12:00Z" w16du:dateUtc="2025-05-15T18:12:00Z">
        <w:r w:rsidR="00BC4225">
          <w:rPr>
            <w:rFonts w:ascii="Arial" w:hAnsi="Arial" w:cs="Arial"/>
            <w:sz w:val="22"/>
            <w:szCs w:val="22"/>
          </w:rPr>
          <w:t xml:space="preserve">as </w:t>
        </w:r>
      </w:ins>
      <w:ins w:id="1663" w:author="Chris Warburton (NESO)" w:date="2025-05-15T16:53:00Z" w16du:dateUtc="2025-05-15T15:53:00Z">
        <w:r w:rsidR="00C87B35">
          <w:rPr>
            <w:rFonts w:ascii="Arial" w:hAnsi="Arial" w:cs="Arial"/>
            <w:b/>
            <w:bCs/>
            <w:sz w:val="22"/>
            <w:szCs w:val="22"/>
          </w:rPr>
          <w:t xml:space="preserve">The Company </w:t>
        </w:r>
        <w:r w:rsidR="00C87B35">
          <w:rPr>
            <w:rFonts w:ascii="Arial" w:hAnsi="Arial" w:cs="Arial"/>
            <w:sz w:val="22"/>
            <w:szCs w:val="22"/>
          </w:rPr>
          <w:t>may reasonably request from time to time</w:t>
        </w:r>
      </w:ins>
      <w:ins w:id="1664" w:author="Chris Warburton (NESO)" w:date="2025-05-15T19:13:00Z" w16du:dateUtc="2025-05-15T18:13:00Z">
        <w:r w:rsidR="00CE2BD8">
          <w:rPr>
            <w:rFonts w:ascii="Arial" w:hAnsi="Arial" w:cs="Arial"/>
            <w:sz w:val="22"/>
            <w:szCs w:val="22"/>
          </w:rPr>
          <w:t xml:space="preserve"> to enable it to </w:t>
        </w:r>
      </w:ins>
      <w:ins w:id="1665" w:author="Chris Warburton (NESO)" w:date="2025-05-15T19:14:00Z" w16du:dateUtc="2025-05-15T18:14:00Z">
        <w:r w:rsidR="00E544B2">
          <w:rPr>
            <w:rFonts w:ascii="Arial" w:hAnsi="Arial" w:cs="Arial"/>
            <w:sz w:val="22"/>
            <w:szCs w:val="22"/>
          </w:rPr>
          <w:t>calculate</w:t>
        </w:r>
      </w:ins>
      <w:ins w:id="1666" w:author="Chris Warburton (NESO)" w:date="2025-05-15T19:13:00Z" w16du:dateUtc="2025-05-15T18:13:00Z">
        <w:r w:rsidR="00CE2BD8">
          <w:rPr>
            <w:rFonts w:ascii="Arial" w:hAnsi="Arial" w:cs="Arial"/>
            <w:sz w:val="22"/>
            <w:szCs w:val="22"/>
          </w:rPr>
          <w:t xml:space="preserve"> </w:t>
        </w:r>
      </w:ins>
      <w:ins w:id="1667" w:author="Chris Warburton (NESO)" w:date="2025-05-15T19:14:00Z" w16du:dateUtc="2025-05-15T18:14:00Z">
        <w:r w:rsidR="00FD274A">
          <w:rPr>
            <w:rFonts w:ascii="Arial" w:hAnsi="Arial" w:cs="Arial"/>
            <w:sz w:val="22"/>
            <w:szCs w:val="22"/>
          </w:rPr>
          <w:t xml:space="preserve">the </w:t>
        </w:r>
        <w:r w:rsidR="00F63D4A">
          <w:rPr>
            <w:rFonts w:ascii="Arial" w:hAnsi="Arial" w:cs="Arial"/>
            <w:b/>
            <w:bCs/>
            <w:sz w:val="22"/>
            <w:szCs w:val="22"/>
          </w:rPr>
          <w:t>Progression Commitment Fee</w:t>
        </w:r>
      </w:ins>
      <w:ins w:id="1668" w:author="Chris Warburton (NESO)" w:date="2025-05-15T19:17:00Z" w16du:dateUtc="2025-05-15T18:17:00Z">
        <w:r w:rsidR="00D77295">
          <w:rPr>
            <w:rFonts w:ascii="Arial" w:hAnsi="Arial" w:cs="Arial"/>
            <w:sz w:val="22"/>
            <w:szCs w:val="22"/>
          </w:rPr>
          <w:t xml:space="preserve"> </w:t>
        </w:r>
      </w:ins>
      <w:ins w:id="1669" w:author="Chris Warburton (NESO)" w:date="2025-05-15T19:20:00Z" w16du:dateUtc="2025-05-15T18:20:00Z">
        <w:r w:rsidR="00F04A34">
          <w:rPr>
            <w:rFonts w:ascii="Arial" w:hAnsi="Arial" w:cs="Arial"/>
            <w:sz w:val="22"/>
            <w:szCs w:val="22"/>
          </w:rPr>
          <w:t xml:space="preserve">which may be payable </w:t>
        </w:r>
      </w:ins>
      <w:ins w:id="1670" w:author="Chris Warburton (NESO)" w:date="2025-05-22T15:11:00Z" w16du:dateUtc="2025-05-22T14:11:00Z">
        <w:r w:rsidR="0080250F" w:rsidRPr="000300A5">
          <w:rPr>
            <w:rFonts w:ascii="Arial" w:hAnsi="Arial" w:cs="Arial"/>
            <w:sz w:val="22"/>
            <w:szCs w:val="22"/>
            <w:highlight w:val="yellow"/>
            <w:rPrChange w:id="1671" w:author="Chris Warburton (NESO)" w:date="2025-05-23T06:30:00Z" w16du:dateUtc="2025-05-23T05:30:00Z">
              <w:rPr>
                <w:rFonts w:ascii="Arial" w:hAnsi="Arial" w:cs="Arial"/>
                <w:sz w:val="22"/>
                <w:szCs w:val="22"/>
              </w:rPr>
            </w:rPrChange>
          </w:rPr>
          <w:t>(</w:t>
        </w:r>
      </w:ins>
      <w:ins w:id="1672" w:author="Chris Warburton (NESO)" w:date="2025-05-22T15:10:00Z" w16du:dateUtc="2025-05-22T14:10:00Z">
        <w:r w:rsidR="00346881" w:rsidRPr="000300A5">
          <w:rPr>
            <w:rFonts w:ascii="Arial" w:hAnsi="Arial" w:cs="Arial"/>
            <w:sz w:val="22"/>
            <w:szCs w:val="22"/>
            <w:highlight w:val="yellow"/>
            <w:rPrChange w:id="1673" w:author="Chris Warburton (NESO)" w:date="2025-05-23T06:30:00Z" w16du:dateUtc="2025-05-23T05:30:00Z">
              <w:rPr>
                <w:rFonts w:ascii="Arial" w:hAnsi="Arial" w:cs="Arial"/>
                <w:sz w:val="22"/>
                <w:szCs w:val="22"/>
              </w:rPr>
            </w:rPrChange>
          </w:rPr>
          <w:t xml:space="preserve">or the </w:t>
        </w:r>
        <w:r w:rsidR="00346881" w:rsidRPr="000300A5">
          <w:rPr>
            <w:rFonts w:ascii="Arial" w:hAnsi="Arial" w:cs="Arial"/>
            <w:b/>
            <w:bCs/>
            <w:sz w:val="22"/>
            <w:szCs w:val="22"/>
            <w:highlight w:val="yellow"/>
            <w:rPrChange w:id="1674" w:author="Chris Warburton (NESO)" w:date="2025-05-23T06:30:00Z" w16du:dateUtc="2025-05-23T05:30:00Z">
              <w:rPr>
                <w:rFonts w:ascii="Arial" w:hAnsi="Arial" w:cs="Arial"/>
                <w:b/>
                <w:bCs/>
                <w:sz w:val="22"/>
                <w:szCs w:val="22"/>
              </w:rPr>
            </w:rPrChange>
          </w:rPr>
          <w:t>Cancellation Charge Secured Amount</w:t>
        </w:r>
      </w:ins>
      <w:ins w:id="1675" w:author="Chris Warburton (NESO)" w:date="2025-05-22T15:11:00Z" w16du:dateUtc="2025-05-22T14:11:00Z">
        <w:r w:rsidR="0080250F" w:rsidRPr="000300A5">
          <w:rPr>
            <w:rFonts w:ascii="Arial" w:hAnsi="Arial" w:cs="Arial"/>
            <w:sz w:val="22"/>
            <w:szCs w:val="22"/>
            <w:highlight w:val="yellow"/>
            <w:rPrChange w:id="1676" w:author="Chris Warburton (NESO)" w:date="2025-05-23T06:30:00Z" w16du:dateUtc="2025-05-23T05:30:00Z">
              <w:rPr>
                <w:rFonts w:ascii="Arial" w:hAnsi="Arial" w:cs="Arial"/>
                <w:b/>
                <w:bCs/>
                <w:sz w:val="22"/>
                <w:szCs w:val="22"/>
              </w:rPr>
            </w:rPrChange>
          </w:rPr>
          <w:t>)</w:t>
        </w:r>
      </w:ins>
      <w:ins w:id="1677" w:author="Chris Warburton (NESO)" w:date="2025-05-22T15:10:00Z" w16du:dateUtc="2025-05-22T14:10:00Z">
        <w:r w:rsidR="0080250F">
          <w:rPr>
            <w:rFonts w:ascii="Arial" w:hAnsi="Arial" w:cs="Arial"/>
            <w:b/>
            <w:bCs/>
            <w:sz w:val="22"/>
            <w:szCs w:val="22"/>
          </w:rPr>
          <w:t xml:space="preserve"> </w:t>
        </w:r>
      </w:ins>
      <w:ins w:id="1678" w:author="Chris Warburton (NESO)" w:date="2025-05-22T15:11:00Z" w16du:dateUtc="2025-05-22T14:11:00Z">
        <w:r w:rsidR="0080250F">
          <w:rPr>
            <w:rFonts w:ascii="Arial" w:hAnsi="Arial" w:cs="Arial"/>
            <w:sz w:val="22"/>
            <w:szCs w:val="22"/>
          </w:rPr>
          <w:t xml:space="preserve">in relation to a </w:t>
        </w:r>
        <w:r w:rsidR="0080250F">
          <w:rPr>
            <w:rFonts w:ascii="Arial" w:hAnsi="Arial" w:cs="Arial"/>
            <w:b/>
            <w:bCs/>
            <w:sz w:val="22"/>
            <w:szCs w:val="22"/>
          </w:rPr>
          <w:t>Construction Agreement</w:t>
        </w:r>
      </w:ins>
      <w:ins w:id="1679" w:author="Chris Warburton (NESO)" w:date="2025-05-15T16:53:00Z" w16du:dateUtc="2025-05-15T15:53:00Z">
        <w:r w:rsidR="00C87B35">
          <w:rPr>
            <w:rFonts w:ascii="Arial" w:hAnsi="Arial" w:cs="Arial"/>
            <w:sz w:val="22"/>
            <w:szCs w:val="22"/>
          </w:rPr>
          <w:t>.</w:t>
        </w:r>
      </w:ins>
    </w:p>
    <w:p w14:paraId="3D461D57" w14:textId="77777777" w:rsidR="00C87B35" w:rsidRDefault="00C87B35" w:rsidP="00D924A5">
      <w:pPr>
        <w:tabs>
          <w:tab w:val="left" w:pos="720"/>
        </w:tabs>
        <w:spacing w:line="360" w:lineRule="auto"/>
        <w:ind w:left="720" w:hanging="720"/>
        <w:jc w:val="both"/>
        <w:rPr>
          <w:ins w:id="1680" w:author="Chris Warburton (NESO)" w:date="2025-05-15T16:53:00Z" w16du:dateUtc="2025-05-15T15:53:00Z"/>
          <w:rFonts w:ascii="Arial" w:hAnsi="Arial" w:cs="Arial"/>
          <w:sz w:val="22"/>
          <w:szCs w:val="22"/>
        </w:rPr>
      </w:pPr>
    </w:p>
    <w:p w14:paraId="10FF9ABD" w14:textId="0E1F8FD7" w:rsidR="00501C30" w:rsidRDefault="00C87B35">
      <w:pPr>
        <w:tabs>
          <w:tab w:val="left" w:pos="720"/>
        </w:tabs>
        <w:spacing w:line="360" w:lineRule="auto"/>
        <w:ind w:left="720" w:hanging="720"/>
        <w:jc w:val="both"/>
        <w:rPr>
          <w:ins w:id="1681" w:author="Chris Warburton (NESO)" w:date="2025-05-13T13:29:00Z" w16du:dateUtc="2025-05-13T12:29:00Z"/>
          <w:rFonts w:ascii="Arial" w:hAnsi="Arial" w:cs="Arial"/>
          <w:sz w:val="22"/>
          <w:szCs w:val="22"/>
        </w:rPr>
      </w:pPr>
      <w:ins w:id="1682" w:author="Chris Warburton (NESO)" w:date="2025-05-15T16:53:00Z" w16du:dateUtc="2025-05-15T15:53:00Z">
        <w:r>
          <w:rPr>
            <w:rFonts w:ascii="Arial" w:hAnsi="Arial" w:cs="Arial"/>
            <w:sz w:val="22"/>
            <w:szCs w:val="22"/>
          </w:rPr>
          <w:t>5.</w:t>
        </w:r>
      </w:ins>
      <w:ins w:id="1683" w:author="Chris Warburton (NESO)" w:date="2025-05-22T22:05:00Z" w16du:dateUtc="2025-05-22T21:05:00Z">
        <w:r w:rsidR="00EC52E8">
          <w:rPr>
            <w:rFonts w:ascii="Arial" w:hAnsi="Arial" w:cs="Arial"/>
            <w:sz w:val="22"/>
            <w:szCs w:val="22"/>
          </w:rPr>
          <w:t>8</w:t>
        </w:r>
      </w:ins>
      <w:ins w:id="1684" w:author="Chris Warburton (NESO)" w:date="2025-05-15T16:53:00Z" w16du:dateUtc="2025-05-15T15:53:00Z">
        <w:r>
          <w:rPr>
            <w:rFonts w:ascii="Arial" w:hAnsi="Arial" w:cs="Arial"/>
            <w:sz w:val="22"/>
            <w:szCs w:val="22"/>
          </w:rPr>
          <w:tab/>
        </w:r>
      </w:ins>
      <w:ins w:id="1685" w:author="Chris Warburton (NESO)" w:date="2025-05-12T17:18:00Z" w16du:dateUtc="2025-05-12T16:18:00Z">
        <w:r w:rsidR="00BE7C75">
          <w:rPr>
            <w:rFonts w:ascii="Arial" w:hAnsi="Arial" w:cs="Arial"/>
            <w:sz w:val="22"/>
            <w:szCs w:val="22"/>
          </w:rPr>
          <w:t xml:space="preserve">Each owner/operator of a </w:t>
        </w:r>
        <w:r w:rsidR="00BE7C75">
          <w:rPr>
            <w:rFonts w:ascii="Arial" w:hAnsi="Arial" w:cs="Arial"/>
            <w:b/>
            <w:bCs/>
            <w:sz w:val="22"/>
            <w:szCs w:val="22"/>
          </w:rPr>
          <w:t xml:space="preserve">Distribution System </w:t>
        </w:r>
        <w:r w:rsidR="00BE7C75">
          <w:rPr>
            <w:rFonts w:ascii="Arial" w:hAnsi="Arial" w:cs="Arial"/>
            <w:sz w:val="22"/>
            <w:szCs w:val="22"/>
          </w:rPr>
          <w:t>must provide the information set out</w:t>
        </w:r>
        <w:r w:rsidR="00024424">
          <w:rPr>
            <w:rFonts w:ascii="Arial" w:hAnsi="Arial" w:cs="Arial"/>
            <w:sz w:val="22"/>
            <w:szCs w:val="22"/>
          </w:rPr>
          <w:t xml:space="preserve"> in </w:t>
        </w:r>
        <w:r w:rsidR="00024424" w:rsidRPr="000300A5">
          <w:rPr>
            <w:rFonts w:ascii="Arial" w:hAnsi="Arial" w:cs="Arial"/>
            <w:sz w:val="22"/>
            <w:szCs w:val="22"/>
            <w:highlight w:val="yellow"/>
            <w:rPrChange w:id="1686" w:author="Chris Warburton (NESO)" w:date="2025-05-23T06:30:00Z" w16du:dateUtc="2025-05-23T05:30:00Z">
              <w:rPr>
                <w:rFonts w:ascii="Arial" w:hAnsi="Arial" w:cs="Arial"/>
                <w:sz w:val="22"/>
                <w:szCs w:val="22"/>
              </w:rPr>
            </w:rPrChange>
          </w:rPr>
          <w:t>Paragraph</w:t>
        </w:r>
      </w:ins>
      <w:ins w:id="1687" w:author="Chris Warburton (NESO)" w:date="2025-05-15T15:17:00Z" w16du:dateUtc="2025-05-15T14:17:00Z">
        <w:r w:rsidR="009E2A69" w:rsidRPr="000300A5">
          <w:rPr>
            <w:rFonts w:ascii="Arial" w:hAnsi="Arial" w:cs="Arial"/>
            <w:sz w:val="22"/>
            <w:szCs w:val="22"/>
            <w:highlight w:val="yellow"/>
            <w:rPrChange w:id="1688" w:author="Chris Warburton (NESO)" w:date="2025-05-23T06:30:00Z" w16du:dateUtc="2025-05-23T05:30:00Z">
              <w:rPr>
                <w:rFonts w:ascii="Arial" w:hAnsi="Arial" w:cs="Arial"/>
                <w:sz w:val="22"/>
                <w:szCs w:val="22"/>
              </w:rPr>
            </w:rPrChange>
          </w:rPr>
          <w:t>s</w:t>
        </w:r>
      </w:ins>
      <w:ins w:id="1689" w:author="Chris Warburton (NESO)" w:date="2025-05-12T17:18:00Z" w16du:dateUtc="2025-05-12T16:18:00Z">
        <w:r w:rsidR="00024424" w:rsidRPr="000300A5">
          <w:rPr>
            <w:rFonts w:ascii="Arial" w:hAnsi="Arial" w:cs="Arial"/>
            <w:sz w:val="22"/>
            <w:szCs w:val="22"/>
            <w:highlight w:val="yellow"/>
            <w:rPrChange w:id="1690" w:author="Chris Warburton (NESO)" w:date="2025-05-23T06:30:00Z" w16du:dateUtc="2025-05-23T05:30:00Z">
              <w:rPr>
                <w:rFonts w:ascii="Arial" w:hAnsi="Arial" w:cs="Arial"/>
                <w:sz w:val="22"/>
                <w:szCs w:val="22"/>
              </w:rPr>
            </w:rPrChange>
          </w:rPr>
          <w:t xml:space="preserve"> 5.</w:t>
        </w:r>
      </w:ins>
      <w:ins w:id="1691" w:author="Chris Warburton (NESO)" w:date="2025-05-13T08:46:00Z" w16du:dateUtc="2025-05-13T07:46:00Z">
        <w:r w:rsidR="00F041E7" w:rsidRPr="000300A5">
          <w:rPr>
            <w:rFonts w:ascii="Arial" w:hAnsi="Arial" w:cs="Arial"/>
            <w:sz w:val="22"/>
            <w:szCs w:val="22"/>
            <w:highlight w:val="yellow"/>
            <w:rPrChange w:id="1692" w:author="Chris Warburton (NESO)" w:date="2025-05-23T06:30:00Z" w16du:dateUtc="2025-05-23T05:30:00Z">
              <w:rPr>
                <w:rFonts w:ascii="Arial" w:hAnsi="Arial" w:cs="Arial"/>
                <w:sz w:val="22"/>
                <w:szCs w:val="22"/>
              </w:rPr>
            </w:rPrChange>
          </w:rPr>
          <w:t>1</w:t>
        </w:r>
      </w:ins>
      <w:ins w:id="1693" w:author="Chris Warburton (NESO)" w:date="2025-05-15T15:17:00Z" w16du:dateUtc="2025-05-15T14:17:00Z">
        <w:r w:rsidR="009E2A69" w:rsidRPr="000300A5">
          <w:rPr>
            <w:rFonts w:ascii="Arial" w:hAnsi="Arial" w:cs="Arial"/>
            <w:sz w:val="22"/>
            <w:szCs w:val="22"/>
            <w:highlight w:val="yellow"/>
            <w:rPrChange w:id="1694" w:author="Chris Warburton (NESO)" w:date="2025-05-23T06:30:00Z" w16du:dateUtc="2025-05-23T05:30:00Z">
              <w:rPr>
                <w:rFonts w:ascii="Arial" w:hAnsi="Arial" w:cs="Arial"/>
                <w:sz w:val="22"/>
                <w:szCs w:val="22"/>
              </w:rPr>
            </w:rPrChange>
          </w:rPr>
          <w:t xml:space="preserve"> </w:t>
        </w:r>
      </w:ins>
      <w:ins w:id="1695" w:author="Chris Warburton (NESO)" w:date="2025-05-22T19:34:00Z" w16du:dateUtc="2025-05-22T18:34:00Z">
        <w:r w:rsidR="0002711E" w:rsidRPr="000300A5">
          <w:rPr>
            <w:rFonts w:ascii="Arial" w:hAnsi="Arial" w:cs="Arial"/>
            <w:sz w:val="22"/>
            <w:szCs w:val="22"/>
            <w:highlight w:val="yellow"/>
            <w:rPrChange w:id="1696" w:author="Chris Warburton (NESO)" w:date="2025-05-23T06:30:00Z" w16du:dateUtc="2025-05-23T05:30:00Z">
              <w:rPr>
                <w:rFonts w:ascii="Arial" w:hAnsi="Arial" w:cs="Arial"/>
                <w:sz w:val="22"/>
                <w:szCs w:val="22"/>
              </w:rPr>
            </w:rPrChange>
          </w:rPr>
          <w:t>to</w:t>
        </w:r>
      </w:ins>
      <w:ins w:id="1697" w:author="Chris Warburton (NESO)" w:date="2025-05-15T15:17:00Z" w16du:dateUtc="2025-05-15T14:17:00Z">
        <w:r w:rsidR="009E2A69" w:rsidRPr="000300A5">
          <w:rPr>
            <w:rFonts w:ascii="Arial" w:hAnsi="Arial" w:cs="Arial"/>
            <w:sz w:val="22"/>
            <w:szCs w:val="22"/>
            <w:highlight w:val="yellow"/>
            <w:rPrChange w:id="1698" w:author="Chris Warburton (NESO)" w:date="2025-05-23T06:30:00Z" w16du:dateUtc="2025-05-23T05:30:00Z">
              <w:rPr>
                <w:rFonts w:ascii="Arial" w:hAnsi="Arial" w:cs="Arial"/>
                <w:sz w:val="22"/>
                <w:szCs w:val="22"/>
              </w:rPr>
            </w:rPrChange>
          </w:rPr>
          <w:t xml:space="preserve"> 5.</w:t>
        </w:r>
      </w:ins>
      <w:ins w:id="1699" w:author="Chris Warburton (NESO)" w:date="2025-05-22T22:05:00Z" w16du:dateUtc="2025-05-22T21:05:00Z">
        <w:r w:rsidR="00EC52E8" w:rsidRPr="000300A5">
          <w:rPr>
            <w:rFonts w:ascii="Arial" w:hAnsi="Arial" w:cs="Arial"/>
            <w:sz w:val="22"/>
            <w:szCs w:val="22"/>
            <w:highlight w:val="yellow"/>
            <w:rPrChange w:id="1700" w:author="Chris Warburton (NESO)" w:date="2025-05-23T06:30:00Z" w16du:dateUtc="2025-05-23T05:30:00Z">
              <w:rPr>
                <w:rFonts w:ascii="Arial" w:hAnsi="Arial" w:cs="Arial"/>
                <w:sz w:val="22"/>
                <w:szCs w:val="22"/>
              </w:rPr>
            </w:rPrChange>
          </w:rPr>
          <w:t>7</w:t>
        </w:r>
      </w:ins>
      <w:ins w:id="1701" w:author="Chris Warburton (NESO)" w:date="2025-05-12T17:18:00Z" w16du:dateUtc="2025-05-12T16:18:00Z">
        <w:r w:rsidR="00024424">
          <w:rPr>
            <w:rFonts w:ascii="Arial" w:hAnsi="Arial" w:cs="Arial"/>
            <w:sz w:val="22"/>
            <w:szCs w:val="22"/>
          </w:rPr>
          <w:t xml:space="preserve"> </w:t>
        </w:r>
      </w:ins>
      <w:ins w:id="1702" w:author="Chris Warburton (NESO)" w:date="2025-05-12T17:19:00Z" w16du:dateUtc="2025-05-12T16:19:00Z">
        <w:r w:rsidR="00BA3612">
          <w:rPr>
            <w:rFonts w:ascii="Arial" w:hAnsi="Arial" w:cs="Arial"/>
            <w:sz w:val="22"/>
            <w:szCs w:val="22"/>
          </w:rPr>
          <w:t xml:space="preserve">in such form, </w:t>
        </w:r>
      </w:ins>
      <w:ins w:id="1703" w:author="Chris Warburton (NESO)" w:date="2025-05-12T17:18:00Z" w16du:dateUtc="2025-05-12T16:18:00Z">
        <w:r w:rsidR="00024424">
          <w:rPr>
            <w:rFonts w:ascii="Arial" w:hAnsi="Arial" w:cs="Arial"/>
            <w:sz w:val="22"/>
            <w:szCs w:val="22"/>
          </w:rPr>
          <w:t xml:space="preserve">and promptly provide such further </w:t>
        </w:r>
      </w:ins>
      <w:ins w:id="1704" w:author="Chris Warburton (NESO)" w:date="2025-05-22T11:39:00Z" w16du:dateUtc="2025-05-22T10:39:00Z">
        <w:r w:rsidR="009B7CE7" w:rsidRPr="000300A5">
          <w:rPr>
            <w:rFonts w:ascii="Arial" w:hAnsi="Arial" w:cs="Arial"/>
            <w:sz w:val="22"/>
            <w:szCs w:val="22"/>
            <w:highlight w:val="yellow"/>
            <w:rPrChange w:id="1705" w:author="Chris Warburton (NESO)" w:date="2025-05-23T06:30:00Z" w16du:dateUtc="2025-05-23T05:30:00Z">
              <w:rPr>
                <w:rFonts w:ascii="Arial" w:hAnsi="Arial" w:cs="Arial"/>
                <w:sz w:val="22"/>
                <w:szCs w:val="22"/>
              </w:rPr>
            </w:rPrChange>
          </w:rPr>
          <w:t>relevant</w:t>
        </w:r>
        <w:r w:rsidR="009B7CE7">
          <w:rPr>
            <w:rFonts w:ascii="Arial" w:hAnsi="Arial" w:cs="Arial"/>
            <w:sz w:val="22"/>
            <w:szCs w:val="22"/>
          </w:rPr>
          <w:t xml:space="preserve"> </w:t>
        </w:r>
      </w:ins>
      <w:ins w:id="1706" w:author="Chris Warburton (NESO)" w:date="2025-05-12T17:18:00Z" w16du:dateUtc="2025-05-12T16:18:00Z">
        <w:r w:rsidR="00024424">
          <w:rPr>
            <w:rFonts w:ascii="Arial" w:hAnsi="Arial" w:cs="Arial"/>
            <w:sz w:val="22"/>
            <w:szCs w:val="22"/>
          </w:rPr>
          <w:t>information</w:t>
        </w:r>
      </w:ins>
      <w:ins w:id="1707" w:author="Chris Warburton (NESO)" w:date="2025-05-12T17:19:00Z" w16du:dateUtc="2025-05-12T16:19:00Z">
        <w:r w:rsidR="00BA3612">
          <w:rPr>
            <w:rFonts w:ascii="Arial" w:hAnsi="Arial" w:cs="Arial"/>
            <w:sz w:val="22"/>
            <w:szCs w:val="22"/>
          </w:rPr>
          <w:t>,</w:t>
        </w:r>
      </w:ins>
      <w:ins w:id="1708" w:author="Chris Warburton (NESO)" w:date="2025-05-12T17:18:00Z" w16du:dateUtc="2025-05-12T16:18:00Z">
        <w:r w:rsidR="00024424">
          <w:rPr>
            <w:rFonts w:ascii="Arial" w:hAnsi="Arial" w:cs="Arial"/>
            <w:sz w:val="22"/>
            <w:szCs w:val="22"/>
          </w:rPr>
          <w:t xml:space="preserve"> as </w:t>
        </w:r>
        <w:r w:rsidR="00024424">
          <w:rPr>
            <w:rFonts w:ascii="Arial" w:hAnsi="Arial" w:cs="Arial"/>
            <w:b/>
            <w:bCs/>
            <w:sz w:val="22"/>
            <w:szCs w:val="22"/>
          </w:rPr>
          <w:t xml:space="preserve">The Company </w:t>
        </w:r>
      </w:ins>
      <w:ins w:id="1709" w:author="Chris Warburton (NESO)" w:date="2025-05-15T16:52:00Z" w16du:dateUtc="2025-05-15T15:52:00Z">
        <w:r w:rsidR="00316070">
          <w:rPr>
            <w:rFonts w:ascii="Arial" w:hAnsi="Arial" w:cs="Arial"/>
            <w:sz w:val="22"/>
            <w:szCs w:val="22"/>
          </w:rPr>
          <w:t>may</w:t>
        </w:r>
      </w:ins>
      <w:ins w:id="1710" w:author="Chris Warburton (NESO)" w:date="2025-05-12T17:18:00Z" w16du:dateUtc="2025-05-12T16:18:00Z">
        <w:r w:rsidR="00024424">
          <w:rPr>
            <w:rFonts w:ascii="Arial" w:hAnsi="Arial" w:cs="Arial"/>
            <w:sz w:val="22"/>
            <w:szCs w:val="22"/>
          </w:rPr>
          <w:t xml:space="preserve"> reasonably request</w:t>
        </w:r>
      </w:ins>
      <w:ins w:id="1711" w:author="Chris Warburton (NESO)" w:date="2025-05-15T16:52:00Z" w16du:dateUtc="2025-05-15T15:52:00Z">
        <w:r w:rsidR="00316070">
          <w:rPr>
            <w:rFonts w:ascii="Arial" w:hAnsi="Arial" w:cs="Arial"/>
            <w:sz w:val="22"/>
            <w:szCs w:val="22"/>
          </w:rPr>
          <w:t xml:space="preserve"> from time to time</w:t>
        </w:r>
      </w:ins>
      <w:ins w:id="1712" w:author="Chris Warburton (NESO)" w:date="2025-05-12T17:14:00Z" w16du:dateUtc="2025-05-12T16:14:00Z">
        <w:r w:rsidR="005208B0">
          <w:rPr>
            <w:rFonts w:ascii="Arial" w:hAnsi="Arial" w:cs="Arial"/>
            <w:sz w:val="22"/>
            <w:szCs w:val="22"/>
          </w:rPr>
          <w:t>.</w:t>
        </w:r>
      </w:ins>
    </w:p>
    <w:p w14:paraId="0621FF28" w14:textId="77777777" w:rsidR="00286C37" w:rsidRDefault="00286C37">
      <w:pPr>
        <w:tabs>
          <w:tab w:val="left" w:pos="720"/>
        </w:tabs>
        <w:spacing w:line="360" w:lineRule="auto"/>
        <w:ind w:left="720" w:hanging="720"/>
        <w:jc w:val="both"/>
        <w:rPr>
          <w:ins w:id="1713" w:author="Chris Warburton (NESO)" w:date="2025-05-13T13:29:00Z" w16du:dateUtc="2025-05-13T12:29:00Z"/>
          <w:rFonts w:ascii="Arial" w:hAnsi="Arial" w:cs="Arial"/>
          <w:sz w:val="22"/>
          <w:szCs w:val="22"/>
        </w:rPr>
      </w:pPr>
    </w:p>
    <w:p w14:paraId="2A26F2E0" w14:textId="68EE7A97" w:rsidR="005B466C" w:rsidRDefault="005B466C">
      <w:pPr>
        <w:rPr>
          <w:ins w:id="1714" w:author="Chris Warburton (NESO)" w:date="2025-05-13T08:49:00Z" w16du:dateUtc="2025-05-13T07:49:00Z"/>
          <w:rFonts w:ascii="Arial" w:hAnsi="Arial" w:cs="Arial"/>
          <w:sz w:val="22"/>
          <w:szCs w:val="22"/>
        </w:rPr>
      </w:pPr>
      <w:ins w:id="1715" w:author="Chris Warburton (NESO)" w:date="2025-05-13T08:49:00Z" w16du:dateUtc="2025-05-13T07:49:00Z">
        <w:r>
          <w:rPr>
            <w:rFonts w:ascii="Arial" w:hAnsi="Arial" w:cs="Arial"/>
            <w:sz w:val="22"/>
            <w:szCs w:val="22"/>
          </w:rPr>
          <w:br w:type="page"/>
        </w:r>
      </w:ins>
    </w:p>
    <w:p w14:paraId="1FE1D829" w14:textId="77777777" w:rsidR="000D15CC" w:rsidRDefault="000D15CC">
      <w:pPr>
        <w:tabs>
          <w:tab w:val="left" w:pos="720"/>
        </w:tabs>
        <w:spacing w:line="360" w:lineRule="auto"/>
        <w:ind w:left="1440" w:hanging="1440"/>
        <w:jc w:val="both"/>
        <w:rPr>
          <w:ins w:id="1716" w:author="Chris Warburton (NESO)" w:date="2025-05-08T08:43:00Z" w16du:dateUtc="2025-05-08T07:43:00Z"/>
          <w:rFonts w:ascii="Arial" w:hAnsi="Arial" w:cs="Arial"/>
          <w:sz w:val="22"/>
          <w:szCs w:val="22"/>
        </w:rPr>
        <w:pPrChange w:id="1717" w:author="Chris Warburton (NESO)" w:date="2025-05-12T20:04:00Z" w16du:dateUtc="2025-05-12T19:04:00Z">
          <w:pPr>
            <w:tabs>
              <w:tab w:val="left" w:pos="720"/>
            </w:tabs>
            <w:spacing w:line="360" w:lineRule="auto"/>
            <w:ind w:left="720" w:hanging="720"/>
            <w:jc w:val="both"/>
          </w:pPr>
        </w:pPrChange>
      </w:pPr>
    </w:p>
    <w:p w14:paraId="3340567D" w14:textId="7BBCF79E" w:rsidR="000D15CC" w:rsidRDefault="000D15CC" w:rsidP="000D15CC">
      <w:pPr>
        <w:rPr>
          <w:ins w:id="1718" w:author="Chris Warburton (NESO)" w:date="2025-05-08T08:43:00Z" w16du:dateUtc="2025-05-08T07:43:00Z"/>
          <w:rFonts w:ascii="Arial" w:hAnsi="Arial" w:cs="Arial"/>
          <w:b/>
          <w:bCs/>
          <w:sz w:val="20"/>
          <w:szCs w:val="20"/>
        </w:rPr>
      </w:pPr>
    </w:p>
    <w:p w14:paraId="00CFBA84" w14:textId="607F4586" w:rsidR="00FD6F01" w:rsidRDefault="000F714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1719" w:author="Chris Warburton (NESO)" w:date="2025-05-08T08:39:00Z" w16du:dateUtc="2025-05-08T07:39:00Z"/>
          <w:rFonts w:ascii="Arial" w:hAnsi="Arial" w:cs="Arial"/>
          <w:sz w:val="22"/>
          <w:szCs w:val="22"/>
        </w:rPr>
      </w:pPr>
      <w:r w:rsidRPr="000F7149">
        <w:rPr>
          <w:rFonts w:ascii="Arial" w:hAnsi="Arial" w:cs="Arial"/>
          <w:sz w:val="22"/>
          <w:szCs w:val="22"/>
          <w:highlight w:val="magenta"/>
          <w:rPrChange w:id="1720" w:author="Chris Warburton (NESO)" w:date="2025-05-08T08:38:00Z" w16du:dateUtc="2025-05-08T07:38:00Z">
            <w:rPr>
              <w:rFonts w:ascii="Arial" w:hAnsi="Arial" w:cs="Arial"/>
              <w:sz w:val="20"/>
              <w:szCs w:val="20"/>
            </w:rPr>
          </w:rPrChange>
        </w:rPr>
        <w:t>R</w:t>
      </w:r>
      <w:r w:rsidRPr="000F7149">
        <w:rPr>
          <w:rFonts w:ascii="Arial" w:hAnsi="Arial" w:cs="Arial"/>
          <w:sz w:val="22"/>
          <w:szCs w:val="22"/>
          <w:highlight w:val="magenta"/>
          <w:rPrChange w:id="1721" w:author="Chris Warburton (NESO)" w:date="2025-05-08T08:38:00Z" w16du:dateUtc="2025-05-08T07:38:00Z">
            <w:rPr>
              <w:rFonts w:ascii="Arial" w:hAnsi="Arial" w:cs="Arial"/>
              <w:sz w:val="22"/>
              <w:szCs w:val="22"/>
            </w:rPr>
          </w:rPrChange>
        </w:rPr>
        <w:t>elevant definition extracts from Section 11</w:t>
      </w:r>
    </w:p>
    <w:p w14:paraId="26C075A7" w14:textId="77777777" w:rsidR="006C6A66"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1722" w:author="Chris Warburton (NESO)" w:date="2025-05-08T08:39:00Z" w16du:dateUtc="2025-05-08T07:39:00Z"/>
          <w:rFonts w:ascii="Arial" w:hAnsi="Arial" w:cs="Arial"/>
          <w:sz w:val="22"/>
          <w:szCs w:val="22"/>
        </w:rPr>
      </w:pPr>
    </w:p>
    <w:tbl>
      <w:tblPr>
        <w:tblStyle w:val="TableGrid"/>
        <w:tblW w:w="8647" w:type="dxa"/>
        <w:tblInd w:w="-5" w:type="dxa"/>
        <w:tblLook w:val="04A0" w:firstRow="1" w:lastRow="0" w:firstColumn="1" w:lastColumn="0" w:noHBand="0" w:noVBand="1"/>
        <w:tblPrChange w:id="1723" w:author="Chris Warburton (NESO)" w:date="2025-05-08T08:46:00Z" w16du:dateUtc="2025-05-08T07:46:00Z">
          <w:tblPr>
            <w:tblStyle w:val="TableGrid"/>
            <w:tblW w:w="0" w:type="auto"/>
            <w:tblInd w:w="2127" w:type="dxa"/>
            <w:tblLook w:val="04A0" w:firstRow="1" w:lastRow="0" w:firstColumn="1" w:lastColumn="0" w:noHBand="0" w:noVBand="1"/>
          </w:tblPr>
        </w:tblPrChange>
      </w:tblPr>
      <w:tblGrid>
        <w:gridCol w:w="2268"/>
        <w:gridCol w:w="6379"/>
        <w:tblGridChange w:id="1724">
          <w:tblGrid>
            <w:gridCol w:w="2268"/>
            <w:gridCol w:w="6379"/>
            <w:gridCol w:w="18780"/>
            <w:gridCol w:w="-59281"/>
            <w:gridCol w:w="0"/>
            <w:gridCol w:w="62409"/>
          </w:tblGrid>
        </w:tblGridChange>
      </w:tblGrid>
      <w:tr w:rsidR="007F6086" w14:paraId="72A7AA2E" w14:textId="77777777" w:rsidTr="00D842B7">
        <w:trPr>
          <w:ins w:id="1725" w:author="Chris Warburton (NESO)" w:date="2025-05-08T08:45:00Z"/>
          <w:trPrChange w:id="1726" w:author="Chris Warburton (NESO)" w:date="2025-05-08T08:46:00Z" w16du:dateUtc="2025-05-08T07:46:00Z">
            <w:trPr>
              <w:gridBefore w:val="3"/>
            </w:trPr>
          </w:trPrChange>
        </w:trPr>
        <w:tc>
          <w:tcPr>
            <w:tcW w:w="2268" w:type="dxa"/>
            <w:tcPrChange w:id="1727" w:author="Chris Warburton (NESO)" w:date="2025-05-08T08:46:00Z" w16du:dateUtc="2025-05-08T07:46:00Z">
              <w:tcPr>
                <w:tcW w:w="3164" w:type="dxa"/>
                <w:gridSpan w:val="3"/>
              </w:tcPr>
            </w:tcPrChange>
          </w:tcPr>
          <w:p w14:paraId="5853D08E" w14:textId="449A3EDA" w:rsidR="007F6086" w:rsidRPr="005B70F9" w:rsidRDefault="007F6086" w:rsidP="007F60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28" w:author="Chris Warburton (NESO)" w:date="2025-05-08T08:45:00Z" w16du:dateUtc="2025-05-08T07:45:00Z"/>
                <w:rFonts w:ascii="Arial" w:hAnsi="Arial" w:cs="Arial"/>
                <w:sz w:val="22"/>
                <w:szCs w:val="22"/>
              </w:rPr>
            </w:pPr>
            <w:ins w:id="1729" w:author="Chris Warburton (NESO)" w:date="2025-05-08T08:45:00Z" w16du:dateUtc="2025-05-08T07:45:00Z">
              <w:r w:rsidRPr="005B70F9">
                <w:rPr>
                  <w:rFonts w:ascii="Arial" w:hAnsi="Arial" w:cs="Arial"/>
                  <w:sz w:val="22"/>
                  <w:szCs w:val="22"/>
                  <w:rPrChange w:id="1730" w:author="Chris Warburton (NESO)" w:date="2025-05-08T08:47:00Z" w16du:dateUtc="2025-05-08T07:47:00Z">
                    <w:rPr>
                      <w:rFonts w:ascii="Arial" w:hAnsi="Arial" w:cs="Arial"/>
                    </w:rPr>
                  </w:rPrChange>
                </w:rPr>
                <w:t>"</w:t>
              </w:r>
              <w:r w:rsidRPr="005B70F9">
                <w:rPr>
                  <w:rFonts w:ascii="Arial" w:hAnsi="Arial" w:cs="Arial"/>
                  <w:b/>
                  <w:sz w:val="22"/>
                  <w:szCs w:val="22"/>
                  <w:rPrChange w:id="1731" w:author="Chris Warburton (NESO)" w:date="2025-05-08T08:47:00Z" w16du:dateUtc="2025-05-08T07:47:00Z">
                    <w:rPr>
                      <w:rFonts w:ascii="Arial" w:hAnsi="Arial" w:cs="Arial"/>
                      <w:b/>
                    </w:rPr>
                  </w:rPrChange>
                </w:rPr>
                <w:t>Applicable PCF"</w:t>
              </w:r>
            </w:ins>
          </w:p>
        </w:tc>
        <w:tc>
          <w:tcPr>
            <w:tcW w:w="6379" w:type="dxa"/>
            <w:tcPrChange w:id="1732" w:author="Chris Warburton (NESO)" w:date="2025-05-08T08:46:00Z" w16du:dateUtc="2025-05-08T07:46:00Z">
              <w:tcPr>
                <w:tcW w:w="3163" w:type="dxa"/>
                <w:gridSpan w:val="0"/>
              </w:tcPr>
            </w:tcPrChange>
          </w:tcPr>
          <w:p w14:paraId="2274B746" w14:textId="17BDC75B" w:rsidR="007F6086" w:rsidRPr="005B70F9" w:rsidRDefault="007F6086" w:rsidP="007F60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33" w:author="Chris Warburton (NESO)" w:date="2025-05-08T08:45:00Z" w16du:dateUtc="2025-05-08T07:45:00Z"/>
                <w:rFonts w:ascii="Arial" w:hAnsi="Arial" w:cs="Arial"/>
                <w:sz w:val="22"/>
                <w:szCs w:val="22"/>
              </w:rPr>
            </w:pPr>
            <w:ins w:id="1734" w:author="Chris Warburton (NESO)" w:date="2025-05-08T08:45:00Z" w16du:dateUtc="2025-05-08T07:45:00Z">
              <w:r w:rsidRPr="005B70F9">
                <w:rPr>
                  <w:rFonts w:ascii="Arial" w:hAnsi="Arial" w:cs="Arial"/>
                  <w:sz w:val="22"/>
                  <w:szCs w:val="22"/>
                  <w:rPrChange w:id="1735" w:author="Chris Warburton (NESO)" w:date="2025-05-08T08:47:00Z" w16du:dateUtc="2025-05-08T07:47:00Z">
                    <w:rPr>
                      <w:rFonts w:ascii="Arial" w:hAnsi="Arial" w:cs="Arial"/>
                    </w:rPr>
                  </w:rPrChange>
                </w:rPr>
                <w:t>the amount calculated in accordance with Paragraphs 4.3 to 4.</w:t>
              </w:r>
            </w:ins>
            <w:ins w:id="1736" w:author="Chris Warburton (NESO)" w:date="2025-05-13T09:03:00Z" w16du:dateUtc="2025-05-13T08:03:00Z">
              <w:r w:rsidR="00392086">
                <w:rPr>
                  <w:rFonts w:ascii="Arial" w:hAnsi="Arial" w:cs="Arial"/>
                  <w:sz w:val="22"/>
                  <w:szCs w:val="22"/>
                </w:rPr>
                <w:t>4</w:t>
              </w:r>
            </w:ins>
            <w:ins w:id="1737" w:author="Chris Warburton (NESO)" w:date="2025-05-08T08:45:00Z" w16du:dateUtc="2025-05-08T07:45:00Z">
              <w:r w:rsidRPr="005B70F9">
                <w:rPr>
                  <w:rFonts w:ascii="Arial" w:hAnsi="Arial" w:cs="Arial"/>
                  <w:sz w:val="22"/>
                  <w:szCs w:val="22"/>
                  <w:rPrChange w:id="1738" w:author="Chris Warburton (NESO)" w:date="2025-05-08T08:47:00Z" w16du:dateUtc="2025-05-08T07:47:00Z">
                    <w:rPr>
                      <w:rFonts w:ascii="Arial" w:hAnsi="Arial" w:cs="Arial"/>
                    </w:rPr>
                  </w:rPrChange>
                </w:rPr>
                <w:t xml:space="preserve"> of Part Five of the </w:t>
              </w:r>
              <w:r w:rsidRPr="005B70F9">
                <w:rPr>
                  <w:rFonts w:ascii="Arial" w:hAnsi="Arial" w:cs="Arial"/>
                  <w:b/>
                  <w:bCs/>
                  <w:sz w:val="22"/>
                  <w:szCs w:val="22"/>
                  <w:rPrChange w:id="1739" w:author="Chris Warburton (NESO)" w:date="2025-05-08T08:47:00Z" w16du:dateUtc="2025-05-08T07:47:00Z">
                    <w:rPr>
                      <w:rFonts w:ascii="Arial" w:hAnsi="Arial" w:cs="Arial"/>
                      <w:b/>
                      <w:bCs/>
                    </w:rPr>
                  </w:rPrChange>
                </w:rPr>
                <w:t>User Commitment Methodology</w:t>
              </w:r>
              <w:r w:rsidRPr="005B70F9">
                <w:rPr>
                  <w:rFonts w:ascii="Arial" w:hAnsi="Arial" w:cs="Arial"/>
                  <w:sz w:val="22"/>
                  <w:szCs w:val="22"/>
                  <w:rPrChange w:id="1740" w:author="Chris Warburton (NESO)" w:date="2025-05-08T08:47:00Z" w16du:dateUtc="2025-05-08T07:47:00Z">
                    <w:rPr>
                      <w:rFonts w:ascii="Arial" w:hAnsi="Arial" w:cs="Arial"/>
                    </w:rPr>
                  </w:rPrChange>
                </w:rPr>
                <w:t>;</w:t>
              </w:r>
            </w:ins>
          </w:p>
        </w:tc>
      </w:tr>
      <w:tr w:rsidR="00BD631C" w14:paraId="7C83E89A" w14:textId="77777777" w:rsidTr="00D842B7">
        <w:trPr>
          <w:ins w:id="1741" w:author="Chris Warburton (NESO)" w:date="2025-05-22T21:02:00Z"/>
        </w:trPr>
        <w:tc>
          <w:tcPr>
            <w:tcW w:w="2268" w:type="dxa"/>
          </w:tcPr>
          <w:p w14:paraId="1E357207" w14:textId="77777777" w:rsidR="00BD631C" w:rsidRDefault="00BD631C" w:rsidP="00BD631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42" w:author="Chris Warburton (NESO)" w:date="2025-05-23T06:32:00Z" w16du:dateUtc="2025-05-23T05:32:00Z"/>
                <w:rFonts w:ascii="Arial" w:hAnsi="Arial" w:cs="Arial"/>
                <w:b/>
                <w:bCs/>
                <w:sz w:val="22"/>
                <w:szCs w:val="22"/>
                <w:highlight w:val="yellow"/>
              </w:rPr>
            </w:pPr>
            <w:ins w:id="1743" w:author="Chris Warburton (NESO)" w:date="2025-05-22T21:03:00Z" w16du:dateUtc="2025-05-22T20:03:00Z">
              <w:r w:rsidRPr="000300A5">
                <w:rPr>
                  <w:rFonts w:ascii="Arial" w:hAnsi="Arial" w:cs="Arial"/>
                  <w:b/>
                  <w:bCs/>
                  <w:sz w:val="22"/>
                  <w:szCs w:val="22"/>
                  <w:highlight w:val="yellow"/>
                  <w:rPrChange w:id="1744" w:author="Chris Warburton (NESO)" w:date="2025-05-23T06:31:00Z" w16du:dateUtc="2025-05-23T05:31:00Z">
                    <w:rPr>
                      <w:rFonts w:ascii="Arial" w:hAnsi="Arial" w:cs="Arial"/>
                      <w:b/>
                      <w:bCs/>
                      <w:sz w:val="22"/>
                      <w:szCs w:val="22"/>
                    </w:rPr>
                  </w:rPrChange>
                </w:rPr>
                <w:t>"Distribution Connection Agreement"</w:t>
              </w:r>
            </w:ins>
          </w:p>
          <w:p w14:paraId="0FF6A3F0" w14:textId="77777777" w:rsidR="001872C9" w:rsidRDefault="001872C9" w:rsidP="00BD631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45" w:author="Chris Warburton (NESO)" w:date="2025-05-23T06:32:00Z" w16du:dateUtc="2025-05-23T05:32:00Z"/>
                <w:rFonts w:ascii="Arial" w:hAnsi="Arial" w:cs="Arial"/>
                <w:b/>
                <w:bCs/>
                <w:sz w:val="22"/>
                <w:szCs w:val="22"/>
                <w:highlight w:val="yellow"/>
              </w:rPr>
            </w:pPr>
          </w:p>
          <w:p w14:paraId="08E1D79E" w14:textId="1C08B93E" w:rsidR="001872C9" w:rsidRPr="00747189" w:rsidRDefault="001872C9" w:rsidP="00BD631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46" w:author="Chris Warburton (NESO)" w:date="2025-05-22T21:02:00Z" w16du:dateUtc="2025-05-22T20:02:00Z"/>
                <w:rFonts w:ascii="Arial" w:hAnsi="Arial" w:cs="Arial"/>
                <w:b/>
                <w:bCs/>
                <w:i/>
                <w:iCs/>
                <w:sz w:val="22"/>
                <w:szCs w:val="22"/>
                <w:highlight w:val="yellow"/>
                <w:rPrChange w:id="1747" w:author="Chris Warburton (NESO)" w:date="2025-05-23T06:33:00Z" w16du:dateUtc="2025-05-23T05:33:00Z">
                  <w:rPr>
                    <w:ins w:id="1748" w:author="Chris Warburton (NESO)" w:date="2025-05-22T21:02:00Z" w16du:dateUtc="2025-05-22T20:02:00Z"/>
                    <w:rFonts w:ascii="Arial" w:hAnsi="Arial" w:cs="Arial"/>
                    <w:b/>
                    <w:bCs/>
                    <w:sz w:val="22"/>
                    <w:szCs w:val="22"/>
                  </w:rPr>
                </w:rPrChange>
              </w:rPr>
            </w:pPr>
            <w:ins w:id="1749" w:author="Chris Warburton (NESO)" w:date="2025-05-23T06:32:00Z" w16du:dateUtc="2025-05-23T05:32:00Z">
              <w:r w:rsidRPr="00747189">
                <w:rPr>
                  <w:rFonts w:ascii="Arial" w:hAnsi="Arial" w:cs="Arial"/>
                  <w:b/>
                  <w:bCs/>
                  <w:i/>
                  <w:iCs/>
                  <w:sz w:val="22"/>
                  <w:szCs w:val="22"/>
                  <w:rPrChange w:id="1750" w:author="Chris Warburton (NESO)" w:date="2025-05-23T06:33:00Z" w16du:dateUtc="2025-05-23T05:33:00Z">
                    <w:rPr>
                      <w:rFonts w:ascii="Arial" w:hAnsi="Arial" w:cs="Arial"/>
                      <w:b/>
                      <w:bCs/>
                      <w:sz w:val="22"/>
                      <w:szCs w:val="22"/>
                      <w:highlight w:val="yellow"/>
                    </w:rPr>
                  </w:rPrChange>
                </w:rPr>
                <w:t>[</w:t>
              </w:r>
            </w:ins>
            <w:ins w:id="1751" w:author="Chris Warburton (NESO)" w:date="2025-05-23T06:33:00Z" w16du:dateUtc="2025-05-23T05:33:00Z">
              <w:r w:rsidRPr="00747189">
                <w:rPr>
                  <w:rFonts w:ascii="Arial" w:hAnsi="Arial" w:cs="Arial"/>
                  <w:b/>
                  <w:bCs/>
                  <w:i/>
                  <w:iCs/>
                  <w:sz w:val="22"/>
                  <w:szCs w:val="22"/>
                  <w:rPrChange w:id="1752" w:author="Chris Warburton (NESO)" w:date="2025-05-23T06:33:00Z" w16du:dateUtc="2025-05-23T05:33:00Z">
                    <w:rPr>
                      <w:rFonts w:ascii="Arial" w:hAnsi="Arial" w:cs="Arial"/>
                      <w:b/>
                      <w:bCs/>
                      <w:sz w:val="22"/>
                      <w:szCs w:val="22"/>
                      <w:highlight w:val="yellow"/>
                    </w:rPr>
                  </w:rPrChange>
                </w:rPr>
                <w:t xml:space="preserve">Drafting note </w:t>
              </w:r>
              <w:r w:rsidR="00747189">
                <w:rPr>
                  <w:rFonts w:ascii="Arial" w:hAnsi="Arial" w:cs="Arial"/>
                  <w:b/>
                  <w:bCs/>
                  <w:i/>
                  <w:iCs/>
                  <w:sz w:val="22"/>
                  <w:szCs w:val="22"/>
                </w:rPr>
                <w:t>–</w:t>
              </w:r>
              <w:r w:rsidRPr="00747189">
                <w:rPr>
                  <w:rFonts w:ascii="Arial" w:hAnsi="Arial" w:cs="Arial"/>
                  <w:b/>
                  <w:bCs/>
                  <w:i/>
                  <w:iCs/>
                  <w:sz w:val="22"/>
                  <w:szCs w:val="22"/>
                  <w:rPrChange w:id="1753" w:author="Chris Warburton (NESO)" w:date="2025-05-23T06:33:00Z" w16du:dateUtc="2025-05-23T05:33:00Z">
                    <w:rPr>
                      <w:rFonts w:ascii="Arial" w:hAnsi="Arial" w:cs="Arial"/>
                      <w:b/>
                      <w:bCs/>
                      <w:sz w:val="22"/>
                      <w:szCs w:val="22"/>
                      <w:highlight w:val="yellow"/>
                    </w:rPr>
                  </w:rPrChange>
                </w:rPr>
                <w:t xml:space="preserve"> </w:t>
              </w:r>
              <w:r w:rsidR="00747189">
                <w:rPr>
                  <w:rFonts w:ascii="Arial" w:hAnsi="Arial" w:cs="Arial"/>
                  <w:b/>
                  <w:bCs/>
                  <w:i/>
                  <w:iCs/>
                  <w:sz w:val="22"/>
                  <w:szCs w:val="22"/>
                </w:rPr>
                <w:t xml:space="preserve">change to </w:t>
              </w:r>
            </w:ins>
            <w:ins w:id="1754" w:author="Chris Warburton (NESO)" w:date="2025-05-23T06:32:00Z" w16du:dateUtc="2025-05-23T05:32:00Z">
              <w:r w:rsidRPr="00747189">
                <w:rPr>
                  <w:rFonts w:ascii="Arial" w:hAnsi="Arial" w:cs="Arial"/>
                  <w:b/>
                  <w:bCs/>
                  <w:i/>
                  <w:iCs/>
                  <w:sz w:val="22"/>
                  <w:szCs w:val="22"/>
                  <w:rPrChange w:id="1755" w:author="Chris Warburton (NESO)" w:date="2025-05-23T06:33:00Z" w16du:dateUtc="2025-05-23T05:33:00Z">
                    <w:rPr>
                      <w:rFonts w:ascii="Arial" w:hAnsi="Arial" w:cs="Arial"/>
                      <w:b/>
                      <w:bCs/>
                      <w:sz w:val="22"/>
                      <w:szCs w:val="22"/>
                      <w:highlight w:val="yellow"/>
                    </w:rPr>
                  </w:rPrChange>
                </w:rPr>
                <w:t>existing definition]</w:t>
              </w:r>
            </w:ins>
          </w:p>
        </w:tc>
        <w:tc>
          <w:tcPr>
            <w:tcW w:w="6379" w:type="dxa"/>
          </w:tcPr>
          <w:p w14:paraId="5B198158" w14:textId="086631F5" w:rsidR="00BD631C" w:rsidRPr="000300A5" w:rsidRDefault="00BD631C" w:rsidP="00BD631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56" w:author="Chris Warburton (NESO)" w:date="2025-05-22T21:02:00Z" w16du:dateUtc="2025-05-22T20:02:00Z"/>
                <w:rFonts w:ascii="Arial" w:hAnsi="Arial" w:cs="Arial"/>
                <w:sz w:val="22"/>
                <w:szCs w:val="22"/>
                <w:highlight w:val="yellow"/>
                <w:rPrChange w:id="1757" w:author="Chris Warburton (NESO)" w:date="2025-05-23T06:31:00Z" w16du:dateUtc="2025-05-23T05:31:00Z">
                  <w:rPr>
                    <w:ins w:id="1758" w:author="Chris Warburton (NESO)" w:date="2025-05-22T21:02:00Z" w16du:dateUtc="2025-05-22T20:02:00Z"/>
                    <w:rFonts w:ascii="Arial" w:hAnsi="Arial" w:cs="Arial"/>
                    <w:sz w:val="22"/>
                    <w:szCs w:val="22"/>
                  </w:rPr>
                </w:rPrChange>
              </w:rPr>
            </w:pPr>
            <w:ins w:id="1759" w:author="Chris Warburton [NESO]" w:date="2025-05-22T21:02:00Z" w16du:dateUtc="2025-05-22T20:02:00Z">
              <w:r w:rsidRPr="000300A5">
                <w:rPr>
                  <w:rFonts w:ascii="Arial" w:hAnsi="Arial" w:cs="Arial"/>
                  <w:sz w:val="22"/>
                  <w:szCs w:val="22"/>
                  <w:highlight w:val="yellow"/>
                  <w:rPrChange w:id="1760" w:author="Chris Warburton (NESO)" w:date="2025-05-23T06:31:00Z" w16du:dateUtc="2025-05-23T05:31:00Z">
                    <w:rPr>
                      <w:rFonts w:ascii="Arial" w:hAnsi="Arial" w:cs="Arial"/>
                      <w:b/>
                      <w:bCs/>
                      <w:sz w:val="22"/>
                      <w:szCs w:val="22"/>
                    </w:rPr>
                  </w:rPrChange>
                </w:rPr>
                <w:t>in the context of the Distribution Queue Management Process</w:t>
              </w:r>
            </w:ins>
            <w:r w:rsidR="009D17F4" w:rsidRPr="000300A5">
              <w:rPr>
                <w:rFonts w:ascii="Arial" w:hAnsi="Arial" w:cs="Arial"/>
                <w:sz w:val="22"/>
                <w:szCs w:val="22"/>
                <w:highlight w:val="yellow"/>
                <w:rPrChange w:id="1761" w:author="Chris Warburton (NESO)" w:date="2025-05-23T06:31:00Z" w16du:dateUtc="2025-05-23T05:31:00Z">
                  <w:rPr>
                    <w:rFonts w:ascii="Arial" w:hAnsi="Arial" w:cs="Arial"/>
                    <w:sz w:val="22"/>
                    <w:szCs w:val="22"/>
                  </w:rPr>
                </w:rPrChange>
              </w:rPr>
              <w:t xml:space="preserve"> </w:t>
            </w:r>
            <w:ins w:id="1762" w:author="Chris Warburton (NESO)" w:date="2025-05-22T21:05:00Z" w16du:dateUtc="2025-05-22T20:05:00Z">
              <w:r w:rsidR="009D17F4" w:rsidRPr="000300A5">
                <w:rPr>
                  <w:rFonts w:ascii="Arial" w:hAnsi="Arial" w:cs="Arial"/>
                  <w:sz w:val="22"/>
                  <w:szCs w:val="22"/>
                  <w:highlight w:val="yellow"/>
                  <w:rPrChange w:id="1763" w:author="Chris Warburton (NESO)" w:date="2025-05-23T06:31:00Z" w16du:dateUtc="2025-05-23T05:31:00Z">
                    <w:rPr>
                      <w:rFonts w:ascii="Arial" w:hAnsi="Arial" w:cs="Arial"/>
                      <w:sz w:val="22"/>
                      <w:szCs w:val="22"/>
                    </w:rPr>
                  </w:rPrChange>
                </w:rPr>
                <w:t>and the User Commitment Methodology</w:t>
              </w:r>
              <w:r w:rsidR="009D17F4" w:rsidRPr="000300A5">
                <w:rPr>
                  <w:rFonts w:ascii="Arial" w:hAnsi="Arial" w:cs="Arial"/>
                  <w:sz w:val="22"/>
                  <w:szCs w:val="22"/>
                  <w:highlight w:val="yellow"/>
                  <w:rPrChange w:id="1764" w:author="Chris Warburton (NESO)" w:date="2025-05-23T06:31:00Z" w16du:dateUtc="2025-05-23T05:31:00Z">
                    <w:rPr>
                      <w:rFonts w:ascii="Arial" w:hAnsi="Arial" w:cs="Arial"/>
                      <w:b/>
                      <w:bCs/>
                      <w:sz w:val="22"/>
                      <w:szCs w:val="22"/>
                    </w:rPr>
                  </w:rPrChange>
                </w:rPr>
                <w:t xml:space="preserve"> </w:t>
              </w:r>
            </w:ins>
            <w:ins w:id="1765" w:author="Chris Warburton [NESO]" w:date="2025-05-22T21:02:00Z" w16du:dateUtc="2025-05-22T20:02:00Z">
              <w:del w:id="1766" w:author="Chris Warburton (NESO)" w:date="2025-05-22T21:06:00Z" w16du:dateUtc="2025-05-22T20:06:00Z">
                <w:r w:rsidRPr="000300A5" w:rsidDel="009D17F4">
                  <w:rPr>
                    <w:rFonts w:ascii="Arial" w:hAnsi="Arial" w:cs="Arial"/>
                    <w:sz w:val="22"/>
                    <w:szCs w:val="22"/>
                    <w:highlight w:val="yellow"/>
                    <w:rPrChange w:id="1767" w:author="Chris Warburton (NESO)" w:date="2025-05-23T06:31:00Z" w16du:dateUtc="2025-05-23T05:31:00Z">
                      <w:rPr>
                        <w:rFonts w:ascii="Arial" w:hAnsi="Arial" w:cs="Arial"/>
                        <w:b/>
                        <w:bCs/>
                        <w:sz w:val="22"/>
                        <w:szCs w:val="22"/>
                      </w:rPr>
                    </w:rPrChange>
                  </w:rPr>
                  <w:delText xml:space="preserve"> </w:delText>
                </w:r>
              </w:del>
              <w:r w:rsidRPr="000300A5">
                <w:rPr>
                  <w:rFonts w:ascii="Arial" w:hAnsi="Arial" w:cs="Arial"/>
                  <w:sz w:val="22"/>
                  <w:szCs w:val="22"/>
                  <w:highlight w:val="yellow"/>
                  <w:rPrChange w:id="1768" w:author="Chris Warburton (NESO)" w:date="2025-05-23T06:31:00Z" w16du:dateUtc="2025-05-23T05:31:00Z">
                    <w:rPr>
                      <w:rFonts w:ascii="Arial" w:hAnsi="Arial" w:cs="Arial"/>
                      <w:b/>
                      <w:bCs/>
                      <w:sz w:val="22"/>
                      <w:szCs w:val="22"/>
                    </w:rPr>
                  </w:rPrChange>
                </w:rPr>
                <w:t xml:space="preserve">means, as appropriate, the agreements between the owner/operator of a Distribution System and (a) a User for the connection of a User’s project to that Distribution System or (b) a developer for the connection of </w:t>
              </w:r>
              <w:proofErr w:type="spellStart"/>
              <w:r w:rsidRPr="000300A5">
                <w:rPr>
                  <w:rFonts w:ascii="Arial" w:hAnsi="Arial" w:cs="Arial"/>
                  <w:sz w:val="22"/>
                  <w:szCs w:val="22"/>
                  <w:highlight w:val="yellow"/>
                  <w:rPrChange w:id="1769" w:author="Chris Warburton (NESO)" w:date="2025-05-23T06:31:00Z" w16du:dateUtc="2025-05-23T05:31:00Z">
                    <w:rPr>
                      <w:rFonts w:ascii="Arial" w:hAnsi="Arial" w:cs="Arial"/>
                      <w:b/>
                      <w:bCs/>
                      <w:sz w:val="22"/>
                      <w:szCs w:val="22"/>
                    </w:rPr>
                  </w:rPrChange>
                </w:rPr>
                <w:t>it’s</w:t>
              </w:r>
              <w:proofErr w:type="spellEnd"/>
              <w:r w:rsidRPr="000300A5">
                <w:rPr>
                  <w:rFonts w:ascii="Arial" w:hAnsi="Arial" w:cs="Arial"/>
                  <w:sz w:val="22"/>
                  <w:szCs w:val="22"/>
                  <w:highlight w:val="yellow"/>
                  <w:rPrChange w:id="1770" w:author="Chris Warburton (NESO)" w:date="2025-05-23T06:31:00Z" w16du:dateUtc="2025-05-23T05:31:00Z">
                    <w:rPr>
                      <w:rFonts w:ascii="Arial" w:hAnsi="Arial" w:cs="Arial"/>
                      <w:b/>
                      <w:bCs/>
                      <w:sz w:val="22"/>
                      <w:szCs w:val="22"/>
                    </w:rPr>
                  </w:rPrChange>
                </w:rPr>
                <w:t xml:space="preserve"> project to the Distribution System;</w:t>
              </w:r>
            </w:ins>
          </w:p>
        </w:tc>
      </w:tr>
      <w:tr w:rsidR="005020BC" w14:paraId="360E233C" w14:textId="77777777" w:rsidTr="00D842B7">
        <w:trPr>
          <w:ins w:id="1771" w:author="Chris Warburton (NESO)" w:date="2025-05-08T08:49:00Z"/>
        </w:trPr>
        <w:tc>
          <w:tcPr>
            <w:tcW w:w="2268" w:type="dxa"/>
          </w:tcPr>
          <w:p w14:paraId="2B6566C1" w14:textId="2C84C27E" w:rsidR="005020BC" w:rsidRPr="005020BC" w:rsidRDefault="0011111A" w:rsidP="007F60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72" w:author="Chris Warburton (NESO)" w:date="2025-05-08T08:49:00Z" w16du:dateUtc="2025-05-08T07:49:00Z"/>
                <w:rFonts w:ascii="Arial" w:hAnsi="Arial" w:cs="Arial"/>
                <w:sz w:val="22"/>
                <w:szCs w:val="22"/>
              </w:rPr>
            </w:pPr>
            <w:ins w:id="1773" w:author="Chris Warburton (NESO)" w:date="2025-05-08T08:51:00Z" w16du:dateUtc="2025-05-08T07:51:00Z">
              <w:r w:rsidRPr="00AD6903">
                <w:rPr>
                  <w:rFonts w:ascii="Arial" w:hAnsi="Arial" w:cs="Arial"/>
                  <w:b/>
                  <w:bCs/>
                  <w:sz w:val="22"/>
                  <w:szCs w:val="22"/>
                </w:rPr>
                <w:t>“</w:t>
              </w:r>
              <w:r>
                <w:rPr>
                  <w:rFonts w:ascii="Arial" w:hAnsi="Arial" w:cs="Arial"/>
                  <w:b/>
                  <w:bCs/>
                  <w:sz w:val="22"/>
                  <w:szCs w:val="22"/>
                </w:rPr>
                <w:t>Milestone 1</w:t>
              </w:r>
              <w:r w:rsidRPr="00AD6903">
                <w:rPr>
                  <w:rFonts w:ascii="Arial" w:hAnsi="Arial" w:cs="Arial"/>
                  <w:b/>
                  <w:bCs/>
                  <w:sz w:val="22"/>
                  <w:szCs w:val="22"/>
                </w:rPr>
                <w:t>”</w:t>
              </w:r>
            </w:ins>
          </w:p>
        </w:tc>
        <w:tc>
          <w:tcPr>
            <w:tcW w:w="6379" w:type="dxa"/>
          </w:tcPr>
          <w:p w14:paraId="6C23D779" w14:textId="2A054B48" w:rsidR="005020BC" w:rsidRPr="00E3298C" w:rsidRDefault="00163CBE" w:rsidP="0EDF99F2">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774" w:author="Chris Warburton (NESO)" w:date="2025-05-08T08:49:00Z" w16du:dateUtc="2025-05-08T07:49:00Z"/>
                <w:rFonts w:ascii="Arial" w:hAnsi="Arial" w:cs="Arial"/>
                <w:sz w:val="22"/>
                <w:szCs w:val="22"/>
              </w:rPr>
            </w:pPr>
            <w:ins w:id="1775" w:author="Chris Warburton (NESO)" w:date="2025-05-08T08:52:00Z" w16du:dateUtc="2025-05-08T07:52:00Z">
              <w:r>
                <w:rPr>
                  <w:rFonts w:ascii="Arial" w:hAnsi="Arial" w:cs="Arial"/>
                  <w:sz w:val="22"/>
                  <w:szCs w:val="22"/>
                </w:rPr>
                <w:t>t</w:t>
              </w:r>
            </w:ins>
            <w:ins w:id="1776" w:author="Chris Warburton (NESO)" w:date="2025-05-08T08:51:00Z" w16du:dateUtc="2025-05-08T07:51:00Z">
              <w:r w:rsidR="0011111A">
                <w:rPr>
                  <w:rFonts w:ascii="Arial" w:hAnsi="Arial" w:cs="Arial"/>
                  <w:sz w:val="22"/>
                  <w:szCs w:val="22"/>
                </w:rPr>
                <w:t>he</w:t>
              </w:r>
            </w:ins>
            <w:ins w:id="1777" w:author="Chris Warburton (NESO)" w:date="2025-05-08T08:52:00Z" w16du:dateUtc="2025-05-08T07:52:00Z">
              <w:r w:rsidR="00B138F9">
                <w:rPr>
                  <w:rFonts w:ascii="Arial" w:hAnsi="Arial" w:cs="Arial"/>
                  <w:sz w:val="22"/>
                  <w:szCs w:val="22"/>
                </w:rPr>
                <w:t xml:space="preserve"> </w:t>
              </w:r>
            </w:ins>
            <w:ins w:id="1778" w:author="Chris Warburton (NESO)" w:date="2025-05-08T08:53:00Z" w16du:dateUtc="2025-05-08T07:53:00Z">
              <w:r>
                <w:rPr>
                  <w:rFonts w:ascii="Arial" w:hAnsi="Arial" w:cs="Arial"/>
                  <w:b/>
                  <w:bCs/>
                  <w:sz w:val="22"/>
                  <w:szCs w:val="22"/>
                </w:rPr>
                <w:t>User</w:t>
              </w:r>
              <w:r w:rsidR="00E3298C">
                <w:rPr>
                  <w:rFonts w:ascii="Arial" w:hAnsi="Arial" w:cs="Arial"/>
                  <w:b/>
                  <w:bCs/>
                  <w:sz w:val="22"/>
                  <w:szCs w:val="22"/>
                </w:rPr>
                <w:t xml:space="preserve"> Progression Milestone</w:t>
              </w:r>
              <w:r w:rsidR="00E3298C">
                <w:rPr>
                  <w:rFonts w:ascii="Arial" w:hAnsi="Arial" w:cs="Arial"/>
                  <w:sz w:val="22"/>
                  <w:szCs w:val="22"/>
                </w:rPr>
                <w:t xml:space="preserve"> </w:t>
              </w:r>
            </w:ins>
            <w:ins w:id="1779" w:author="Chris Warburton (NESO)" w:date="2025-05-21T21:55:00Z" w16du:dateUtc="2025-05-21T20:55:00Z">
              <w:r w:rsidR="00842B8C">
                <w:rPr>
                  <w:rFonts w:ascii="Arial" w:hAnsi="Arial" w:cs="Arial"/>
                  <w:sz w:val="22"/>
                  <w:szCs w:val="22"/>
                </w:rPr>
                <w:t>“</w:t>
              </w:r>
            </w:ins>
            <w:ins w:id="1780" w:author="Chris Warburton (NESO)" w:date="2025-05-15T14:03:00Z">
              <w:r w:rsidR="002F0283" w:rsidRPr="002F0283">
                <w:rPr>
                  <w:rFonts w:ascii="Arial" w:hAnsi="Arial" w:cs="Arial"/>
                  <w:sz w:val="22"/>
                  <w:szCs w:val="22"/>
                </w:rPr>
                <w:t>Milestone 1 Initiated Statutory Consents and Planning Permission</w:t>
              </w:r>
            </w:ins>
            <w:ins w:id="1781" w:author="Chris Warburton (NESO)" w:date="2025-05-21T21:55:00Z" w16du:dateUtc="2025-05-21T20:55:00Z">
              <w:r w:rsidR="00842B8C">
                <w:rPr>
                  <w:rFonts w:ascii="Arial" w:hAnsi="Arial" w:cs="Arial"/>
                  <w:sz w:val="22"/>
                  <w:szCs w:val="22"/>
                </w:rPr>
                <w:t>”</w:t>
              </w:r>
            </w:ins>
            <w:ins w:id="1782" w:author="Chris Warburton (NESO)" w:date="2025-05-15T14:03:00Z" w16du:dateUtc="2025-05-15T13:03:00Z">
              <w:r w:rsidR="00EE4DD4">
                <w:rPr>
                  <w:rFonts w:ascii="Arial" w:hAnsi="Arial" w:cs="Arial"/>
                  <w:sz w:val="22"/>
                  <w:szCs w:val="22"/>
                </w:rPr>
                <w:t>,</w:t>
              </w:r>
            </w:ins>
            <w:ins w:id="1783" w:author="Chris Warburton (NESO)" w:date="2025-05-08T08:53:00Z" w16du:dateUtc="2025-05-08T07:53:00Z">
              <w:r w:rsidR="00E3298C">
                <w:rPr>
                  <w:rFonts w:ascii="Arial" w:hAnsi="Arial" w:cs="Arial"/>
                  <w:sz w:val="22"/>
                  <w:szCs w:val="22"/>
                </w:rPr>
                <w:t xml:space="preserve"> set out in the table in Paragraph 16.3 of </w:t>
              </w:r>
              <w:r w:rsidR="00D51916">
                <w:rPr>
                  <w:rFonts w:ascii="Arial" w:hAnsi="Arial" w:cs="Arial"/>
                  <w:sz w:val="22"/>
                  <w:szCs w:val="22"/>
                </w:rPr>
                <w:t>Section 16</w:t>
              </w:r>
            </w:ins>
            <w:ins w:id="1784" w:author="Chris Warburton (NESO)" w:date="2025-05-08T15:29:00Z" w16du:dateUtc="2025-05-08T14:29:00Z">
              <w:r w:rsidR="001D77EB">
                <w:rPr>
                  <w:rFonts w:ascii="Arial" w:hAnsi="Arial" w:cs="Arial"/>
                  <w:sz w:val="22"/>
                  <w:szCs w:val="22"/>
                </w:rPr>
                <w:t xml:space="preserve"> or</w:t>
              </w:r>
              <w:r w:rsidR="004A4D00">
                <w:rPr>
                  <w:rFonts w:ascii="Arial" w:hAnsi="Arial" w:cs="Arial"/>
                  <w:sz w:val="22"/>
                  <w:szCs w:val="22"/>
                </w:rPr>
                <w:t xml:space="preserve">, where the </w:t>
              </w:r>
              <w:r w:rsidR="004A4D00">
                <w:rPr>
                  <w:rFonts w:ascii="Arial" w:hAnsi="Arial" w:cs="Arial"/>
                  <w:b/>
                  <w:bCs/>
                  <w:sz w:val="22"/>
                  <w:szCs w:val="22"/>
                </w:rPr>
                <w:t>Distribution Queue Management Process</w:t>
              </w:r>
              <w:r w:rsidR="000F09CB">
                <w:rPr>
                  <w:rFonts w:ascii="Arial" w:hAnsi="Arial" w:cs="Arial"/>
                  <w:sz w:val="22"/>
                  <w:szCs w:val="22"/>
                </w:rPr>
                <w:t xml:space="preserve"> applie</w:t>
              </w:r>
            </w:ins>
            <w:ins w:id="1785" w:author="Chris Warburton (NESO)" w:date="2025-05-08T15:30:00Z" w16du:dateUtc="2025-05-08T14:30:00Z">
              <w:r w:rsidR="000F09CB">
                <w:rPr>
                  <w:rFonts w:ascii="Arial" w:hAnsi="Arial" w:cs="Arial"/>
                  <w:sz w:val="22"/>
                  <w:szCs w:val="22"/>
                </w:rPr>
                <w:t>s</w:t>
              </w:r>
              <w:r w:rsidR="00D76C6B">
                <w:rPr>
                  <w:rFonts w:ascii="Arial" w:hAnsi="Arial" w:cs="Arial"/>
                  <w:sz w:val="22"/>
                  <w:szCs w:val="22"/>
                </w:rPr>
                <w:t xml:space="preserve">, the equivalent milestone </w:t>
              </w:r>
            </w:ins>
            <w:ins w:id="1786" w:author="Chris Warburton (NESO)" w:date="2025-05-22T10:14:00Z" w16du:dateUtc="2025-05-22T09:14:00Z">
              <w:r w:rsidR="00053D36" w:rsidRPr="000300A5">
                <w:rPr>
                  <w:rFonts w:ascii="Arial" w:hAnsi="Arial" w:cs="Arial"/>
                  <w:sz w:val="22"/>
                  <w:szCs w:val="22"/>
                  <w:highlight w:val="yellow"/>
                  <w:rPrChange w:id="1787" w:author="Chris Warburton (NESO)" w:date="2025-05-23T06:30:00Z" w16du:dateUtc="2025-05-23T05:30:00Z">
                    <w:rPr>
                      <w:rFonts w:ascii="Arial" w:hAnsi="Arial" w:cs="Arial"/>
                      <w:sz w:val="22"/>
                      <w:szCs w:val="22"/>
                    </w:rPr>
                  </w:rPrChange>
                </w:rPr>
                <w:t xml:space="preserve">(relating to the initiation of statutory consents and planning permission) </w:t>
              </w:r>
            </w:ins>
            <w:ins w:id="1788" w:author="Chris Warburton (NESO)" w:date="2025-05-08T15:30:00Z" w16du:dateUtc="2025-05-08T14:30:00Z">
              <w:r w:rsidR="00012622" w:rsidRPr="000300A5">
                <w:rPr>
                  <w:rFonts w:ascii="Arial" w:hAnsi="Arial" w:cs="Arial"/>
                  <w:sz w:val="22"/>
                  <w:szCs w:val="22"/>
                  <w:highlight w:val="yellow"/>
                  <w:rPrChange w:id="1789" w:author="Chris Warburton (NESO)" w:date="2025-05-23T06:30:00Z" w16du:dateUtc="2025-05-23T05:30:00Z">
                    <w:rPr>
                      <w:rFonts w:ascii="Arial" w:hAnsi="Arial" w:cs="Arial"/>
                      <w:sz w:val="22"/>
                      <w:szCs w:val="22"/>
                    </w:rPr>
                  </w:rPrChange>
                </w:rPr>
                <w:t>under</w:t>
              </w:r>
            </w:ins>
            <w:ins w:id="1790" w:author="Chris Warburton (NESO)" w:date="2025-05-08T15:31:00Z" w16du:dateUtc="2025-05-08T14:31:00Z">
              <w:r w:rsidR="00043800" w:rsidRPr="000300A5">
                <w:rPr>
                  <w:rFonts w:ascii="Arial" w:hAnsi="Arial" w:cs="Arial"/>
                  <w:sz w:val="22"/>
                  <w:szCs w:val="22"/>
                  <w:highlight w:val="yellow"/>
                  <w:rPrChange w:id="1791" w:author="Chris Warburton (NESO)" w:date="2025-05-23T06:30:00Z" w16du:dateUtc="2025-05-23T05:30:00Z">
                    <w:rPr>
                      <w:rFonts w:ascii="Arial" w:hAnsi="Arial" w:cs="Arial"/>
                      <w:sz w:val="22"/>
                      <w:szCs w:val="22"/>
                    </w:rPr>
                  </w:rPrChange>
                </w:rPr>
                <w:t xml:space="preserve"> the </w:t>
              </w:r>
            </w:ins>
            <w:ins w:id="1792" w:author="Chris Warburton (NESO)" w:date="2025-05-22T10:14:00Z" w16du:dateUtc="2025-05-22T09:14:00Z">
              <w:r w:rsidR="00E97020" w:rsidRPr="000300A5">
                <w:rPr>
                  <w:rFonts w:ascii="Arial" w:hAnsi="Arial" w:cs="Arial"/>
                  <w:sz w:val="22"/>
                  <w:szCs w:val="22"/>
                  <w:highlight w:val="yellow"/>
                  <w:rPrChange w:id="1793" w:author="Chris Warburton (NESO)" w:date="2025-05-23T06:30:00Z" w16du:dateUtc="2025-05-23T05:30:00Z">
                    <w:rPr>
                      <w:rFonts w:ascii="Arial" w:hAnsi="Arial" w:cs="Arial"/>
                      <w:sz w:val="22"/>
                      <w:szCs w:val="22"/>
                    </w:rPr>
                  </w:rPrChange>
                </w:rPr>
                <w:t>relevant</w:t>
              </w:r>
            </w:ins>
            <w:ins w:id="1794" w:author="Chris Warburton (NESO)" w:date="2025-05-21T21:52:00Z" w16du:dateUtc="2025-05-21T20:52:00Z">
              <w:r w:rsidR="00FA4CBE" w:rsidRPr="000300A5">
                <w:rPr>
                  <w:rFonts w:ascii="Arial" w:hAnsi="Arial" w:cs="Arial"/>
                  <w:sz w:val="22"/>
                  <w:szCs w:val="22"/>
                  <w:highlight w:val="yellow"/>
                  <w:rPrChange w:id="1795" w:author="Chris Warburton (NESO)" w:date="2025-05-23T06:30:00Z" w16du:dateUtc="2025-05-23T05:30:00Z">
                    <w:rPr>
                      <w:rFonts w:ascii="Arial" w:hAnsi="Arial" w:cs="Arial"/>
                      <w:sz w:val="22"/>
                      <w:szCs w:val="22"/>
                    </w:rPr>
                  </w:rPrChange>
                </w:rPr>
                <w:t xml:space="preserve"> </w:t>
              </w:r>
              <w:r w:rsidR="00FA4CBE" w:rsidRPr="000300A5">
                <w:rPr>
                  <w:rFonts w:ascii="Arial" w:hAnsi="Arial" w:cs="Arial"/>
                  <w:b/>
                  <w:bCs/>
                  <w:sz w:val="22"/>
                  <w:szCs w:val="22"/>
                  <w:highlight w:val="yellow"/>
                  <w:rPrChange w:id="1796" w:author="Chris Warburton (NESO)" w:date="2025-05-23T06:30:00Z" w16du:dateUtc="2025-05-23T05:30:00Z">
                    <w:rPr>
                      <w:rFonts w:ascii="Arial" w:hAnsi="Arial" w:cs="Arial"/>
                      <w:b/>
                      <w:bCs/>
                      <w:sz w:val="22"/>
                      <w:szCs w:val="22"/>
                    </w:rPr>
                  </w:rPrChange>
                </w:rPr>
                <w:t>Distribution Connection Agreement</w:t>
              </w:r>
            </w:ins>
            <w:ins w:id="1797" w:author="Chris Warburton (NESO)" w:date="2025-05-08T08:54:00Z" w16du:dateUtc="2025-05-08T07:54:00Z">
              <w:r w:rsidR="00D51916">
                <w:rPr>
                  <w:rFonts w:ascii="Arial" w:hAnsi="Arial" w:cs="Arial"/>
                  <w:sz w:val="22"/>
                  <w:szCs w:val="22"/>
                </w:rPr>
                <w:t>;</w:t>
              </w:r>
            </w:ins>
          </w:p>
        </w:tc>
      </w:tr>
      <w:tr w:rsidR="00D842B7" w14:paraId="45FFA0F6" w14:textId="77777777" w:rsidTr="00D842B7">
        <w:trPr>
          <w:ins w:id="1798" w:author="Chris Warburton (NESO)" w:date="2025-05-08T08:47:00Z"/>
        </w:trPr>
        <w:tc>
          <w:tcPr>
            <w:tcW w:w="2268" w:type="dxa"/>
          </w:tcPr>
          <w:p w14:paraId="6C64BAFD" w14:textId="77777777" w:rsidR="00D842B7" w:rsidRPr="005B70F9" w:rsidRDefault="00D842B7">
            <w:pPr>
              <w:pStyle w:val="BodyText"/>
              <w:rPr>
                <w:ins w:id="1799" w:author="Chris Warburton (NESO)" w:date="2025-05-08T08:47:00Z" w16du:dateUtc="2025-05-08T07:47:00Z"/>
                <w:rFonts w:ascii="Arial" w:hAnsi="Arial" w:cs="Arial"/>
                <w:b/>
                <w:bCs/>
                <w:sz w:val="22"/>
                <w:szCs w:val="22"/>
                <w:rPrChange w:id="1800" w:author="Chris Warburton (NESO)" w:date="2025-05-08T08:47:00Z" w16du:dateUtc="2025-05-08T07:47:00Z">
                  <w:rPr>
                    <w:ins w:id="1801" w:author="Chris Warburton (NESO)" w:date="2025-05-08T08:47:00Z" w16du:dateUtc="2025-05-08T07:47:00Z"/>
                    <w:rFonts w:ascii="Arial" w:hAnsi="Arial" w:cs="Arial"/>
                    <w:b/>
                    <w:bCs/>
                    <w:szCs w:val="22"/>
                  </w:rPr>
                </w:rPrChange>
              </w:rPr>
            </w:pPr>
            <w:ins w:id="1802" w:author="Chris Warburton (NESO)" w:date="2025-05-08T08:47:00Z" w16du:dateUtc="2025-05-08T07:47:00Z">
              <w:r w:rsidRPr="005B70F9">
                <w:rPr>
                  <w:rFonts w:ascii="Arial" w:hAnsi="Arial" w:cs="Arial"/>
                  <w:b/>
                  <w:bCs/>
                  <w:sz w:val="22"/>
                  <w:szCs w:val="22"/>
                  <w:rPrChange w:id="1803" w:author="Chris Warburton (NESO)" w:date="2025-05-08T08:47:00Z" w16du:dateUtc="2025-05-08T07:47:00Z">
                    <w:rPr>
                      <w:rFonts w:ascii="Arial" w:hAnsi="Arial" w:cs="Arial"/>
                      <w:b/>
                      <w:bCs/>
                      <w:szCs w:val="22"/>
                    </w:rPr>
                  </w:rPrChange>
                </w:rPr>
                <w:t>“PCF Activation Date”</w:t>
              </w:r>
            </w:ins>
          </w:p>
        </w:tc>
        <w:tc>
          <w:tcPr>
            <w:tcW w:w="6379" w:type="dxa"/>
          </w:tcPr>
          <w:p w14:paraId="6F666362" w14:textId="6AC0415B" w:rsidR="00D842B7" w:rsidRPr="005B70F9" w:rsidRDefault="00D842B7">
            <w:pPr>
              <w:pStyle w:val="BodyText"/>
              <w:spacing w:after="0" w:line="360" w:lineRule="auto"/>
              <w:jc w:val="both"/>
              <w:rPr>
                <w:ins w:id="1804" w:author="Chris Warburton (NESO)" w:date="2025-05-08T08:47:00Z" w16du:dateUtc="2025-05-08T07:47:00Z"/>
                <w:rFonts w:ascii="Arial" w:hAnsi="Arial" w:cs="Arial"/>
                <w:sz w:val="22"/>
                <w:szCs w:val="22"/>
                <w:rPrChange w:id="1805" w:author="Chris Warburton (NESO)" w:date="2025-05-08T08:47:00Z" w16du:dateUtc="2025-05-08T07:47:00Z">
                  <w:rPr>
                    <w:ins w:id="1806" w:author="Chris Warburton (NESO)" w:date="2025-05-08T08:47:00Z" w16du:dateUtc="2025-05-08T07:47:00Z"/>
                    <w:rFonts w:ascii="Arial" w:hAnsi="Arial" w:cs="Arial"/>
                    <w:szCs w:val="22"/>
                  </w:rPr>
                </w:rPrChange>
              </w:rPr>
              <w:pPrChange w:id="1807" w:author="Chris Warburton (NESO)" w:date="2025-05-12T20:04:00Z" w16du:dateUtc="2025-05-12T19:04:00Z">
                <w:pPr>
                  <w:pStyle w:val="BodyText"/>
                  <w:jc w:val="both"/>
                </w:pPr>
              </w:pPrChange>
            </w:pPr>
            <w:ins w:id="1808" w:author="Chris Warburton (NESO)" w:date="2025-05-08T08:47:00Z" w16du:dateUtc="2025-05-08T07:47:00Z">
              <w:r w:rsidRPr="005B70F9">
                <w:rPr>
                  <w:rFonts w:ascii="Arial" w:hAnsi="Arial" w:cs="Arial"/>
                  <w:sz w:val="22"/>
                  <w:szCs w:val="22"/>
                  <w:rPrChange w:id="1809" w:author="Chris Warburton (NESO)" w:date="2025-05-08T08:47:00Z" w16du:dateUtc="2025-05-08T07:47:00Z">
                    <w:rPr>
                      <w:rFonts w:ascii="Arial" w:hAnsi="Arial" w:cs="Arial"/>
                      <w:szCs w:val="22"/>
                    </w:rPr>
                  </w:rPrChange>
                </w:rPr>
                <w:t xml:space="preserve">the date set out by </w:t>
              </w:r>
              <w:r w:rsidRPr="005B70F9">
                <w:rPr>
                  <w:rFonts w:ascii="Arial" w:hAnsi="Arial" w:cs="Arial"/>
                  <w:b/>
                  <w:bCs/>
                  <w:sz w:val="22"/>
                  <w:szCs w:val="22"/>
                  <w:rPrChange w:id="1810" w:author="Chris Warburton (NESO)" w:date="2025-05-08T08:47:00Z" w16du:dateUtc="2025-05-08T07:47:00Z">
                    <w:rPr>
                      <w:rFonts w:ascii="Arial" w:hAnsi="Arial" w:cs="Arial"/>
                      <w:b/>
                      <w:bCs/>
                      <w:szCs w:val="22"/>
                    </w:rPr>
                  </w:rPrChange>
                </w:rPr>
                <w:t>The Company</w:t>
              </w:r>
              <w:r w:rsidRPr="005B70F9">
                <w:rPr>
                  <w:rFonts w:ascii="Arial" w:hAnsi="Arial" w:cs="Arial"/>
                  <w:sz w:val="22"/>
                  <w:szCs w:val="22"/>
                  <w:rPrChange w:id="1811" w:author="Chris Warburton (NESO)" w:date="2025-05-08T08:47:00Z" w16du:dateUtc="2025-05-08T07:47:00Z">
                    <w:rPr>
                      <w:rFonts w:ascii="Arial" w:hAnsi="Arial" w:cs="Arial"/>
                      <w:szCs w:val="22"/>
                    </w:rPr>
                  </w:rPrChange>
                </w:rPr>
                <w:t xml:space="preserve"> in a </w:t>
              </w:r>
              <w:r w:rsidRPr="005B70F9">
                <w:rPr>
                  <w:rFonts w:ascii="Arial" w:hAnsi="Arial" w:cs="Arial"/>
                  <w:b/>
                  <w:bCs/>
                  <w:sz w:val="22"/>
                  <w:szCs w:val="22"/>
                  <w:rPrChange w:id="1812" w:author="Chris Warburton (NESO)" w:date="2025-05-08T08:47:00Z" w16du:dateUtc="2025-05-08T07:47:00Z">
                    <w:rPr>
                      <w:rFonts w:ascii="Arial" w:hAnsi="Arial" w:cs="Arial"/>
                      <w:b/>
                      <w:bCs/>
                      <w:szCs w:val="22"/>
                    </w:rPr>
                  </w:rPrChange>
                </w:rPr>
                <w:t>PCF Determination Notice</w:t>
              </w:r>
              <w:r w:rsidRPr="005B70F9">
                <w:rPr>
                  <w:rFonts w:ascii="Arial" w:hAnsi="Arial" w:cs="Arial"/>
                  <w:sz w:val="22"/>
                  <w:szCs w:val="22"/>
                  <w:rPrChange w:id="1813" w:author="Chris Warburton (NESO)" w:date="2025-05-08T08:47:00Z" w16du:dateUtc="2025-05-08T07:47:00Z">
                    <w:rPr>
                      <w:rFonts w:ascii="Arial" w:hAnsi="Arial" w:cs="Arial"/>
                      <w:szCs w:val="22"/>
                    </w:rPr>
                  </w:rPrChange>
                </w:rPr>
                <w:t xml:space="preserve">, which must be not less than three months following a determination by the </w:t>
              </w:r>
              <w:r w:rsidRPr="6BAD1569">
                <w:rPr>
                  <w:rFonts w:ascii="Arial" w:hAnsi="Arial" w:cs="Arial"/>
                  <w:b/>
                  <w:sz w:val="22"/>
                  <w:szCs w:val="22"/>
                  <w:rPrChange w:id="1814" w:author="Chris Warburton (NESO)" w:date="2025-05-08T08:47:00Z" w16du:dateUtc="2025-05-08T07:47:00Z">
                    <w:rPr>
                      <w:rFonts w:ascii="Arial" w:hAnsi="Arial" w:cs="Arial"/>
                      <w:szCs w:val="22"/>
                    </w:rPr>
                  </w:rPrChange>
                </w:rPr>
                <w:t>Authority</w:t>
              </w:r>
              <w:r w:rsidRPr="005B70F9">
                <w:rPr>
                  <w:rFonts w:ascii="Arial" w:hAnsi="Arial" w:cs="Arial"/>
                  <w:sz w:val="22"/>
                  <w:szCs w:val="22"/>
                  <w:rPrChange w:id="1815" w:author="Chris Warburton (NESO)" w:date="2025-05-08T08:47:00Z" w16du:dateUtc="2025-05-08T07:47:00Z">
                    <w:rPr>
                      <w:rFonts w:ascii="Arial" w:hAnsi="Arial" w:cs="Arial"/>
                      <w:szCs w:val="22"/>
                    </w:rPr>
                  </w:rPrChange>
                </w:rPr>
                <w:t xml:space="preserve"> under Paragraph 2.</w:t>
              </w:r>
            </w:ins>
            <w:ins w:id="1816" w:author="Chris Warburton (NESO)" w:date="2025-05-16T12:30:00Z" w16du:dateUtc="2025-05-16T11:30:00Z">
              <w:r w:rsidR="00E66D2F">
                <w:rPr>
                  <w:rFonts w:ascii="Arial" w:hAnsi="Arial" w:cs="Arial"/>
                  <w:sz w:val="22"/>
                  <w:szCs w:val="22"/>
                </w:rPr>
                <w:t>4</w:t>
              </w:r>
            </w:ins>
            <w:ins w:id="1817" w:author="Chris Warburton (NESO)" w:date="2025-05-08T08:47:00Z" w16du:dateUtc="2025-05-08T07:47:00Z">
              <w:r w:rsidRPr="005B70F9">
                <w:rPr>
                  <w:rFonts w:ascii="Arial" w:hAnsi="Arial" w:cs="Arial"/>
                  <w:sz w:val="22"/>
                  <w:szCs w:val="22"/>
                  <w:rPrChange w:id="1818" w:author="Chris Warburton (NESO)" w:date="2025-05-08T08:47:00Z" w16du:dateUtc="2025-05-08T07:47:00Z">
                    <w:rPr>
                      <w:rFonts w:ascii="Arial" w:hAnsi="Arial" w:cs="Arial"/>
                      <w:szCs w:val="22"/>
                    </w:rPr>
                  </w:rPrChange>
                </w:rPr>
                <w:t xml:space="preserve"> of Part Five of the </w:t>
              </w:r>
              <w:r w:rsidRPr="005B70F9">
                <w:rPr>
                  <w:rFonts w:ascii="Arial" w:hAnsi="Arial" w:cs="Arial"/>
                  <w:b/>
                  <w:bCs/>
                  <w:sz w:val="22"/>
                  <w:szCs w:val="22"/>
                  <w:rPrChange w:id="1819" w:author="Chris Warburton (NESO)" w:date="2025-05-08T08:47:00Z" w16du:dateUtc="2025-05-08T07:47:00Z">
                    <w:rPr>
                      <w:rFonts w:ascii="Arial" w:hAnsi="Arial" w:cs="Arial"/>
                      <w:b/>
                      <w:bCs/>
                      <w:szCs w:val="22"/>
                    </w:rPr>
                  </w:rPrChange>
                </w:rPr>
                <w:t>User Commitment Methodology</w:t>
              </w:r>
              <w:r w:rsidRPr="005B70F9">
                <w:rPr>
                  <w:rFonts w:ascii="Arial" w:hAnsi="Arial" w:cs="Arial"/>
                  <w:sz w:val="22"/>
                  <w:szCs w:val="22"/>
                  <w:rPrChange w:id="1820" w:author="Chris Warburton (NESO)" w:date="2025-05-08T08:47:00Z" w16du:dateUtc="2025-05-08T07:47:00Z">
                    <w:rPr>
                      <w:rFonts w:ascii="Arial" w:hAnsi="Arial" w:cs="Arial"/>
                      <w:szCs w:val="22"/>
                    </w:rPr>
                  </w:rPrChange>
                </w:rPr>
                <w:t xml:space="preserve"> or, where there is no such determination, </w:t>
              </w:r>
            </w:ins>
            <w:ins w:id="1821" w:author="Chris Warburton (NESO)" w:date="2025-05-15T15:27:00Z" w16du:dateUtc="2025-05-15T14:27:00Z">
              <w:r w:rsidR="00BD3F74">
                <w:rPr>
                  <w:rFonts w:ascii="Arial" w:hAnsi="Arial" w:cs="Arial"/>
                  <w:sz w:val="22"/>
                  <w:szCs w:val="22"/>
                </w:rPr>
                <w:t>not less than</w:t>
              </w:r>
            </w:ins>
            <w:ins w:id="1822" w:author="Chris Warburton (NESO)" w:date="2025-05-08T08:47:00Z" w16du:dateUtc="2025-05-08T07:47:00Z">
              <w:r w:rsidRPr="005B70F9">
                <w:rPr>
                  <w:rFonts w:ascii="Arial" w:hAnsi="Arial" w:cs="Arial"/>
                  <w:sz w:val="22"/>
                  <w:szCs w:val="22"/>
                  <w:rPrChange w:id="1823" w:author="Chris Warburton (NESO)" w:date="2025-05-08T08:47:00Z" w16du:dateUtc="2025-05-08T07:47:00Z">
                    <w:rPr>
                      <w:rFonts w:ascii="Arial" w:hAnsi="Arial" w:cs="Arial"/>
                      <w:szCs w:val="22"/>
                    </w:rPr>
                  </w:rPrChange>
                </w:rPr>
                <w:t xml:space="preserve"> three months following the end of the period set out in that Paragraph 2.</w:t>
              </w:r>
            </w:ins>
            <w:ins w:id="1824" w:author="Chris Warburton (NESO)" w:date="2025-05-16T12:30:00Z" w16du:dateUtc="2025-05-16T11:30:00Z">
              <w:r w:rsidR="00C63BED">
                <w:rPr>
                  <w:rFonts w:ascii="Arial" w:hAnsi="Arial" w:cs="Arial"/>
                  <w:sz w:val="22"/>
                  <w:szCs w:val="22"/>
                </w:rPr>
                <w:t>4</w:t>
              </w:r>
            </w:ins>
            <w:ins w:id="1825" w:author="Chris Warburton (NESO)" w:date="2025-05-08T08:47:00Z" w16du:dateUtc="2025-05-08T07:47:00Z">
              <w:r w:rsidRPr="005B70F9">
                <w:rPr>
                  <w:rFonts w:ascii="Arial" w:hAnsi="Arial" w:cs="Arial"/>
                  <w:sz w:val="22"/>
                  <w:szCs w:val="22"/>
                  <w:rPrChange w:id="1826" w:author="Chris Warburton (NESO)" w:date="2025-05-08T08:47:00Z" w16du:dateUtc="2025-05-08T07:47:00Z">
                    <w:rPr>
                      <w:rFonts w:ascii="Arial" w:hAnsi="Arial" w:cs="Arial"/>
                      <w:szCs w:val="22"/>
                    </w:rPr>
                  </w:rPrChange>
                </w:rPr>
                <w:t xml:space="preserve">; </w:t>
              </w:r>
            </w:ins>
          </w:p>
        </w:tc>
      </w:tr>
      <w:tr w:rsidR="005B70F9" w14:paraId="412AE5B8" w14:textId="77777777" w:rsidTr="00D842B7">
        <w:trPr>
          <w:ins w:id="1827" w:author="Chris Warburton (NESO)" w:date="2025-05-08T08:45:00Z"/>
          <w:trPrChange w:id="1828" w:author="Chris Warburton (NESO)" w:date="2025-05-08T08:46:00Z" w16du:dateUtc="2025-05-08T07:46:00Z">
            <w:trPr>
              <w:gridBefore w:val="3"/>
            </w:trPr>
          </w:trPrChange>
        </w:trPr>
        <w:tc>
          <w:tcPr>
            <w:tcW w:w="2268" w:type="dxa"/>
            <w:tcPrChange w:id="1829" w:author="Chris Warburton (NESO)" w:date="2025-05-08T08:46:00Z" w16du:dateUtc="2025-05-08T07:46:00Z">
              <w:tcPr>
                <w:tcW w:w="3164" w:type="dxa"/>
                <w:gridSpan w:val="3"/>
              </w:tcPr>
            </w:tcPrChange>
          </w:tcPr>
          <w:p w14:paraId="38350F82" w14:textId="5A140DEF" w:rsidR="005B70F9" w:rsidRPr="005B70F9" w:rsidRDefault="005B70F9" w:rsidP="005B70F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830" w:author="Chris Warburton (NESO)" w:date="2025-05-08T08:45:00Z" w16du:dateUtc="2025-05-08T07:45:00Z"/>
                <w:rFonts w:ascii="Arial" w:hAnsi="Arial" w:cs="Arial"/>
                <w:sz w:val="22"/>
                <w:szCs w:val="22"/>
              </w:rPr>
            </w:pPr>
            <w:ins w:id="1831" w:author="Chris Warburton (NESO)" w:date="2025-05-08T08:47:00Z" w16du:dateUtc="2025-05-08T07:47:00Z">
              <w:r w:rsidRPr="005B70F9">
                <w:rPr>
                  <w:rFonts w:ascii="Arial" w:hAnsi="Arial" w:cs="Arial"/>
                  <w:b/>
                  <w:bCs/>
                  <w:sz w:val="22"/>
                  <w:szCs w:val="22"/>
                  <w:rPrChange w:id="1832" w:author="Chris Warburton (NESO)" w:date="2025-05-08T08:47:00Z" w16du:dateUtc="2025-05-08T07:47:00Z">
                    <w:rPr>
                      <w:rFonts w:ascii="Arial" w:hAnsi="Arial" w:cs="Arial"/>
                      <w:b/>
                      <w:bCs/>
                      <w:szCs w:val="22"/>
                    </w:rPr>
                  </w:rPrChange>
                </w:rPr>
                <w:t xml:space="preserve">“PCF </w:t>
              </w:r>
            </w:ins>
            <w:ins w:id="1833" w:author="Chris Warburton (NESO)" w:date="2025-05-08T15:33:00Z" w16du:dateUtc="2025-05-08T14:33:00Z">
              <w:r w:rsidR="009038E8">
                <w:rPr>
                  <w:rFonts w:ascii="Arial" w:hAnsi="Arial" w:cs="Arial"/>
                  <w:b/>
                  <w:bCs/>
                  <w:szCs w:val="22"/>
                </w:rPr>
                <w:t xml:space="preserve">Activation </w:t>
              </w:r>
            </w:ins>
            <w:ins w:id="1834" w:author="Chris Warburton (NESO)" w:date="2025-05-08T08:47:00Z" w16du:dateUtc="2025-05-08T07:47:00Z">
              <w:r w:rsidRPr="005B70F9">
                <w:rPr>
                  <w:rFonts w:ascii="Arial" w:hAnsi="Arial" w:cs="Arial"/>
                  <w:b/>
                  <w:bCs/>
                  <w:sz w:val="22"/>
                  <w:szCs w:val="22"/>
                  <w:rPrChange w:id="1835" w:author="Chris Warburton (NESO)" w:date="2025-05-08T08:47:00Z" w16du:dateUtc="2025-05-08T07:47:00Z">
                    <w:rPr>
                      <w:rFonts w:ascii="Arial" w:hAnsi="Arial" w:cs="Arial"/>
                      <w:b/>
                      <w:bCs/>
                      <w:szCs w:val="22"/>
                    </w:rPr>
                  </w:rPrChange>
                </w:rPr>
                <w:t>Metric”</w:t>
              </w:r>
            </w:ins>
          </w:p>
        </w:tc>
        <w:tc>
          <w:tcPr>
            <w:tcW w:w="6379" w:type="dxa"/>
            <w:tcPrChange w:id="1836" w:author="Chris Warburton (NESO)" w:date="2025-05-08T08:46:00Z" w16du:dateUtc="2025-05-08T07:46:00Z">
              <w:tcPr>
                <w:tcW w:w="3163" w:type="dxa"/>
                <w:gridSpan w:val="0"/>
              </w:tcPr>
            </w:tcPrChange>
          </w:tcPr>
          <w:p w14:paraId="31D92F6F" w14:textId="4430A656" w:rsidR="00DC1A5F" w:rsidRPr="000300A5" w:rsidRDefault="005B70F9" w:rsidP="004832F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837" w:author="Chris Warburton (NESO)" w:date="2025-05-15T14:10:00Z" w16du:dateUtc="2025-05-15T13:10:00Z"/>
                <w:rFonts w:ascii="Arial" w:hAnsi="Arial" w:cs="Arial"/>
                <w:sz w:val="22"/>
                <w:szCs w:val="22"/>
                <w:highlight w:val="yellow"/>
                <w:rPrChange w:id="1838" w:author="Chris Warburton (NESO)" w:date="2025-05-23T06:31:00Z" w16du:dateUtc="2025-05-23T05:31:00Z">
                  <w:rPr>
                    <w:ins w:id="1839" w:author="Chris Warburton (NESO)" w:date="2025-05-15T14:10:00Z" w16du:dateUtc="2025-05-15T13:10:00Z"/>
                    <w:rFonts w:ascii="Arial" w:hAnsi="Arial" w:cs="Arial"/>
                    <w:sz w:val="22"/>
                    <w:szCs w:val="22"/>
                  </w:rPr>
                </w:rPrChange>
              </w:rPr>
            </w:pPr>
            <w:ins w:id="1840" w:author="Chris Warburton (NESO)" w:date="2025-05-08T08:47:00Z" w16du:dateUtc="2025-05-08T07:47:00Z">
              <w:r w:rsidRPr="005B70F9">
                <w:rPr>
                  <w:rFonts w:ascii="Arial" w:hAnsi="Arial" w:cs="Arial"/>
                  <w:sz w:val="22"/>
                  <w:szCs w:val="22"/>
                  <w:rPrChange w:id="1841" w:author="Chris Warburton (NESO)" w:date="2025-05-08T08:47:00Z" w16du:dateUtc="2025-05-08T07:47:00Z">
                    <w:rPr>
                      <w:rFonts w:ascii="Arial" w:hAnsi="Arial" w:cs="Arial"/>
                    </w:rPr>
                  </w:rPrChange>
                </w:rPr>
                <w:t xml:space="preserve">the </w:t>
              </w:r>
              <w:r w:rsidRPr="000300A5">
                <w:rPr>
                  <w:rFonts w:ascii="Arial" w:hAnsi="Arial" w:cs="Arial"/>
                  <w:sz w:val="22"/>
                  <w:szCs w:val="22"/>
                  <w:highlight w:val="yellow"/>
                  <w:rPrChange w:id="1842" w:author="Chris Warburton (NESO)" w:date="2025-05-23T06:30:00Z" w16du:dateUtc="2025-05-23T05:30:00Z">
                    <w:rPr>
                      <w:rFonts w:ascii="Arial" w:hAnsi="Arial" w:cs="Arial"/>
                    </w:rPr>
                  </w:rPrChange>
                </w:rPr>
                <w:t>cumulative total</w:t>
              </w:r>
            </w:ins>
            <w:ins w:id="1843" w:author="Chris Warburton (NESO)" w:date="2025-05-21T15:24:00Z" w16du:dateUtc="2025-05-21T14:24:00Z">
              <w:r w:rsidR="00994F47" w:rsidRPr="006A11D4">
                <w:rPr>
                  <w:rFonts w:ascii="Arial" w:hAnsi="Arial" w:cs="Arial"/>
                  <w:sz w:val="22"/>
                  <w:szCs w:val="22"/>
                </w:rPr>
                <w:t xml:space="preserve"> </w:t>
              </w:r>
              <w:r w:rsidR="00994F47" w:rsidRPr="000300A5">
                <w:rPr>
                  <w:rFonts w:ascii="Arial" w:hAnsi="Arial" w:cs="Arial"/>
                  <w:sz w:val="22"/>
                  <w:szCs w:val="22"/>
                  <w:highlight w:val="yellow"/>
                  <w:rPrChange w:id="1844" w:author="Chris Warburton (NESO)" w:date="2025-05-23T06:30:00Z" w16du:dateUtc="2025-05-23T05:30:00Z">
                    <w:rPr>
                      <w:rFonts w:ascii="Arial" w:hAnsi="Arial" w:cs="Arial"/>
                      <w:sz w:val="22"/>
                      <w:szCs w:val="22"/>
                    </w:rPr>
                  </w:rPrChange>
                </w:rPr>
                <w:t>(in MW)</w:t>
              </w:r>
            </w:ins>
            <w:ins w:id="1845" w:author="Chris Warburton (NESO)" w:date="2025-05-21T15:23:00Z" w16du:dateUtc="2025-05-21T14:23:00Z">
              <w:r w:rsidR="00213A9C" w:rsidRPr="00E05E35">
                <w:rPr>
                  <w:rFonts w:ascii="Arial" w:hAnsi="Arial" w:cs="Arial"/>
                  <w:sz w:val="22"/>
                  <w:szCs w:val="22"/>
                </w:rPr>
                <w:t xml:space="preserve"> </w:t>
              </w:r>
            </w:ins>
            <w:ins w:id="1846" w:author="Chris Warburton (NESO)" w:date="2025-05-08T08:47:00Z" w16du:dateUtc="2025-05-08T07:47:00Z">
              <w:r w:rsidRPr="005B70F9">
                <w:rPr>
                  <w:rFonts w:ascii="Arial" w:hAnsi="Arial" w:cs="Arial"/>
                  <w:sz w:val="22"/>
                  <w:szCs w:val="22"/>
                  <w:rPrChange w:id="1847" w:author="Chris Warburton (NESO)" w:date="2025-05-08T08:47:00Z" w16du:dateUtc="2025-05-08T07:47:00Z">
                    <w:rPr>
                      <w:rFonts w:ascii="Arial" w:hAnsi="Arial" w:cs="Arial"/>
                    </w:rPr>
                  </w:rPrChange>
                </w:rPr>
                <w:t>of</w:t>
              </w:r>
            </w:ins>
            <w:ins w:id="1848" w:author="Chris Warburton (NESO)" w:date="2025-05-21T15:59:00Z" w16du:dateUtc="2025-05-21T14:59:00Z">
              <w:r w:rsidR="00BA47DB" w:rsidRPr="00030187">
                <w:rPr>
                  <w:rFonts w:ascii="Arial" w:hAnsi="Arial" w:cs="Arial"/>
                  <w:b/>
                  <w:sz w:val="22"/>
                  <w:szCs w:val="22"/>
                </w:rPr>
                <w:t xml:space="preserve"> Transmission Entry Capacity</w:t>
              </w:r>
              <w:r w:rsidR="00BA47DB">
                <w:rPr>
                  <w:rFonts w:ascii="Arial" w:hAnsi="Arial" w:cs="Arial"/>
                  <w:sz w:val="22"/>
                  <w:szCs w:val="22"/>
                </w:rPr>
                <w:t>,</w:t>
              </w:r>
              <w:r w:rsidR="00BA47DB" w:rsidRPr="00030187">
                <w:rPr>
                  <w:rFonts w:ascii="Arial" w:hAnsi="Arial" w:cs="Arial"/>
                  <w:sz w:val="22"/>
                  <w:szCs w:val="22"/>
                </w:rPr>
                <w:t xml:space="preserve"> </w:t>
              </w:r>
              <w:r w:rsidR="00BA47DB" w:rsidRPr="00030187">
                <w:rPr>
                  <w:rFonts w:ascii="Arial" w:hAnsi="Arial" w:cs="Arial"/>
                  <w:b/>
                  <w:sz w:val="22"/>
                  <w:szCs w:val="22"/>
                </w:rPr>
                <w:t>Developer Capacity</w:t>
              </w:r>
              <w:r w:rsidR="00BA47DB" w:rsidRPr="00030187">
                <w:rPr>
                  <w:rFonts w:ascii="Arial" w:hAnsi="Arial" w:cs="Arial"/>
                  <w:sz w:val="22"/>
                  <w:szCs w:val="22"/>
                </w:rPr>
                <w:t xml:space="preserve"> </w:t>
              </w:r>
              <w:r w:rsidR="00BA47DB">
                <w:rPr>
                  <w:rFonts w:ascii="Arial" w:hAnsi="Arial" w:cs="Arial"/>
                  <w:sz w:val="22"/>
                  <w:szCs w:val="22"/>
                </w:rPr>
                <w:t xml:space="preserve">and </w:t>
              </w:r>
              <w:r w:rsidR="00BA47DB">
                <w:rPr>
                  <w:rFonts w:ascii="Arial" w:hAnsi="Arial" w:cs="Arial"/>
                  <w:b/>
                  <w:sz w:val="22"/>
                  <w:szCs w:val="22"/>
                </w:rPr>
                <w:t xml:space="preserve">Interconnector User Commitment Capacity </w:t>
              </w:r>
              <w:r w:rsidR="00BA47DB">
                <w:rPr>
                  <w:rFonts w:ascii="Arial" w:hAnsi="Arial" w:cs="Arial"/>
                  <w:sz w:val="22"/>
                  <w:szCs w:val="22"/>
                </w:rPr>
                <w:t>for</w:t>
              </w:r>
              <w:r w:rsidR="00BA47DB" w:rsidRPr="006A11D4">
                <w:rPr>
                  <w:rFonts w:ascii="Arial" w:hAnsi="Arial" w:cs="Arial"/>
                  <w:sz w:val="22"/>
                  <w:szCs w:val="22"/>
                </w:rPr>
                <w:t xml:space="preserve"> </w:t>
              </w:r>
            </w:ins>
            <w:ins w:id="1849" w:author="Chris Warburton (NESO)" w:date="2025-05-21T16:58:00Z" w16du:dateUtc="2025-05-21T15:58:00Z">
              <w:r w:rsidR="0027413D" w:rsidRPr="000300A5">
                <w:rPr>
                  <w:rFonts w:ascii="Arial" w:hAnsi="Arial" w:cs="Arial"/>
                  <w:b/>
                  <w:bCs/>
                  <w:sz w:val="22"/>
                  <w:szCs w:val="22"/>
                  <w:highlight w:val="yellow"/>
                  <w:rPrChange w:id="1850" w:author="Chris Warburton (NESO)" w:date="2025-05-23T06:30:00Z" w16du:dateUtc="2025-05-23T05:30:00Z">
                    <w:rPr>
                      <w:rFonts w:ascii="Arial" w:hAnsi="Arial" w:cs="Arial"/>
                      <w:b/>
                      <w:bCs/>
                      <w:sz w:val="22"/>
                      <w:szCs w:val="22"/>
                    </w:rPr>
                  </w:rPrChange>
                </w:rPr>
                <w:t>Relevant</w:t>
              </w:r>
              <w:r w:rsidR="0027413D">
                <w:rPr>
                  <w:rFonts w:ascii="Arial" w:hAnsi="Arial" w:cs="Arial"/>
                  <w:b/>
                  <w:bCs/>
                  <w:sz w:val="22"/>
                  <w:szCs w:val="22"/>
                </w:rPr>
                <w:t xml:space="preserve"> </w:t>
              </w:r>
            </w:ins>
            <w:ins w:id="1851" w:author="Chris Warburton (NESO)" w:date="2025-05-21T15:59:00Z" w16du:dateUtc="2025-05-21T14:59:00Z">
              <w:r w:rsidR="00BA47DB" w:rsidRPr="006A11D4">
                <w:rPr>
                  <w:rFonts w:ascii="Arial" w:hAnsi="Arial" w:cs="Arial"/>
                  <w:b/>
                  <w:bCs/>
                  <w:sz w:val="22"/>
                  <w:szCs w:val="22"/>
                </w:rPr>
                <w:t>Construction Agreement</w:t>
              </w:r>
              <w:r w:rsidR="00BA47DB">
                <w:rPr>
                  <w:rFonts w:ascii="Arial" w:hAnsi="Arial" w:cs="Arial"/>
                  <w:b/>
                  <w:bCs/>
                  <w:sz w:val="22"/>
                  <w:szCs w:val="22"/>
                </w:rPr>
                <w:t>s</w:t>
              </w:r>
              <w:r w:rsidR="00BA47DB">
                <w:rPr>
                  <w:rFonts w:ascii="Arial" w:hAnsi="Arial" w:cs="Arial"/>
                  <w:sz w:val="22"/>
                  <w:szCs w:val="22"/>
                </w:rPr>
                <w:t xml:space="preserve"> </w:t>
              </w:r>
              <w:r w:rsidR="00BA47DB" w:rsidRPr="000300A5">
                <w:rPr>
                  <w:rFonts w:ascii="Arial" w:hAnsi="Arial" w:cs="Arial"/>
                  <w:sz w:val="22"/>
                  <w:szCs w:val="22"/>
                  <w:highlight w:val="yellow"/>
                  <w:rPrChange w:id="1852" w:author="Chris Warburton (NESO)" w:date="2025-05-23T06:31:00Z" w16du:dateUtc="2025-05-23T05:31:00Z">
                    <w:rPr>
                      <w:rFonts w:ascii="Arial" w:hAnsi="Arial" w:cs="Arial"/>
                      <w:sz w:val="22"/>
                      <w:szCs w:val="22"/>
                    </w:rPr>
                  </w:rPrChange>
                </w:rPr>
                <w:t>which</w:t>
              </w:r>
            </w:ins>
            <w:ins w:id="1853" w:author="Chris Warburton (NESO)" w:date="2025-05-15T14:10:00Z" w16du:dateUtc="2025-05-15T13:10:00Z">
              <w:r w:rsidR="00DC1A5F" w:rsidRPr="000300A5">
                <w:rPr>
                  <w:rFonts w:ascii="Arial" w:hAnsi="Arial" w:cs="Arial"/>
                  <w:sz w:val="22"/>
                  <w:szCs w:val="22"/>
                  <w:highlight w:val="yellow"/>
                  <w:rPrChange w:id="1854" w:author="Chris Warburton (NESO)" w:date="2025-05-23T06:31:00Z" w16du:dateUtc="2025-05-23T05:31:00Z">
                    <w:rPr>
                      <w:rFonts w:ascii="Arial" w:hAnsi="Arial" w:cs="Arial"/>
                      <w:sz w:val="22"/>
                      <w:szCs w:val="22"/>
                    </w:rPr>
                  </w:rPrChange>
                </w:rPr>
                <w:t>:</w:t>
              </w:r>
            </w:ins>
          </w:p>
          <w:p w14:paraId="11249204" w14:textId="472E054B" w:rsidR="003E1CD3" w:rsidRPr="000300A5" w:rsidRDefault="00DC1A5F" w:rsidP="004832F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855" w:author="Chris Warburton (NESO)" w:date="2025-05-21T13:02:00Z" w16du:dateUtc="2025-05-21T12:02:00Z"/>
                <w:rFonts w:ascii="Arial" w:hAnsi="Arial" w:cs="Arial"/>
                <w:sz w:val="22"/>
                <w:szCs w:val="22"/>
                <w:highlight w:val="yellow"/>
                <w:rPrChange w:id="1856" w:author="Chris Warburton (NESO)" w:date="2025-05-23T06:31:00Z" w16du:dateUtc="2025-05-23T05:31:00Z">
                  <w:rPr>
                    <w:ins w:id="1857" w:author="Chris Warburton (NESO)" w:date="2025-05-21T13:02:00Z" w16du:dateUtc="2025-05-21T12:02:00Z"/>
                    <w:rFonts w:ascii="Arial" w:hAnsi="Arial" w:cs="Arial"/>
                    <w:sz w:val="22"/>
                    <w:szCs w:val="22"/>
                  </w:rPr>
                </w:rPrChange>
              </w:rPr>
            </w:pPr>
            <w:ins w:id="1858" w:author="Chris Warburton (NESO)" w:date="2025-05-15T14:10:00Z" w16du:dateUtc="2025-05-15T13:10:00Z">
              <w:r w:rsidRPr="000300A5">
                <w:rPr>
                  <w:rFonts w:ascii="Arial" w:hAnsi="Arial" w:cs="Arial"/>
                  <w:sz w:val="22"/>
                  <w:szCs w:val="22"/>
                  <w:highlight w:val="yellow"/>
                  <w:rPrChange w:id="1859" w:author="Chris Warburton (NESO)" w:date="2025-05-23T06:31:00Z" w16du:dateUtc="2025-05-23T05:31:00Z">
                    <w:rPr>
                      <w:rFonts w:ascii="Arial" w:hAnsi="Arial" w:cs="Arial"/>
                      <w:sz w:val="22"/>
                      <w:szCs w:val="22"/>
                    </w:rPr>
                  </w:rPrChange>
                </w:rPr>
                <w:t>(a)</w:t>
              </w:r>
            </w:ins>
            <w:ins w:id="1860" w:author="Chris Warburton (NESO)" w:date="2025-05-08T08:47:00Z" w16du:dateUtc="2025-05-08T07:47:00Z">
              <w:r w:rsidR="005B70F9" w:rsidRPr="000300A5">
                <w:rPr>
                  <w:rFonts w:ascii="Arial" w:hAnsi="Arial" w:cs="Arial"/>
                  <w:sz w:val="22"/>
                  <w:szCs w:val="22"/>
                  <w:highlight w:val="yellow"/>
                  <w:rPrChange w:id="1861" w:author="Chris Warburton (NESO)" w:date="2025-05-23T06:31:00Z" w16du:dateUtc="2025-05-23T05:31:00Z">
                    <w:rPr>
                      <w:rFonts w:ascii="Arial" w:hAnsi="Arial" w:cs="Arial"/>
                    </w:rPr>
                  </w:rPrChange>
                </w:rPr>
                <w:t xml:space="preserve"> </w:t>
              </w:r>
            </w:ins>
            <w:ins w:id="1862" w:author="Chris Warburton (NESO)" w:date="2025-05-15T14:21:00Z" w16du:dateUtc="2025-05-15T13:21:00Z">
              <w:r w:rsidR="0056405F" w:rsidRPr="000300A5">
                <w:rPr>
                  <w:rFonts w:ascii="Arial" w:hAnsi="Arial" w:cs="Arial"/>
                  <w:sz w:val="22"/>
                  <w:szCs w:val="22"/>
                  <w:highlight w:val="yellow"/>
                  <w:rPrChange w:id="1863" w:author="Chris Warburton (NESO)" w:date="2025-05-23T06:31:00Z" w16du:dateUtc="2025-05-23T05:31:00Z">
                    <w:rPr>
                      <w:rFonts w:ascii="Arial" w:hAnsi="Arial" w:cs="Arial"/>
                      <w:sz w:val="22"/>
                      <w:szCs w:val="22"/>
                    </w:rPr>
                  </w:rPrChange>
                </w:rPr>
                <w:t xml:space="preserve">were </w:t>
              </w:r>
            </w:ins>
            <w:ins w:id="1864" w:author="Chris Warburton (NESO)" w:date="2025-05-15T14:10:00Z" w16du:dateUtc="2025-05-15T13:10:00Z">
              <w:r w:rsidR="00DD2937" w:rsidRPr="000300A5">
                <w:rPr>
                  <w:rFonts w:ascii="Arial" w:hAnsi="Arial" w:cs="Arial"/>
                  <w:sz w:val="22"/>
                  <w:szCs w:val="22"/>
                  <w:highlight w:val="yellow"/>
                  <w:rPrChange w:id="1865" w:author="Chris Warburton (NESO)" w:date="2025-05-23T06:31:00Z" w16du:dateUtc="2025-05-23T05:31:00Z">
                    <w:rPr>
                      <w:rFonts w:ascii="Arial" w:hAnsi="Arial" w:cs="Arial"/>
                      <w:b/>
                      <w:bCs/>
                      <w:sz w:val="22"/>
                      <w:szCs w:val="22"/>
                    </w:rPr>
                  </w:rPrChange>
                </w:rPr>
                <w:t>terminated</w:t>
              </w:r>
            </w:ins>
            <w:ins w:id="1866" w:author="Chris Warburton (NESO)" w:date="2025-05-21T12:47:00Z" w16du:dateUtc="2025-05-21T11:47:00Z">
              <w:r w:rsidR="00E20370" w:rsidRPr="000300A5">
                <w:rPr>
                  <w:rFonts w:ascii="Arial" w:hAnsi="Arial" w:cs="Arial"/>
                  <w:sz w:val="22"/>
                  <w:szCs w:val="22"/>
                  <w:highlight w:val="yellow"/>
                  <w:rPrChange w:id="1867" w:author="Chris Warburton (NESO)" w:date="2025-05-23T06:31:00Z" w16du:dateUtc="2025-05-23T05:31:00Z">
                    <w:rPr>
                      <w:rFonts w:ascii="Arial" w:hAnsi="Arial" w:cs="Arial"/>
                      <w:sz w:val="22"/>
                      <w:szCs w:val="22"/>
                    </w:rPr>
                  </w:rPrChange>
                </w:rPr>
                <w:t xml:space="preserve"> </w:t>
              </w:r>
            </w:ins>
            <w:ins w:id="1868" w:author="Chris Warburton (NESO)" w:date="2025-05-21T20:33:00Z" w16du:dateUtc="2025-05-21T19:33:00Z">
              <w:r w:rsidR="006F30B1" w:rsidRPr="000300A5">
                <w:rPr>
                  <w:rFonts w:ascii="Arial" w:hAnsi="Arial" w:cs="Arial"/>
                  <w:sz w:val="22"/>
                  <w:szCs w:val="22"/>
                  <w:highlight w:val="yellow"/>
                  <w:rPrChange w:id="1869" w:author="Chris Warburton (NESO)" w:date="2025-05-23T06:31:00Z" w16du:dateUtc="2025-05-23T05:31:00Z">
                    <w:rPr>
                      <w:rFonts w:ascii="Arial" w:hAnsi="Arial" w:cs="Arial"/>
                      <w:sz w:val="22"/>
                      <w:szCs w:val="22"/>
                    </w:rPr>
                  </w:rPrChange>
                </w:rPr>
                <w:t>(</w:t>
              </w:r>
            </w:ins>
            <w:ins w:id="1870" w:author="Chris Warburton (NESO)" w:date="2025-05-21T12:47:00Z" w16du:dateUtc="2025-05-21T11:47:00Z">
              <w:r w:rsidR="00E20370" w:rsidRPr="000300A5">
                <w:rPr>
                  <w:rFonts w:ascii="Arial" w:hAnsi="Arial" w:cs="Arial"/>
                  <w:sz w:val="22"/>
                  <w:szCs w:val="22"/>
                  <w:highlight w:val="yellow"/>
                  <w:rPrChange w:id="1871" w:author="Chris Warburton (NESO)" w:date="2025-05-23T06:31:00Z" w16du:dateUtc="2025-05-23T05:31:00Z">
                    <w:rPr>
                      <w:rFonts w:ascii="Arial" w:hAnsi="Arial" w:cs="Arial"/>
                      <w:sz w:val="22"/>
                      <w:szCs w:val="22"/>
                    </w:rPr>
                  </w:rPrChange>
                </w:rPr>
                <w:t xml:space="preserve">by </w:t>
              </w:r>
            </w:ins>
            <w:ins w:id="1872" w:author="Chris Warburton (NESO)" w:date="2025-05-21T12:48:00Z" w16du:dateUtc="2025-05-21T11:48:00Z">
              <w:r w:rsidR="00E20370" w:rsidRPr="000300A5">
                <w:rPr>
                  <w:rFonts w:ascii="Arial" w:hAnsi="Arial" w:cs="Arial"/>
                  <w:b/>
                  <w:bCs/>
                  <w:sz w:val="22"/>
                  <w:szCs w:val="22"/>
                  <w:highlight w:val="yellow"/>
                  <w:rPrChange w:id="1873" w:author="Chris Warburton (NESO)" w:date="2025-05-23T06:31:00Z" w16du:dateUtc="2025-05-23T05:31:00Z">
                    <w:rPr>
                      <w:rFonts w:ascii="Arial" w:hAnsi="Arial" w:cs="Arial"/>
                      <w:b/>
                      <w:bCs/>
                      <w:sz w:val="22"/>
                      <w:szCs w:val="22"/>
                    </w:rPr>
                  </w:rPrChange>
                </w:rPr>
                <w:t>The Company</w:t>
              </w:r>
            </w:ins>
            <w:ins w:id="1874" w:author="Chris Warburton (NESO)" w:date="2025-05-21T20:33:00Z" w16du:dateUtc="2025-05-21T19:33:00Z">
              <w:r w:rsidR="006F30B1" w:rsidRPr="000300A5">
                <w:rPr>
                  <w:rFonts w:ascii="Arial" w:hAnsi="Arial" w:cs="Arial"/>
                  <w:sz w:val="22"/>
                  <w:szCs w:val="22"/>
                  <w:highlight w:val="yellow"/>
                  <w:rPrChange w:id="1875" w:author="Chris Warburton (NESO)" w:date="2025-05-23T06:31:00Z" w16du:dateUtc="2025-05-23T05:31:00Z">
                    <w:rPr>
                      <w:rFonts w:ascii="Arial" w:hAnsi="Arial" w:cs="Arial"/>
                      <w:sz w:val="22"/>
                      <w:szCs w:val="22"/>
                    </w:rPr>
                  </w:rPrChange>
                </w:rPr>
                <w:t>)</w:t>
              </w:r>
            </w:ins>
            <w:ins w:id="1876" w:author="Chris Warburton (NESO)" w:date="2025-05-15T14:10:00Z" w16du:dateUtc="2025-05-15T13:10:00Z">
              <w:r w:rsidR="00DD2937" w:rsidRPr="000300A5">
                <w:rPr>
                  <w:rFonts w:ascii="Arial" w:hAnsi="Arial" w:cs="Arial"/>
                  <w:b/>
                  <w:bCs/>
                  <w:sz w:val="22"/>
                  <w:szCs w:val="22"/>
                  <w:highlight w:val="yellow"/>
                  <w:rPrChange w:id="1877" w:author="Chris Warburton (NESO)" w:date="2025-05-23T06:31:00Z" w16du:dateUtc="2025-05-23T05:31:00Z">
                    <w:rPr>
                      <w:rFonts w:ascii="Arial" w:hAnsi="Arial" w:cs="Arial"/>
                      <w:b/>
                      <w:bCs/>
                      <w:sz w:val="22"/>
                      <w:szCs w:val="22"/>
                    </w:rPr>
                  </w:rPrChange>
                </w:rPr>
                <w:t xml:space="preserve"> </w:t>
              </w:r>
            </w:ins>
            <w:ins w:id="1878" w:author="Chris Warburton (NESO)" w:date="2025-05-08T08:47:00Z" w16du:dateUtc="2025-05-08T07:47:00Z">
              <w:r w:rsidR="005B70F9" w:rsidRPr="000300A5">
                <w:rPr>
                  <w:rFonts w:ascii="Arial" w:hAnsi="Arial" w:cs="Arial"/>
                  <w:sz w:val="22"/>
                  <w:szCs w:val="22"/>
                  <w:highlight w:val="yellow"/>
                  <w:rPrChange w:id="1879" w:author="Chris Warburton (NESO)" w:date="2025-05-23T06:31:00Z" w16du:dateUtc="2025-05-23T05:31:00Z">
                    <w:rPr>
                      <w:rFonts w:ascii="Arial" w:hAnsi="Arial" w:cs="Arial"/>
                    </w:rPr>
                  </w:rPrChange>
                </w:rPr>
                <w:t>due</w:t>
              </w:r>
              <w:r w:rsidR="005B70F9" w:rsidRPr="000300A5">
                <w:rPr>
                  <w:rFonts w:ascii="Arial" w:hAnsi="Arial" w:cs="Arial"/>
                  <w:sz w:val="22"/>
                  <w:szCs w:val="22"/>
                  <w:highlight w:val="yellow"/>
                  <w:rPrChange w:id="1880" w:author="Chris Warburton (NESO)" w:date="2025-05-23T06:31:00Z" w16du:dateUtc="2025-05-23T05:31:00Z">
                    <w:rPr>
                      <w:rFonts w:ascii="Arial" w:hAnsi="Arial" w:cs="Arial"/>
                      <w:sz w:val="22"/>
                      <w:szCs w:val="22"/>
                    </w:rPr>
                  </w:rPrChange>
                </w:rPr>
                <w:t xml:space="preserve"> </w:t>
              </w:r>
              <w:r w:rsidR="005B70F9" w:rsidRPr="000300A5">
                <w:rPr>
                  <w:rFonts w:ascii="Arial" w:hAnsi="Arial" w:cs="Arial"/>
                  <w:sz w:val="22"/>
                  <w:szCs w:val="22"/>
                  <w:highlight w:val="yellow"/>
                  <w:rPrChange w:id="1881" w:author="Chris Warburton (NESO)" w:date="2025-05-23T06:31:00Z" w16du:dateUtc="2025-05-23T05:31:00Z">
                    <w:rPr>
                      <w:rFonts w:ascii="Arial" w:hAnsi="Arial" w:cs="Arial"/>
                    </w:rPr>
                  </w:rPrChange>
                </w:rPr>
                <w:t>to a failure</w:t>
              </w:r>
            </w:ins>
            <w:ins w:id="1882" w:author="Chris Warburton (NESO)" w:date="2025-05-21T15:20:00Z" w16du:dateUtc="2025-05-21T14:20:00Z">
              <w:r w:rsidR="003B5BB6" w:rsidRPr="000300A5">
                <w:rPr>
                  <w:rFonts w:ascii="Arial" w:hAnsi="Arial" w:cs="Arial"/>
                  <w:sz w:val="22"/>
                  <w:szCs w:val="22"/>
                  <w:highlight w:val="yellow"/>
                  <w:rPrChange w:id="1883" w:author="Chris Warburton (NESO)" w:date="2025-05-23T06:31:00Z" w16du:dateUtc="2025-05-23T05:31:00Z">
                    <w:rPr>
                      <w:rFonts w:ascii="Arial" w:hAnsi="Arial" w:cs="Arial"/>
                      <w:sz w:val="22"/>
                      <w:szCs w:val="22"/>
                    </w:rPr>
                  </w:rPrChange>
                </w:rPr>
                <w:t xml:space="preserve"> by the </w:t>
              </w:r>
              <w:r w:rsidR="003B5BB6" w:rsidRPr="000300A5">
                <w:rPr>
                  <w:rFonts w:ascii="Arial" w:hAnsi="Arial" w:cs="Arial"/>
                  <w:b/>
                  <w:bCs/>
                  <w:sz w:val="22"/>
                  <w:szCs w:val="22"/>
                  <w:highlight w:val="yellow"/>
                  <w:rPrChange w:id="1884" w:author="Chris Warburton (NESO)" w:date="2025-05-23T06:31:00Z" w16du:dateUtc="2025-05-23T05:31:00Z">
                    <w:rPr>
                      <w:rFonts w:ascii="Arial" w:hAnsi="Arial" w:cs="Arial"/>
                      <w:b/>
                      <w:bCs/>
                      <w:sz w:val="22"/>
                      <w:szCs w:val="22"/>
                    </w:rPr>
                  </w:rPrChange>
                </w:rPr>
                <w:t>User</w:t>
              </w:r>
            </w:ins>
            <w:ins w:id="1885" w:author="Chris Warburton (NESO)" w:date="2025-05-08T08:47:00Z" w16du:dateUtc="2025-05-08T07:47:00Z">
              <w:r w:rsidR="005B70F9" w:rsidRPr="000300A5">
                <w:rPr>
                  <w:rFonts w:ascii="Arial" w:hAnsi="Arial" w:cs="Arial"/>
                  <w:sz w:val="22"/>
                  <w:szCs w:val="22"/>
                  <w:highlight w:val="yellow"/>
                  <w:rPrChange w:id="1886" w:author="Chris Warburton (NESO)" w:date="2025-05-23T06:31:00Z" w16du:dateUtc="2025-05-23T05:31:00Z">
                    <w:rPr>
                      <w:rFonts w:ascii="Arial" w:hAnsi="Arial" w:cs="Arial"/>
                    </w:rPr>
                  </w:rPrChange>
                </w:rPr>
                <w:t xml:space="preserve"> to meet </w:t>
              </w:r>
              <w:r w:rsidR="005B70F9" w:rsidRPr="000300A5">
                <w:rPr>
                  <w:rFonts w:ascii="Arial" w:hAnsi="Arial" w:cs="Arial"/>
                  <w:b/>
                  <w:bCs/>
                  <w:sz w:val="22"/>
                  <w:szCs w:val="22"/>
                  <w:highlight w:val="yellow"/>
                  <w:rPrChange w:id="1887" w:author="Chris Warburton (NESO)" w:date="2025-05-23T06:31:00Z" w16du:dateUtc="2025-05-23T05:31:00Z">
                    <w:rPr>
                      <w:rFonts w:ascii="Arial" w:hAnsi="Arial" w:cs="Arial"/>
                      <w:b/>
                      <w:bCs/>
                    </w:rPr>
                  </w:rPrChange>
                </w:rPr>
                <w:t>Milestone 1</w:t>
              </w:r>
            </w:ins>
            <w:ins w:id="1888" w:author="Chris Warburton (NESO)" w:date="2025-05-15T14:13:00Z" w16du:dateUtc="2025-05-15T13:13:00Z">
              <w:r w:rsidR="008728EB" w:rsidRPr="000300A5">
                <w:rPr>
                  <w:rFonts w:ascii="Arial" w:hAnsi="Arial" w:cs="Arial"/>
                  <w:sz w:val="22"/>
                  <w:szCs w:val="22"/>
                  <w:highlight w:val="yellow"/>
                  <w:rPrChange w:id="1889" w:author="Chris Warburton (NESO)" w:date="2025-05-23T06:31:00Z" w16du:dateUtc="2025-05-23T05:31:00Z">
                    <w:rPr>
                      <w:rFonts w:ascii="Arial" w:hAnsi="Arial" w:cs="Arial"/>
                      <w:sz w:val="22"/>
                      <w:szCs w:val="22"/>
                    </w:rPr>
                  </w:rPrChange>
                </w:rPr>
                <w:t xml:space="preserve">; </w:t>
              </w:r>
            </w:ins>
          </w:p>
          <w:p w14:paraId="618395E0" w14:textId="5C27A516" w:rsidR="00C75589" w:rsidRPr="000300A5" w:rsidRDefault="003E1CD3" w:rsidP="004832F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890" w:author="Chris Warburton (NESO)" w:date="2025-05-21T14:56:00Z" w16du:dateUtc="2025-05-21T13:56:00Z"/>
                <w:rFonts w:ascii="Arial" w:hAnsi="Arial" w:cs="Arial"/>
                <w:sz w:val="22"/>
                <w:szCs w:val="22"/>
                <w:highlight w:val="yellow"/>
                <w:rPrChange w:id="1891" w:author="Chris Warburton (NESO)" w:date="2025-05-23T06:31:00Z" w16du:dateUtc="2025-05-23T05:31:00Z">
                  <w:rPr>
                    <w:ins w:id="1892" w:author="Chris Warburton (NESO)" w:date="2025-05-21T14:56:00Z" w16du:dateUtc="2025-05-21T13:56:00Z"/>
                    <w:rFonts w:ascii="Arial" w:hAnsi="Arial" w:cs="Arial"/>
                    <w:sz w:val="22"/>
                    <w:szCs w:val="22"/>
                  </w:rPr>
                </w:rPrChange>
              </w:rPr>
            </w:pPr>
            <w:ins w:id="1893" w:author="Chris Warburton (NESO)" w:date="2025-05-21T13:02:00Z" w16du:dateUtc="2025-05-21T12:02:00Z">
              <w:r w:rsidRPr="000300A5">
                <w:rPr>
                  <w:rFonts w:ascii="Arial" w:hAnsi="Arial" w:cs="Arial"/>
                  <w:sz w:val="22"/>
                  <w:szCs w:val="22"/>
                  <w:highlight w:val="yellow"/>
                  <w:rPrChange w:id="1894" w:author="Chris Warburton (NESO)" w:date="2025-05-23T06:31:00Z" w16du:dateUtc="2025-05-23T05:31:00Z">
                    <w:rPr>
                      <w:rFonts w:ascii="Arial" w:hAnsi="Arial" w:cs="Arial"/>
                      <w:sz w:val="22"/>
                      <w:szCs w:val="22"/>
                    </w:rPr>
                  </w:rPrChange>
                </w:rPr>
                <w:t xml:space="preserve">(b) </w:t>
              </w:r>
            </w:ins>
            <w:ins w:id="1895" w:author="Chris Warburton (NESO)" w:date="2025-05-21T13:04:00Z" w16du:dateUtc="2025-05-21T12:04:00Z">
              <w:r w:rsidR="0018183D" w:rsidRPr="000300A5">
                <w:rPr>
                  <w:rFonts w:ascii="Arial" w:hAnsi="Arial" w:cs="Arial"/>
                  <w:sz w:val="22"/>
                  <w:szCs w:val="22"/>
                  <w:highlight w:val="yellow"/>
                  <w:rPrChange w:id="1896" w:author="Chris Warburton (NESO)" w:date="2025-05-23T06:31:00Z" w16du:dateUtc="2025-05-23T05:31:00Z">
                    <w:rPr>
                      <w:rFonts w:ascii="Arial" w:hAnsi="Arial" w:cs="Arial"/>
                      <w:sz w:val="22"/>
                      <w:szCs w:val="22"/>
                    </w:rPr>
                  </w:rPrChange>
                </w:rPr>
                <w:t>were terminated</w:t>
              </w:r>
            </w:ins>
            <w:ins w:id="1897" w:author="Chris Warburton (NESO)" w:date="2025-05-21T13:07:00Z" w16du:dateUtc="2025-05-21T12:07:00Z">
              <w:r w:rsidR="009958CB" w:rsidRPr="000300A5">
                <w:rPr>
                  <w:rFonts w:ascii="Arial" w:hAnsi="Arial" w:cs="Arial"/>
                  <w:sz w:val="22"/>
                  <w:szCs w:val="22"/>
                  <w:highlight w:val="yellow"/>
                  <w:rPrChange w:id="1898" w:author="Chris Warburton (NESO)" w:date="2025-05-23T06:31:00Z" w16du:dateUtc="2025-05-23T05:31:00Z">
                    <w:rPr>
                      <w:rFonts w:ascii="Arial" w:hAnsi="Arial" w:cs="Arial"/>
                      <w:sz w:val="22"/>
                      <w:szCs w:val="22"/>
                    </w:rPr>
                  </w:rPrChange>
                </w:rPr>
                <w:t xml:space="preserve"> </w:t>
              </w:r>
            </w:ins>
            <w:ins w:id="1899" w:author="Chris Warburton (NESO)" w:date="2025-05-21T14:57:00Z" w16du:dateUtc="2025-05-21T13:57:00Z">
              <w:r w:rsidR="00F13510" w:rsidRPr="000300A5">
                <w:rPr>
                  <w:rFonts w:ascii="Arial" w:hAnsi="Arial" w:cs="Arial"/>
                  <w:sz w:val="22"/>
                  <w:szCs w:val="22"/>
                  <w:highlight w:val="yellow"/>
                  <w:rPrChange w:id="1900" w:author="Chris Warburton (NESO)" w:date="2025-05-23T06:31:00Z" w16du:dateUtc="2025-05-23T05:31:00Z">
                    <w:rPr>
                      <w:rFonts w:ascii="Arial" w:hAnsi="Arial" w:cs="Arial"/>
                      <w:sz w:val="22"/>
                      <w:szCs w:val="22"/>
                    </w:rPr>
                  </w:rPrChange>
                </w:rPr>
                <w:t>as a result of</w:t>
              </w:r>
            </w:ins>
            <w:ins w:id="1901" w:author="Chris Warburton (NESO)" w:date="2025-05-21T15:16:00Z" w16du:dateUtc="2025-05-21T14:16:00Z">
              <w:r w:rsidR="00B909CB" w:rsidRPr="000300A5">
                <w:rPr>
                  <w:rFonts w:ascii="Arial" w:hAnsi="Arial" w:cs="Arial"/>
                  <w:sz w:val="22"/>
                  <w:szCs w:val="22"/>
                  <w:highlight w:val="yellow"/>
                  <w:rPrChange w:id="1902" w:author="Chris Warburton (NESO)" w:date="2025-05-23T06:31:00Z" w16du:dateUtc="2025-05-23T05:31:00Z">
                    <w:rPr>
                      <w:rFonts w:ascii="Arial" w:hAnsi="Arial" w:cs="Arial"/>
                      <w:sz w:val="22"/>
                      <w:szCs w:val="22"/>
                    </w:rPr>
                  </w:rPrChange>
                </w:rPr>
                <w:t xml:space="preserve"> termination</w:t>
              </w:r>
            </w:ins>
            <w:ins w:id="1903" w:author="Chris Warburton (NESO)" w:date="2025-05-21T16:04:00Z" w16du:dateUtc="2025-05-21T15:04:00Z">
              <w:r w:rsidR="00426EF1" w:rsidRPr="000300A5">
                <w:rPr>
                  <w:rFonts w:ascii="Arial" w:hAnsi="Arial" w:cs="Arial"/>
                  <w:sz w:val="22"/>
                  <w:szCs w:val="22"/>
                  <w:highlight w:val="yellow"/>
                  <w:rPrChange w:id="1904" w:author="Chris Warburton (NESO)" w:date="2025-05-23T06:31:00Z" w16du:dateUtc="2025-05-23T05:31:00Z">
                    <w:rPr>
                      <w:rFonts w:ascii="Arial" w:hAnsi="Arial" w:cs="Arial"/>
                      <w:sz w:val="22"/>
                      <w:szCs w:val="22"/>
                    </w:rPr>
                  </w:rPrChange>
                </w:rPr>
                <w:t xml:space="preserve"> </w:t>
              </w:r>
            </w:ins>
            <w:ins w:id="1905" w:author="Chris Warburton (NESO)" w:date="2025-05-21T20:32:00Z" w16du:dateUtc="2025-05-21T19:32:00Z">
              <w:r w:rsidR="002573DF" w:rsidRPr="000300A5">
                <w:rPr>
                  <w:rFonts w:ascii="Arial" w:hAnsi="Arial" w:cs="Arial"/>
                  <w:sz w:val="22"/>
                  <w:szCs w:val="22"/>
                  <w:highlight w:val="yellow"/>
                  <w:rPrChange w:id="1906" w:author="Chris Warburton (NESO)" w:date="2025-05-23T06:31:00Z" w16du:dateUtc="2025-05-23T05:31:00Z">
                    <w:rPr>
                      <w:rFonts w:ascii="Arial" w:hAnsi="Arial" w:cs="Arial"/>
                      <w:sz w:val="22"/>
                      <w:szCs w:val="22"/>
                    </w:rPr>
                  </w:rPrChange>
                </w:rPr>
                <w:t>(</w:t>
              </w:r>
            </w:ins>
            <w:ins w:id="1907" w:author="Chris Warburton (NESO)" w:date="2025-05-21T16:04:00Z" w16du:dateUtc="2025-05-21T15:04:00Z">
              <w:r w:rsidR="00426EF1" w:rsidRPr="000300A5">
                <w:rPr>
                  <w:rFonts w:ascii="Arial" w:hAnsi="Arial" w:cs="Arial"/>
                  <w:sz w:val="22"/>
                  <w:szCs w:val="22"/>
                  <w:highlight w:val="yellow"/>
                  <w:rPrChange w:id="1908" w:author="Chris Warburton (NESO)" w:date="2025-05-23T06:31:00Z" w16du:dateUtc="2025-05-23T05:31:00Z">
                    <w:rPr>
                      <w:rFonts w:ascii="Arial" w:hAnsi="Arial" w:cs="Arial"/>
                      <w:sz w:val="22"/>
                      <w:szCs w:val="22"/>
                    </w:rPr>
                  </w:rPrChange>
                </w:rPr>
                <w:t xml:space="preserve">by the </w:t>
              </w:r>
              <w:r w:rsidR="00743AD0" w:rsidRPr="000300A5">
                <w:rPr>
                  <w:rFonts w:ascii="Arial" w:hAnsi="Arial" w:cs="Arial"/>
                  <w:sz w:val="22"/>
                  <w:szCs w:val="22"/>
                  <w:highlight w:val="yellow"/>
                  <w:rPrChange w:id="1909" w:author="Chris Warburton (NESO)" w:date="2025-05-23T06:31:00Z" w16du:dateUtc="2025-05-23T05:31:00Z">
                    <w:rPr>
                      <w:rFonts w:ascii="Arial" w:hAnsi="Arial" w:cs="Arial"/>
                      <w:sz w:val="22"/>
                      <w:szCs w:val="22"/>
                    </w:rPr>
                  </w:rPrChange>
                </w:rPr>
                <w:t xml:space="preserve">owner/operator of a </w:t>
              </w:r>
              <w:r w:rsidR="00743AD0" w:rsidRPr="000300A5">
                <w:rPr>
                  <w:rFonts w:ascii="Arial" w:hAnsi="Arial" w:cs="Arial"/>
                  <w:b/>
                  <w:bCs/>
                  <w:sz w:val="22"/>
                  <w:szCs w:val="22"/>
                  <w:highlight w:val="yellow"/>
                  <w:rPrChange w:id="1910" w:author="Chris Warburton (NESO)" w:date="2025-05-23T06:31:00Z" w16du:dateUtc="2025-05-23T05:31:00Z">
                    <w:rPr>
                      <w:rFonts w:ascii="Arial" w:hAnsi="Arial" w:cs="Arial"/>
                      <w:b/>
                      <w:bCs/>
                      <w:sz w:val="22"/>
                      <w:szCs w:val="22"/>
                    </w:rPr>
                  </w:rPrChange>
                </w:rPr>
                <w:t>Distribution System</w:t>
              </w:r>
            </w:ins>
            <w:ins w:id="1911" w:author="Chris Warburton (NESO)" w:date="2025-05-21T20:32:00Z" w16du:dateUtc="2025-05-21T19:32:00Z">
              <w:r w:rsidR="002573DF" w:rsidRPr="000300A5">
                <w:rPr>
                  <w:rFonts w:ascii="Arial" w:hAnsi="Arial" w:cs="Arial"/>
                  <w:sz w:val="22"/>
                  <w:szCs w:val="22"/>
                  <w:highlight w:val="yellow"/>
                  <w:rPrChange w:id="1912" w:author="Chris Warburton (NESO)" w:date="2025-05-23T06:31:00Z" w16du:dateUtc="2025-05-23T05:31:00Z">
                    <w:rPr>
                      <w:rFonts w:ascii="Arial" w:hAnsi="Arial" w:cs="Arial"/>
                      <w:b/>
                      <w:bCs/>
                      <w:sz w:val="22"/>
                      <w:szCs w:val="22"/>
                    </w:rPr>
                  </w:rPrChange>
                </w:rPr>
                <w:t>)</w:t>
              </w:r>
            </w:ins>
            <w:ins w:id="1913" w:author="Chris Warburton (NESO)" w:date="2025-05-21T15:16:00Z" w16du:dateUtc="2025-05-21T14:16:00Z">
              <w:r w:rsidR="00B909CB" w:rsidRPr="000300A5">
                <w:rPr>
                  <w:rFonts w:ascii="Arial" w:hAnsi="Arial" w:cs="Arial"/>
                  <w:sz w:val="22"/>
                  <w:szCs w:val="22"/>
                  <w:highlight w:val="yellow"/>
                  <w:rPrChange w:id="1914" w:author="Chris Warburton (NESO)" w:date="2025-05-23T06:31:00Z" w16du:dateUtc="2025-05-23T05:31:00Z">
                    <w:rPr>
                      <w:rFonts w:ascii="Arial" w:hAnsi="Arial" w:cs="Arial"/>
                      <w:sz w:val="22"/>
                      <w:szCs w:val="22"/>
                    </w:rPr>
                  </w:rPrChange>
                </w:rPr>
                <w:t xml:space="preserve"> of</w:t>
              </w:r>
            </w:ins>
            <w:ins w:id="1915" w:author="Chris Warburton (NESO)" w:date="2025-05-21T14:57:00Z" w16du:dateUtc="2025-05-21T13:57:00Z">
              <w:r w:rsidR="00E067DD" w:rsidRPr="000300A5">
                <w:rPr>
                  <w:rFonts w:ascii="Arial" w:hAnsi="Arial" w:cs="Arial"/>
                  <w:sz w:val="22"/>
                  <w:szCs w:val="22"/>
                  <w:highlight w:val="yellow"/>
                  <w:rPrChange w:id="1916" w:author="Chris Warburton (NESO)" w:date="2025-05-23T06:31:00Z" w16du:dateUtc="2025-05-23T05:31:00Z">
                    <w:rPr>
                      <w:rFonts w:ascii="Arial" w:hAnsi="Arial" w:cs="Arial"/>
                      <w:sz w:val="22"/>
                      <w:szCs w:val="22"/>
                    </w:rPr>
                  </w:rPrChange>
                </w:rPr>
                <w:t xml:space="preserve"> </w:t>
              </w:r>
            </w:ins>
            <w:ins w:id="1917" w:author="Chris Warburton (NESO)" w:date="2025-05-21T16:19:00Z" w16du:dateUtc="2025-05-21T15:19:00Z">
              <w:r w:rsidR="00A92EC1" w:rsidRPr="000300A5">
                <w:rPr>
                  <w:rFonts w:ascii="Arial" w:hAnsi="Arial" w:cs="Arial"/>
                  <w:sz w:val="22"/>
                  <w:szCs w:val="22"/>
                  <w:highlight w:val="yellow"/>
                  <w:rPrChange w:id="1918" w:author="Chris Warburton (NESO)" w:date="2025-05-23T06:31:00Z" w16du:dateUtc="2025-05-23T05:31:00Z">
                    <w:rPr>
                      <w:rFonts w:ascii="Arial" w:hAnsi="Arial" w:cs="Arial"/>
                      <w:sz w:val="22"/>
                      <w:szCs w:val="22"/>
                    </w:rPr>
                  </w:rPrChange>
                </w:rPr>
                <w:t>a</w:t>
              </w:r>
            </w:ins>
            <w:ins w:id="1919" w:author="Chris Warburton (NESO)" w:date="2025-05-21T15:13:00Z" w16du:dateUtc="2025-05-21T14:13:00Z">
              <w:r w:rsidR="000846CD" w:rsidRPr="000300A5">
                <w:rPr>
                  <w:rFonts w:ascii="Arial" w:hAnsi="Arial" w:cs="Arial"/>
                  <w:sz w:val="22"/>
                  <w:szCs w:val="22"/>
                  <w:highlight w:val="yellow"/>
                  <w:rPrChange w:id="1920" w:author="Chris Warburton (NESO)" w:date="2025-05-23T06:31:00Z" w16du:dateUtc="2025-05-23T05:31:00Z">
                    <w:rPr>
                      <w:rFonts w:ascii="Arial" w:hAnsi="Arial" w:cs="Arial"/>
                      <w:sz w:val="22"/>
                      <w:szCs w:val="22"/>
                    </w:rPr>
                  </w:rPrChange>
                </w:rPr>
                <w:t xml:space="preserve"> related </w:t>
              </w:r>
              <w:r w:rsidR="000846CD" w:rsidRPr="000300A5">
                <w:rPr>
                  <w:rFonts w:ascii="Arial" w:hAnsi="Arial" w:cs="Arial"/>
                  <w:b/>
                  <w:bCs/>
                  <w:sz w:val="22"/>
                  <w:szCs w:val="22"/>
                  <w:highlight w:val="yellow"/>
                  <w:rPrChange w:id="1921" w:author="Chris Warburton (NESO)" w:date="2025-05-23T06:31:00Z" w16du:dateUtc="2025-05-23T05:31:00Z">
                    <w:rPr>
                      <w:rFonts w:ascii="Arial" w:hAnsi="Arial" w:cs="Arial"/>
                      <w:b/>
                      <w:bCs/>
                      <w:sz w:val="22"/>
                      <w:szCs w:val="22"/>
                    </w:rPr>
                  </w:rPrChange>
                </w:rPr>
                <w:t>Distribution Connection Agreement</w:t>
              </w:r>
              <w:r w:rsidR="000846CD" w:rsidRPr="000300A5">
                <w:rPr>
                  <w:rFonts w:ascii="Arial" w:hAnsi="Arial" w:cs="Arial"/>
                  <w:sz w:val="22"/>
                  <w:szCs w:val="22"/>
                  <w:highlight w:val="yellow"/>
                  <w:rPrChange w:id="1922" w:author="Chris Warburton (NESO)" w:date="2025-05-23T06:31:00Z" w16du:dateUtc="2025-05-23T05:31:00Z">
                    <w:rPr>
                      <w:rFonts w:ascii="Arial" w:hAnsi="Arial" w:cs="Arial"/>
                      <w:sz w:val="22"/>
                      <w:szCs w:val="22"/>
                    </w:rPr>
                  </w:rPrChange>
                </w:rPr>
                <w:t xml:space="preserve"> due to a failure</w:t>
              </w:r>
            </w:ins>
            <w:ins w:id="1923" w:author="Chris Warburton (NESO)" w:date="2025-05-21T16:19:00Z" w16du:dateUtc="2025-05-21T15:19:00Z">
              <w:r w:rsidR="0068183D" w:rsidRPr="000300A5">
                <w:rPr>
                  <w:rFonts w:ascii="Arial" w:hAnsi="Arial" w:cs="Arial"/>
                  <w:sz w:val="22"/>
                  <w:szCs w:val="22"/>
                  <w:highlight w:val="yellow"/>
                  <w:rPrChange w:id="1924" w:author="Chris Warburton (NESO)" w:date="2025-05-23T06:31:00Z" w16du:dateUtc="2025-05-23T05:31:00Z">
                    <w:rPr>
                      <w:rFonts w:ascii="Arial" w:hAnsi="Arial" w:cs="Arial"/>
                      <w:sz w:val="22"/>
                      <w:szCs w:val="22"/>
                    </w:rPr>
                  </w:rPrChange>
                </w:rPr>
                <w:t xml:space="preserve"> by the </w:t>
              </w:r>
            </w:ins>
            <w:ins w:id="1925" w:author="Chris Warburton (NESO)" w:date="2025-05-23T04:31:00Z">
              <w:r w:rsidR="25D47C60" w:rsidRPr="000300A5">
                <w:rPr>
                  <w:rFonts w:ascii="Arial" w:hAnsi="Arial" w:cs="Arial"/>
                  <w:sz w:val="22"/>
                  <w:szCs w:val="22"/>
                  <w:highlight w:val="yellow"/>
                  <w:rPrChange w:id="1926" w:author="Chris Warburton (NESO)" w:date="2025-05-23T06:31:00Z" w16du:dateUtc="2025-05-23T05:31:00Z">
                    <w:rPr>
                      <w:rFonts w:ascii="Arial" w:hAnsi="Arial" w:cs="Arial"/>
                      <w:sz w:val="22"/>
                      <w:szCs w:val="22"/>
                    </w:rPr>
                  </w:rPrChange>
                </w:rPr>
                <w:t>d</w:t>
              </w:r>
            </w:ins>
            <w:ins w:id="1927" w:author="Chris Warburton (NESO)" w:date="2025-05-21T16:19:00Z">
              <w:r w:rsidR="00D54C98" w:rsidRPr="000300A5">
                <w:rPr>
                  <w:rFonts w:ascii="Arial" w:hAnsi="Arial" w:cs="Arial"/>
                  <w:sz w:val="22"/>
                  <w:szCs w:val="22"/>
                  <w:highlight w:val="yellow"/>
                  <w:rPrChange w:id="1928" w:author="Chris Warburton (NESO)" w:date="2025-05-23T06:31:00Z" w16du:dateUtc="2025-05-23T05:31:00Z">
                    <w:rPr>
                      <w:rFonts w:ascii="Arial" w:hAnsi="Arial" w:cs="Arial"/>
                      <w:b/>
                      <w:bCs/>
                      <w:sz w:val="22"/>
                      <w:szCs w:val="22"/>
                    </w:rPr>
                  </w:rPrChange>
                </w:rPr>
                <w:t>eveloper</w:t>
              </w:r>
            </w:ins>
            <w:ins w:id="1929" w:author="Chris Warburton (NESO)" w:date="2025-05-21T15:13:00Z" w16du:dateUtc="2025-05-21T14:13:00Z">
              <w:r w:rsidR="000846CD" w:rsidRPr="000300A5">
                <w:rPr>
                  <w:rFonts w:ascii="Arial" w:hAnsi="Arial" w:cs="Arial"/>
                  <w:sz w:val="22"/>
                  <w:szCs w:val="22"/>
                  <w:highlight w:val="yellow"/>
                  <w:rPrChange w:id="1930" w:author="Chris Warburton (NESO)" w:date="2025-05-23T06:31:00Z" w16du:dateUtc="2025-05-23T05:31:00Z">
                    <w:rPr>
                      <w:rFonts w:ascii="Arial" w:hAnsi="Arial" w:cs="Arial"/>
                      <w:sz w:val="22"/>
                      <w:szCs w:val="22"/>
                    </w:rPr>
                  </w:rPrChange>
                </w:rPr>
                <w:t xml:space="preserve"> to meet </w:t>
              </w:r>
              <w:r w:rsidR="000846CD" w:rsidRPr="000300A5">
                <w:rPr>
                  <w:rFonts w:ascii="Arial" w:hAnsi="Arial" w:cs="Arial"/>
                  <w:b/>
                  <w:bCs/>
                  <w:sz w:val="22"/>
                  <w:szCs w:val="22"/>
                  <w:highlight w:val="yellow"/>
                  <w:rPrChange w:id="1931" w:author="Chris Warburton (NESO)" w:date="2025-05-23T06:31:00Z" w16du:dateUtc="2025-05-23T05:31:00Z">
                    <w:rPr>
                      <w:rFonts w:ascii="Arial" w:hAnsi="Arial" w:cs="Arial"/>
                      <w:b/>
                      <w:bCs/>
                      <w:sz w:val="22"/>
                      <w:szCs w:val="22"/>
                    </w:rPr>
                  </w:rPrChange>
                </w:rPr>
                <w:t>Milestone 1</w:t>
              </w:r>
            </w:ins>
            <w:ins w:id="1932" w:author="Chris Warburton (NESO)" w:date="2025-05-21T16:00:00Z" w16du:dateUtc="2025-05-21T15:00:00Z">
              <w:r w:rsidR="00DB6D98" w:rsidRPr="000300A5">
                <w:rPr>
                  <w:rFonts w:ascii="Arial" w:hAnsi="Arial" w:cs="Arial"/>
                  <w:sz w:val="22"/>
                  <w:szCs w:val="22"/>
                  <w:highlight w:val="yellow"/>
                  <w:rPrChange w:id="1933" w:author="Chris Warburton (NESO)" w:date="2025-05-23T06:31:00Z" w16du:dateUtc="2025-05-23T05:31:00Z">
                    <w:rPr>
                      <w:rFonts w:ascii="Arial" w:hAnsi="Arial" w:cs="Arial"/>
                      <w:sz w:val="22"/>
                      <w:szCs w:val="22"/>
                    </w:rPr>
                  </w:rPrChange>
                </w:rPr>
                <w:t>;</w:t>
              </w:r>
            </w:ins>
            <w:ins w:id="1934" w:author="Chris Warburton (NESO)" w:date="2025-05-21T15:20:00Z" w16du:dateUtc="2025-05-21T14:20:00Z">
              <w:r w:rsidR="003B5BB6" w:rsidRPr="000300A5">
                <w:rPr>
                  <w:rFonts w:ascii="Arial" w:hAnsi="Arial" w:cs="Arial"/>
                  <w:sz w:val="22"/>
                  <w:szCs w:val="22"/>
                  <w:highlight w:val="yellow"/>
                  <w:rPrChange w:id="1935" w:author="Chris Warburton (NESO)" w:date="2025-05-23T06:31:00Z" w16du:dateUtc="2025-05-23T05:31:00Z">
                    <w:rPr>
                      <w:rFonts w:ascii="Arial" w:hAnsi="Arial" w:cs="Arial"/>
                      <w:sz w:val="22"/>
                      <w:szCs w:val="22"/>
                    </w:rPr>
                  </w:rPrChange>
                </w:rPr>
                <w:t xml:space="preserve"> </w:t>
              </w:r>
            </w:ins>
            <w:ins w:id="1936" w:author="Chris Warburton (NESO)" w:date="2025-05-21T16:45:00Z" w16du:dateUtc="2025-05-21T15:45:00Z">
              <w:r w:rsidR="00AA6751" w:rsidRPr="000300A5">
                <w:rPr>
                  <w:rFonts w:ascii="Arial" w:hAnsi="Arial" w:cs="Arial"/>
                  <w:sz w:val="22"/>
                  <w:szCs w:val="22"/>
                  <w:highlight w:val="yellow"/>
                  <w:rPrChange w:id="1937" w:author="Chris Warburton (NESO)" w:date="2025-05-23T06:31:00Z" w16du:dateUtc="2025-05-23T05:31:00Z">
                    <w:rPr>
                      <w:rFonts w:ascii="Arial" w:hAnsi="Arial" w:cs="Arial"/>
                      <w:sz w:val="22"/>
                      <w:szCs w:val="22"/>
                    </w:rPr>
                  </w:rPrChange>
                </w:rPr>
                <w:t>or</w:t>
              </w:r>
            </w:ins>
          </w:p>
          <w:p w14:paraId="4E7A659A" w14:textId="760D7169" w:rsidR="000C3AE3" w:rsidRDefault="00B909CB" w:rsidP="004832F8">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938" w:author="Chris Warburton (NESO)" w:date="2025-05-15T14:14:00Z" w16du:dateUtc="2025-05-15T13:14:00Z"/>
                <w:rFonts w:ascii="Arial" w:hAnsi="Arial" w:cs="Arial"/>
                <w:sz w:val="22"/>
                <w:szCs w:val="22"/>
              </w:rPr>
            </w:pPr>
            <w:ins w:id="1939" w:author="Chris Warburton (NESO)" w:date="2025-05-21T15:16:00Z" w16du:dateUtc="2025-05-21T14:16:00Z">
              <w:r w:rsidRPr="000300A5">
                <w:rPr>
                  <w:rFonts w:ascii="Arial" w:hAnsi="Arial" w:cs="Arial"/>
                  <w:sz w:val="22"/>
                  <w:szCs w:val="22"/>
                  <w:highlight w:val="yellow"/>
                  <w:rPrChange w:id="1940" w:author="Chris Warburton (NESO)" w:date="2025-05-23T06:31:00Z" w16du:dateUtc="2025-05-23T05:31:00Z">
                    <w:rPr>
                      <w:rFonts w:ascii="Arial" w:hAnsi="Arial" w:cs="Arial"/>
                      <w:sz w:val="22"/>
                      <w:szCs w:val="22"/>
                    </w:rPr>
                  </w:rPrChange>
                </w:rPr>
                <w:t xml:space="preserve">(c) </w:t>
              </w:r>
            </w:ins>
            <w:ins w:id="1941" w:author="Chris Warburton (NESO)" w:date="2025-05-21T15:20:00Z" w16du:dateUtc="2025-05-21T14:20:00Z">
              <w:r w:rsidR="003B5BB6" w:rsidRPr="000300A5">
                <w:rPr>
                  <w:rFonts w:ascii="Arial" w:hAnsi="Arial" w:cs="Arial"/>
                  <w:sz w:val="22"/>
                  <w:szCs w:val="22"/>
                  <w:highlight w:val="yellow"/>
                  <w:rPrChange w:id="1942" w:author="Chris Warburton (NESO)" w:date="2025-05-23T06:31:00Z" w16du:dateUtc="2025-05-23T05:31:00Z">
                    <w:rPr>
                      <w:rFonts w:ascii="Arial" w:hAnsi="Arial" w:cs="Arial"/>
                      <w:sz w:val="22"/>
                      <w:szCs w:val="22"/>
                    </w:rPr>
                  </w:rPrChange>
                </w:rPr>
                <w:t xml:space="preserve">had </w:t>
              </w:r>
              <w:r w:rsidR="003B5BB6" w:rsidRPr="000300A5">
                <w:rPr>
                  <w:rFonts w:ascii="Arial" w:hAnsi="Arial" w:cs="Arial"/>
                  <w:b/>
                  <w:sz w:val="22"/>
                  <w:szCs w:val="22"/>
                  <w:highlight w:val="yellow"/>
                  <w:rPrChange w:id="1943" w:author="Chris Warburton (NESO)" w:date="2025-05-23T06:31:00Z" w16du:dateUtc="2025-05-23T05:31:00Z">
                    <w:rPr>
                      <w:rFonts w:ascii="Arial" w:hAnsi="Arial" w:cs="Arial"/>
                      <w:b/>
                      <w:sz w:val="22"/>
                      <w:szCs w:val="22"/>
                    </w:rPr>
                  </w:rPrChange>
                </w:rPr>
                <w:t>Developer Capacity</w:t>
              </w:r>
              <w:r w:rsidR="003B5BB6" w:rsidRPr="000300A5">
                <w:rPr>
                  <w:rFonts w:ascii="Arial" w:hAnsi="Arial" w:cs="Arial"/>
                  <w:sz w:val="22"/>
                  <w:szCs w:val="22"/>
                  <w:highlight w:val="yellow"/>
                  <w:rPrChange w:id="1944" w:author="Chris Warburton (NESO)" w:date="2025-05-23T06:31:00Z" w16du:dateUtc="2025-05-23T05:31:00Z">
                    <w:rPr>
                      <w:rFonts w:ascii="Arial" w:hAnsi="Arial" w:cs="Arial"/>
                      <w:sz w:val="22"/>
                      <w:szCs w:val="22"/>
                    </w:rPr>
                  </w:rPrChange>
                </w:rPr>
                <w:t xml:space="preserve"> </w:t>
              </w:r>
              <w:r w:rsidR="003B5BB6" w:rsidRPr="000300A5">
                <w:rPr>
                  <w:rFonts w:ascii="Arial" w:hAnsi="Arial" w:cs="Arial"/>
                  <w:bCs/>
                  <w:sz w:val="22"/>
                  <w:szCs w:val="22"/>
                  <w:highlight w:val="yellow"/>
                  <w:rPrChange w:id="1945" w:author="Chris Warburton (NESO)" w:date="2025-05-23T06:31:00Z" w16du:dateUtc="2025-05-23T05:31:00Z">
                    <w:rPr>
                      <w:rFonts w:ascii="Arial" w:hAnsi="Arial" w:cs="Arial"/>
                      <w:bCs/>
                      <w:sz w:val="22"/>
                      <w:szCs w:val="22"/>
                    </w:rPr>
                  </w:rPrChange>
                </w:rPr>
                <w:t>reduced</w:t>
              </w:r>
              <w:r w:rsidR="003B5BB6" w:rsidRPr="000300A5">
                <w:rPr>
                  <w:rFonts w:ascii="Arial" w:hAnsi="Arial" w:cs="Arial"/>
                  <w:sz w:val="22"/>
                  <w:szCs w:val="22"/>
                  <w:highlight w:val="yellow"/>
                  <w:rPrChange w:id="1946" w:author="Chris Warburton (NESO)" w:date="2025-05-23T06:31:00Z" w16du:dateUtc="2025-05-23T05:31:00Z">
                    <w:rPr>
                      <w:rFonts w:ascii="Arial" w:hAnsi="Arial" w:cs="Arial"/>
                      <w:sz w:val="22"/>
                      <w:szCs w:val="22"/>
                    </w:rPr>
                  </w:rPrChange>
                </w:rPr>
                <w:t xml:space="preserve"> as a result of termination</w:t>
              </w:r>
            </w:ins>
            <w:ins w:id="1947" w:author="Chris Warburton (NESO)" w:date="2025-05-21T16:45:00Z" w16du:dateUtc="2025-05-21T15:45:00Z">
              <w:r w:rsidR="00317561" w:rsidRPr="000300A5">
                <w:rPr>
                  <w:rFonts w:ascii="Arial" w:hAnsi="Arial" w:cs="Arial"/>
                  <w:sz w:val="22"/>
                  <w:szCs w:val="22"/>
                  <w:highlight w:val="yellow"/>
                  <w:rPrChange w:id="1948" w:author="Chris Warburton (NESO)" w:date="2025-05-23T06:31:00Z" w16du:dateUtc="2025-05-23T05:31:00Z">
                    <w:rPr>
                      <w:rFonts w:ascii="Arial" w:hAnsi="Arial" w:cs="Arial"/>
                      <w:sz w:val="22"/>
                      <w:szCs w:val="22"/>
                    </w:rPr>
                  </w:rPrChange>
                </w:rPr>
                <w:t xml:space="preserve"> </w:t>
              </w:r>
            </w:ins>
            <w:ins w:id="1949" w:author="Chris Warburton (NESO)" w:date="2025-05-21T20:34:00Z" w16du:dateUtc="2025-05-21T19:34:00Z">
              <w:r w:rsidR="00A3013E" w:rsidRPr="000300A5">
                <w:rPr>
                  <w:rFonts w:ascii="Arial" w:hAnsi="Arial" w:cs="Arial"/>
                  <w:sz w:val="22"/>
                  <w:szCs w:val="22"/>
                  <w:highlight w:val="yellow"/>
                  <w:rPrChange w:id="1950" w:author="Chris Warburton (NESO)" w:date="2025-05-23T06:31:00Z" w16du:dateUtc="2025-05-23T05:31:00Z">
                    <w:rPr>
                      <w:rFonts w:ascii="Arial" w:hAnsi="Arial" w:cs="Arial"/>
                      <w:sz w:val="22"/>
                      <w:szCs w:val="22"/>
                    </w:rPr>
                  </w:rPrChange>
                </w:rPr>
                <w:t>(</w:t>
              </w:r>
            </w:ins>
            <w:ins w:id="1951" w:author="Chris Warburton (NESO)" w:date="2025-05-21T16:45:00Z" w16du:dateUtc="2025-05-21T15:45:00Z">
              <w:r w:rsidR="00317561" w:rsidRPr="000300A5">
                <w:rPr>
                  <w:rFonts w:ascii="Arial" w:hAnsi="Arial" w:cs="Arial"/>
                  <w:sz w:val="22"/>
                  <w:szCs w:val="22"/>
                  <w:highlight w:val="yellow"/>
                  <w:rPrChange w:id="1952" w:author="Chris Warburton (NESO)" w:date="2025-05-23T06:31:00Z" w16du:dateUtc="2025-05-23T05:31:00Z">
                    <w:rPr>
                      <w:rFonts w:ascii="Arial" w:hAnsi="Arial" w:cs="Arial"/>
                      <w:sz w:val="22"/>
                      <w:szCs w:val="22"/>
                    </w:rPr>
                  </w:rPrChange>
                </w:rPr>
                <w:t>by the</w:t>
              </w:r>
            </w:ins>
            <w:ins w:id="1953" w:author="Chris Warburton (NESO)" w:date="2025-05-21T16:05:00Z" w16du:dateUtc="2025-05-21T15:05:00Z">
              <w:r w:rsidR="00743AD0" w:rsidRPr="000300A5">
                <w:rPr>
                  <w:rFonts w:ascii="Arial" w:hAnsi="Arial" w:cs="Arial"/>
                  <w:sz w:val="22"/>
                  <w:szCs w:val="22"/>
                  <w:highlight w:val="yellow"/>
                  <w:rPrChange w:id="1954" w:author="Chris Warburton (NESO)" w:date="2025-05-23T06:31:00Z" w16du:dateUtc="2025-05-23T05:31:00Z">
                    <w:rPr>
                      <w:rFonts w:ascii="Arial" w:hAnsi="Arial" w:cs="Arial"/>
                      <w:sz w:val="22"/>
                      <w:szCs w:val="22"/>
                    </w:rPr>
                  </w:rPrChange>
                </w:rPr>
                <w:t xml:space="preserve"> owner/operator of a </w:t>
              </w:r>
              <w:r w:rsidR="00743AD0" w:rsidRPr="000300A5">
                <w:rPr>
                  <w:rFonts w:ascii="Arial" w:hAnsi="Arial" w:cs="Arial"/>
                  <w:b/>
                  <w:bCs/>
                  <w:sz w:val="22"/>
                  <w:szCs w:val="22"/>
                  <w:highlight w:val="yellow"/>
                  <w:rPrChange w:id="1955" w:author="Chris Warburton (NESO)" w:date="2025-05-23T06:31:00Z" w16du:dateUtc="2025-05-23T05:31:00Z">
                    <w:rPr>
                      <w:rFonts w:ascii="Arial" w:hAnsi="Arial" w:cs="Arial"/>
                      <w:b/>
                      <w:bCs/>
                      <w:sz w:val="22"/>
                      <w:szCs w:val="22"/>
                    </w:rPr>
                  </w:rPrChange>
                </w:rPr>
                <w:t>Distribution System</w:t>
              </w:r>
            </w:ins>
            <w:ins w:id="1956" w:author="Chris Warburton (NESO)" w:date="2025-05-21T20:34:00Z" w16du:dateUtc="2025-05-21T19:34:00Z">
              <w:r w:rsidR="00A3013E" w:rsidRPr="000300A5">
                <w:rPr>
                  <w:rFonts w:ascii="Arial" w:hAnsi="Arial" w:cs="Arial"/>
                  <w:sz w:val="22"/>
                  <w:szCs w:val="22"/>
                  <w:highlight w:val="yellow"/>
                  <w:rPrChange w:id="1957" w:author="Chris Warburton (NESO)" w:date="2025-05-23T06:31:00Z" w16du:dateUtc="2025-05-23T05:31:00Z">
                    <w:rPr>
                      <w:rFonts w:ascii="Arial" w:hAnsi="Arial" w:cs="Arial"/>
                      <w:sz w:val="22"/>
                      <w:szCs w:val="22"/>
                    </w:rPr>
                  </w:rPrChange>
                </w:rPr>
                <w:t>)</w:t>
              </w:r>
            </w:ins>
            <w:ins w:id="1958" w:author="Chris Warburton (NESO)" w:date="2025-05-21T15:20:00Z" w16du:dateUtc="2025-05-21T14:20:00Z">
              <w:r w:rsidR="003B5BB6" w:rsidRPr="000300A5">
                <w:rPr>
                  <w:rFonts w:ascii="Arial" w:hAnsi="Arial" w:cs="Arial"/>
                  <w:sz w:val="22"/>
                  <w:szCs w:val="22"/>
                  <w:highlight w:val="yellow"/>
                  <w:rPrChange w:id="1959" w:author="Chris Warburton (NESO)" w:date="2025-05-23T06:31:00Z" w16du:dateUtc="2025-05-23T05:31:00Z">
                    <w:rPr>
                      <w:rFonts w:ascii="Arial" w:hAnsi="Arial" w:cs="Arial"/>
                      <w:sz w:val="22"/>
                      <w:szCs w:val="22"/>
                    </w:rPr>
                  </w:rPrChange>
                </w:rPr>
                <w:t xml:space="preserve"> of a related </w:t>
              </w:r>
              <w:r w:rsidR="003B5BB6" w:rsidRPr="000300A5">
                <w:rPr>
                  <w:rFonts w:ascii="Arial" w:hAnsi="Arial" w:cs="Arial"/>
                  <w:b/>
                  <w:bCs/>
                  <w:sz w:val="22"/>
                  <w:szCs w:val="22"/>
                  <w:highlight w:val="yellow"/>
                  <w:rPrChange w:id="1960" w:author="Chris Warburton (NESO)" w:date="2025-05-23T06:31:00Z" w16du:dateUtc="2025-05-23T05:31:00Z">
                    <w:rPr>
                      <w:rFonts w:ascii="Arial" w:hAnsi="Arial" w:cs="Arial"/>
                      <w:b/>
                      <w:bCs/>
                      <w:sz w:val="22"/>
                      <w:szCs w:val="22"/>
                    </w:rPr>
                  </w:rPrChange>
                </w:rPr>
                <w:lastRenderedPageBreak/>
                <w:t>Distribution Connection Agreement</w:t>
              </w:r>
              <w:r w:rsidR="003B5BB6" w:rsidRPr="000300A5">
                <w:rPr>
                  <w:rFonts w:ascii="Arial" w:hAnsi="Arial" w:cs="Arial"/>
                  <w:sz w:val="22"/>
                  <w:szCs w:val="22"/>
                  <w:highlight w:val="yellow"/>
                  <w:rPrChange w:id="1961" w:author="Chris Warburton (NESO)" w:date="2025-05-23T06:31:00Z" w16du:dateUtc="2025-05-23T05:31:00Z">
                    <w:rPr>
                      <w:rFonts w:ascii="Arial" w:hAnsi="Arial" w:cs="Arial"/>
                      <w:sz w:val="22"/>
                      <w:szCs w:val="22"/>
                    </w:rPr>
                  </w:rPrChange>
                </w:rPr>
                <w:t xml:space="preserve"> due to a failure</w:t>
              </w:r>
            </w:ins>
            <w:ins w:id="1962" w:author="Chris Warburton (NESO)" w:date="2025-05-21T16:59:00Z" w16du:dateUtc="2025-05-21T15:59:00Z">
              <w:r w:rsidR="00F9178E" w:rsidRPr="000300A5">
                <w:rPr>
                  <w:rFonts w:ascii="Arial" w:hAnsi="Arial" w:cs="Arial"/>
                  <w:sz w:val="22"/>
                  <w:szCs w:val="22"/>
                  <w:highlight w:val="yellow"/>
                  <w:rPrChange w:id="1963" w:author="Chris Warburton (NESO)" w:date="2025-05-23T06:31:00Z" w16du:dateUtc="2025-05-23T05:31:00Z">
                    <w:rPr>
                      <w:rFonts w:ascii="Arial" w:hAnsi="Arial" w:cs="Arial"/>
                      <w:sz w:val="22"/>
                      <w:szCs w:val="22"/>
                    </w:rPr>
                  </w:rPrChange>
                </w:rPr>
                <w:t xml:space="preserve"> by the </w:t>
              </w:r>
            </w:ins>
            <w:ins w:id="1964" w:author="Chris Warburton (NESO)" w:date="2025-05-23T04:31:00Z">
              <w:r w:rsidR="16034718" w:rsidRPr="000300A5">
                <w:rPr>
                  <w:rFonts w:ascii="Arial" w:hAnsi="Arial" w:cs="Arial"/>
                  <w:sz w:val="22"/>
                  <w:szCs w:val="22"/>
                  <w:highlight w:val="yellow"/>
                  <w:rPrChange w:id="1965" w:author="Chris Warburton (NESO)" w:date="2025-05-23T06:31:00Z" w16du:dateUtc="2025-05-23T05:31:00Z">
                    <w:rPr>
                      <w:rFonts w:ascii="Arial" w:hAnsi="Arial" w:cs="Arial"/>
                      <w:sz w:val="22"/>
                      <w:szCs w:val="22"/>
                    </w:rPr>
                  </w:rPrChange>
                </w:rPr>
                <w:t>d</w:t>
              </w:r>
            </w:ins>
            <w:ins w:id="1966" w:author="Chris Warburton (NESO)" w:date="2025-05-21T16:59:00Z">
              <w:r w:rsidR="00F9178E" w:rsidRPr="000300A5">
                <w:rPr>
                  <w:rFonts w:ascii="Arial" w:hAnsi="Arial" w:cs="Arial"/>
                  <w:sz w:val="22"/>
                  <w:szCs w:val="22"/>
                  <w:highlight w:val="yellow"/>
                  <w:rPrChange w:id="1967" w:author="Chris Warburton (NESO)" w:date="2025-05-23T06:31:00Z" w16du:dateUtc="2025-05-23T05:31:00Z">
                    <w:rPr>
                      <w:rFonts w:ascii="Arial" w:hAnsi="Arial" w:cs="Arial"/>
                      <w:b/>
                      <w:bCs/>
                      <w:sz w:val="22"/>
                      <w:szCs w:val="22"/>
                    </w:rPr>
                  </w:rPrChange>
                </w:rPr>
                <w:t>eveloper</w:t>
              </w:r>
            </w:ins>
            <w:ins w:id="1968" w:author="Chris Warburton (NESO)" w:date="2025-05-21T15:20:00Z" w16du:dateUtc="2025-05-21T14:20:00Z">
              <w:r w:rsidR="003B5BB6" w:rsidRPr="000300A5">
                <w:rPr>
                  <w:rFonts w:ascii="Arial" w:hAnsi="Arial" w:cs="Arial"/>
                  <w:sz w:val="22"/>
                  <w:szCs w:val="22"/>
                  <w:highlight w:val="yellow"/>
                  <w:rPrChange w:id="1969" w:author="Chris Warburton (NESO)" w:date="2025-05-23T06:31:00Z" w16du:dateUtc="2025-05-23T05:31:00Z">
                    <w:rPr>
                      <w:rFonts w:ascii="Arial" w:hAnsi="Arial" w:cs="Arial"/>
                      <w:sz w:val="22"/>
                      <w:szCs w:val="22"/>
                    </w:rPr>
                  </w:rPrChange>
                </w:rPr>
                <w:t xml:space="preserve"> to meet </w:t>
              </w:r>
              <w:r w:rsidR="003B5BB6" w:rsidRPr="000300A5">
                <w:rPr>
                  <w:rFonts w:ascii="Arial" w:hAnsi="Arial" w:cs="Arial"/>
                  <w:b/>
                  <w:bCs/>
                  <w:sz w:val="22"/>
                  <w:szCs w:val="22"/>
                  <w:highlight w:val="yellow"/>
                  <w:rPrChange w:id="1970" w:author="Chris Warburton (NESO)" w:date="2025-05-23T06:31:00Z" w16du:dateUtc="2025-05-23T05:31:00Z">
                    <w:rPr>
                      <w:rFonts w:ascii="Arial" w:hAnsi="Arial" w:cs="Arial"/>
                      <w:b/>
                      <w:bCs/>
                      <w:sz w:val="22"/>
                      <w:szCs w:val="22"/>
                    </w:rPr>
                  </w:rPrChange>
                </w:rPr>
                <w:t xml:space="preserve">Milestone 1 </w:t>
              </w:r>
              <w:r w:rsidR="003B5BB6" w:rsidRPr="000300A5">
                <w:rPr>
                  <w:rFonts w:ascii="Arial" w:hAnsi="Arial" w:cs="Arial"/>
                  <w:sz w:val="22"/>
                  <w:szCs w:val="22"/>
                  <w:highlight w:val="yellow"/>
                  <w:rPrChange w:id="1971" w:author="Chris Warburton (NESO)" w:date="2025-05-23T06:31:00Z" w16du:dateUtc="2025-05-23T05:31:00Z">
                    <w:rPr>
                      <w:rFonts w:ascii="Arial" w:hAnsi="Arial" w:cs="Arial"/>
                      <w:sz w:val="22"/>
                      <w:szCs w:val="22"/>
                    </w:rPr>
                  </w:rPrChange>
                </w:rPr>
                <w:t>(</w:t>
              </w:r>
            </w:ins>
            <w:ins w:id="1972" w:author="Chris Warburton (NESO)" w:date="2025-05-21T13:10:00Z" w16du:dateUtc="2025-05-21T12:10:00Z">
              <w:r w:rsidR="00F163DE" w:rsidRPr="000300A5">
                <w:rPr>
                  <w:rFonts w:ascii="Arial" w:hAnsi="Arial" w:cs="Arial"/>
                  <w:sz w:val="22"/>
                  <w:szCs w:val="22"/>
                  <w:highlight w:val="yellow"/>
                  <w:rPrChange w:id="1973" w:author="Chris Warburton (NESO)" w:date="2025-05-23T06:31:00Z" w16du:dateUtc="2025-05-23T05:31:00Z">
                    <w:rPr>
                      <w:rFonts w:ascii="Arial" w:hAnsi="Arial" w:cs="Arial"/>
                      <w:sz w:val="22"/>
                      <w:szCs w:val="22"/>
                    </w:rPr>
                  </w:rPrChange>
                </w:rPr>
                <w:t>w</w:t>
              </w:r>
            </w:ins>
            <w:ins w:id="1974" w:author="Chris Warburton (NESO)" w:date="2025-05-21T13:10:00Z">
              <w:r w:rsidR="00F163DE" w:rsidRPr="000300A5">
                <w:rPr>
                  <w:rFonts w:ascii="Arial" w:hAnsi="Arial" w:cs="Arial"/>
                  <w:sz w:val="22"/>
                  <w:szCs w:val="22"/>
                  <w:highlight w:val="yellow"/>
                  <w:rPrChange w:id="1975" w:author="Chris Warburton (NESO)" w:date="2025-05-23T06:31:00Z" w16du:dateUtc="2025-05-23T05:31:00Z">
                    <w:rPr>
                      <w:rFonts w:ascii="Arial" w:hAnsi="Arial" w:cs="Arial"/>
                      <w:sz w:val="22"/>
                      <w:szCs w:val="22"/>
                    </w:rPr>
                  </w:rPrChange>
                </w:rPr>
                <w:t xml:space="preserve">here </w:t>
              </w:r>
            </w:ins>
            <w:ins w:id="1976" w:author="Chris Warburton (NESO)" w:date="2025-05-21T13:10:00Z" w16du:dateUtc="2025-05-21T12:10:00Z">
              <w:r w:rsidR="00F163DE" w:rsidRPr="000300A5">
                <w:rPr>
                  <w:rFonts w:ascii="Arial" w:hAnsi="Arial" w:cs="Arial"/>
                  <w:sz w:val="22"/>
                  <w:szCs w:val="22"/>
                  <w:highlight w:val="yellow"/>
                  <w:rPrChange w:id="1977" w:author="Chris Warburton (NESO)" w:date="2025-05-23T06:31:00Z" w16du:dateUtc="2025-05-23T05:31:00Z">
                    <w:rPr>
                      <w:rFonts w:ascii="Arial" w:hAnsi="Arial" w:cs="Arial"/>
                      <w:sz w:val="22"/>
                      <w:szCs w:val="22"/>
                    </w:rPr>
                  </w:rPrChange>
                </w:rPr>
                <w:t>the</w:t>
              </w:r>
            </w:ins>
            <w:ins w:id="1978" w:author="Chris Warburton (NESO)" w:date="2025-05-21T13:10:00Z">
              <w:r w:rsidR="00F163DE" w:rsidRPr="000300A5">
                <w:rPr>
                  <w:rFonts w:ascii="Arial" w:hAnsi="Arial" w:cs="Arial"/>
                  <w:sz w:val="22"/>
                  <w:szCs w:val="22"/>
                  <w:highlight w:val="yellow"/>
                  <w:rPrChange w:id="1979" w:author="Chris Warburton (NESO)" w:date="2025-05-23T06:31:00Z" w16du:dateUtc="2025-05-23T05:31:00Z">
                    <w:rPr>
                      <w:rFonts w:ascii="Arial" w:hAnsi="Arial" w:cs="Arial"/>
                      <w:sz w:val="22"/>
                      <w:szCs w:val="22"/>
                    </w:rPr>
                  </w:rPrChange>
                </w:rPr>
                <w:t xml:space="preserve"> </w:t>
              </w:r>
              <w:r w:rsidR="00F163DE" w:rsidRPr="000300A5">
                <w:rPr>
                  <w:rFonts w:ascii="Arial" w:hAnsi="Arial" w:cs="Arial"/>
                  <w:b/>
                  <w:bCs/>
                  <w:sz w:val="22"/>
                  <w:szCs w:val="22"/>
                  <w:highlight w:val="yellow"/>
                  <w:rPrChange w:id="1980" w:author="Chris Warburton (NESO)" w:date="2025-05-23T06:31:00Z" w16du:dateUtc="2025-05-23T05:31:00Z">
                    <w:rPr>
                      <w:rFonts w:ascii="Arial" w:hAnsi="Arial" w:cs="Arial"/>
                      <w:sz w:val="22"/>
                      <w:szCs w:val="22"/>
                    </w:rPr>
                  </w:rPrChange>
                </w:rPr>
                <w:t>Construction</w:t>
              </w:r>
            </w:ins>
            <w:ins w:id="1981" w:author="Chris Warburton (NESO)" w:date="2025-05-21T13:14:00Z" w16du:dateUtc="2025-05-21T12:14:00Z">
              <w:r w:rsidR="00472108" w:rsidRPr="000300A5">
                <w:rPr>
                  <w:rFonts w:ascii="Arial" w:hAnsi="Arial" w:cs="Arial"/>
                  <w:b/>
                  <w:bCs/>
                  <w:sz w:val="22"/>
                  <w:szCs w:val="22"/>
                  <w:highlight w:val="yellow"/>
                  <w:rPrChange w:id="1982" w:author="Chris Warburton (NESO)" w:date="2025-05-23T06:31:00Z" w16du:dateUtc="2025-05-23T05:31:00Z">
                    <w:rPr>
                      <w:rFonts w:ascii="Arial" w:hAnsi="Arial" w:cs="Arial"/>
                      <w:b/>
                      <w:bCs/>
                      <w:sz w:val="22"/>
                      <w:szCs w:val="22"/>
                    </w:rPr>
                  </w:rPrChange>
                </w:rPr>
                <w:t xml:space="preserve"> Agreement</w:t>
              </w:r>
            </w:ins>
            <w:ins w:id="1983" w:author="Chris Warburton (NESO)" w:date="2025-05-21T13:10:00Z">
              <w:r w:rsidR="00F163DE" w:rsidRPr="000300A5">
                <w:rPr>
                  <w:rFonts w:ascii="Arial" w:hAnsi="Arial" w:cs="Arial"/>
                  <w:b/>
                  <w:bCs/>
                  <w:sz w:val="22"/>
                  <w:szCs w:val="22"/>
                  <w:highlight w:val="yellow"/>
                  <w:rPrChange w:id="1984" w:author="Chris Warburton (NESO)" w:date="2025-05-23T06:31:00Z" w16du:dateUtc="2025-05-23T05:31:00Z">
                    <w:rPr>
                      <w:rFonts w:ascii="Arial" w:hAnsi="Arial" w:cs="Arial"/>
                      <w:sz w:val="22"/>
                      <w:szCs w:val="22"/>
                    </w:rPr>
                  </w:rPrChange>
                </w:rPr>
                <w:t xml:space="preserve"> </w:t>
              </w:r>
            </w:ins>
            <w:ins w:id="1985" w:author="Chris Warburton (NESO)" w:date="2025-05-21T15:19:00Z" w16du:dateUtc="2025-05-21T14:19:00Z">
              <w:r w:rsidR="003B5BB6" w:rsidRPr="000300A5">
                <w:rPr>
                  <w:rFonts w:ascii="Arial" w:hAnsi="Arial" w:cs="Arial"/>
                  <w:sz w:val="22"/>
                  <w:szCs w:val="22"/>
                  <w:highlight w:val="yellow"/>
                  <w:rPrChange w:id="1986" w:author="Chris Warburton (NESO)" w:date="2025-05-23T06:31:00Z" w16du:dateUtc="2025-05-23T05:31:00Z">
                    <w:rPr>
                      <w:rFonts w:ascii="Arial" w:hAnsi="Arial" w:cs="Arial"/>
                      <w:sz w:val="22"/>
                      <w:szCs w:val="22"/>
                    </w:rPr>
                  </w:rPrChange>
                </w:rPr>
                <w:t xml:space="preserve">relates </w:t>
              </w:r>
            </w:ins>
            <w:ins w:id="1987" w:author="Chris Warburton (NESO)" w:date="2025-05-21T16:03:00Z" w16du:dateUtc="2025-05-21T15:03:00Z">
              <w:r w:rsidR="0006514A" w:rsidRPr="000300A5">
                <w:rPr>
                  <w:rFonts w:ascii="Arial" w:hAnsi="Arial" w:cs="Arial"/>
                  <w:sz w:val="22"/>
                  <w:szCs w:val="22"/>
                  <w:highlight w:val="yellow"/>
                  <w:rPrChange w:id="1988" w:author="Chris Warburton (NESO)" w:date="2025-05-23T06:31:00Z" w16du:dateUtc="2025-05-23T05:31:00Z">
                    <w:rPr>
                      <w:rFonts w:ascii="Arial" w:hAnsi="Arial" w:cs="Arial"/>
                      <w:sz w:val="22"/>
                      <w:szCs w:val="22"/>
                    </w:rPr>
                  </w:rPrChange>
                </w:rPr>
                <w:t xml:space="preserve">to more than one </w:t>
              </w:r>
              <w:r w:rsidR="0006514A" w:rsidRPr="000300A5">
                <w:rPr>
                  <w:rFonts w:ascii="Arial" w:hAnsi="Arial" w:cs="Arial"/>
                  <w:b/>
                  <w:bCs/>
                  <w:sz w:val="22"/>
                  <w:szCs w:val="22"/>
                  <w:highlight w:val="yellow"/>
                  <w:rPrChange w:id="1989" w:author="Chris Warburton (NESO)" w:date="2025-05-23T06:31:00Z" w16du:dateUtc="2025-05-23T05:31:00Z">
                    <w:rPr>
                      <w:rFonts w:ascii="Arial" w:hAnsi="Arial" w:cs="Arial"/>
                      <w:b/>
                      <w:bCs/>
                      <w:sz w:val="22"/>
                      <w:szCs w:val="22"/>
                    </w:rPr>
                  </w:rPrChange>
                </w:rPr>
                <w:t>Distribution Connection Agreement</w:t>
              </w:r>
              <w:r w:rsidR="0006514A" w:rsidRPr="000300A5">
                <w:rPr>
                  <w:rFonts w:ascii="Arial" w:hAnsi="Arial" w:cs="Arial"/>
                  <w:sz w:val="22"/>
                  <w:szCs w:val="22"/>
                  <w:highlight w:val="yellow"/>
                  <w:rPrChange w:id="1990" w:author="Chris Warburton (NESO)" w:date="2025-05-23T06:31:00Z" w16du:dateUtc="2025-05-23T05:31:00Z">
                    <w:rPr>
                      <w:rFonts w:ascii="Arial" w:hAnsi="Arial" w:cs="Arial"/>
                      <w:sz w:val="22"/>
                      <w:szCs w:val="22"/>
                    </w:rPr>
                  </w:rPrChange>
                </w:rPr>
                <w:t>)</w:t>
              </w:r>
            </w:ins>
            <w:ins w:id="1991" w:author="Chris Warburton (NESO)" w:date="2025-05-21T13:02:00Z" w16du:dateUtc="2025-05-21T12:02:00Z">
              <w:r w:rsidR="003E1CD3" w:rsidRPr="000300A5">
                <w:rPr>
                  <w:rFonts w:ascii="Arial" w:hAnsi="Arial" w:cs="Arial"/>
                  <w:sz w:val="22"/>
                  <w:szCs w:val="22"/>
                  <w:highlight w:val="yellow"/>
                  <w:rPrChange w:id="1992" w:author="Chris Warburton (NESO)" w:date="2025-05-23T06:31:00Z" w16du:dateUtc="2025-05-23T05:31:00Z">
                    <w:rPr>
                      <w:rFonts w:ascii="Arial" w:hAnsi="Arial" w:cs="Arial"/>
                      <w:sz w:val="22"/>
                      <w:szCs w:val="22"/>
                    </w:rPr>
                  </w:rPrChange>
                </w:rPr>
                <w:t>;</w:t>
              </w:r>
            </w:ins>
          </w:p>
          <w:p w14:paraId="66A0C823" w14:textId="4F972D4C" w:rsidR="005B70F9" w:rsidRPr="005B70F9" w:rsidRDefault="0011562B">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1993" w:author="Chris Warburton (NESO)" w:date="2025-05-08T08:45:00Z" w16du:dateUtc="2025-05-08T07:45:00Z"/>
                <w:rFonts w:ascii="Arial" w:hAnsi="Arial" w:cs="Arial"/>
                <w:sz w:val="22"/>
                <w:szCs w:val="22"/>
              </w:rPr>
              <w:pPrChange w:id="1994" w:author="Chris Warburton (NESO)" w:date="2025-05-15T12:59:00Z" w16du:dateUtc="2025-05-15T11:59:00Z">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1995" w:author="Chris Warburton (NESO)" w:date="2025-05-21T20:38:00Z" w16du:dateUtc="2025-05-21T19:38:00Z">
              <w:r w:rsidRPr="000300A5">
                <w:rPr>
                  <w:rFonts w:ascii="Arial" w:hAnsi="Arial" w:cs="Arial"/>
                  <w:sz w:val="22"/>
                  <w:szCs w:val="22"/>
                  <w:highlight w:val="yellow"/>
                  <w:rPrChange w:id="1996" w:author="Chris Warburton (NESO)" w:date="2025-05-23T06:31:00Z" w16du:dateUtc="2025-05-23T05:31:00Z">
                    <w:rPr>
                      <w:rFonts w:ascii="Arial" w:hAnsi="Arial" w:cs="Arial"/>
                      <w:sz w:val="22"/>
                      <w:szCs w:val="22"/>
                    </w:rPr>
                  </w:rPrChange>
                </w:rPr>
                <w:t>during</w:t>
              </w:r>
            </w:ins>
            <w:ins w:id="1997" w:author="Chris Warburton (NESO)" w:date="2025-05-21T15:59:00Z" w16du:dateUtc="2025-05-21T14:59:00Z">
              <w:r w:rsidR="00BA47DB" w:rsidRPr="000300A5">
                <w:rPr>
                  <w:rFonts w:ascii="Arial" w:hAnsi="Arial" w:cs="Arial"/>
                  <w:sz w:val="22"/>
                  <w:szCs w:val="22"/>
                  <w:highlight w:val="yellow"/>
                  <w:rPrChange w:id="1998" w:author="Chris Warburton (NESO)" w:date="2025-05-23T06:31:00Z" w16du:dateUtc="2025-05-23T05:31:00Z">
                    <w:rPr>
                      <w:rFonts w:ascii="Arial" w:hAnsi="Arial" w:cs="Arial"/>
                      <w:sz w:val="22"/>
                      <w:szCs w:val="22"/>
                    </w:rPr>
                  </w:rPrChange>
                </w:rPr>
                <w:t xml:space="preserve"> the </w:t>
              </w:r>
              <w:r w:rsidR="00BA47DB" w:rsidRPr="000300A5">
                <w:rPr>
                  <w:rFonts w:ascii="Arial" w:hAnsi="Arial" w:cs="Arial"/>
                  <w:b/>
                  <w:bCs/>
                  <w:sz w:val="22"/>
                  <w:szCs w:val="22"/>
                  <w:highlight w:val="yellow"/>
                  <w:rPrChange w:id="1999" w:author="Chris Warburton (NESO)" w:date="2025-05-23T06:31:00Z" w16du:dateUtc="2025-05-23T05:31:00Z">
                    <w:rPr>
                      <w:rFonts w:ascii="Arial" w:hAnsi="Arial" w:cs="Arial"/>
                      <w:b/>
                      <w:bCs/>
                      <w:sz w:val="22"/>
                      <w:szCs w:val="22"/>
                    </w:rPr>
                  </w:rPrChange>
                </w:rPr>
                <w:t>PCF Metric Period</w:t>
              </w:r>
              <w:r w:rsidR="00BA47DB" w:rsidRPr="000300A5">
                <w:rPr>
                  <w:rFonts w:ascii="Arial" w:hAnsi="Arial" w:cs="Arial"/>
                  <w:sz w:val="22"/>
                  <w:szCs w:val="22"/>
                  <w:highlight w:val="yellow"/>
                  <w:rPrChange w:id="2000" w:author="Chris Warburton (NESO)" w:date="2025-05-23T06:31:00Z" w16du:dateUtc="2025-05-23T05:31:00Z">
                    <w:rPr>
                      <w:rFonts w:ascii="Arial" w:hAnsi="Arial" w:cs="Arial"/>
                      <w:sz w:val="22"/>
                      <w:szCs w:val="22"/>
                    </w:rPr>
                  </w:rPrChange>
                </w:rPr>
                <w:t xml:space="preserve"> </w:t>
              </w:r>
            </w:ins>
            <w:ins w:id="2001" w:author="Chris Warburton (NESO)" w:date="2025-05-21T20:38:00Z" w16du:dateUtc="2025-05-21T19:38:00Z">
              <w:r w:rsidRPr="000300A5">
                <w:rPr>
                  <w:rFonts w:ascii="Arial" w:hAnsi="Arial" w:cs="Arial"/>
                  <w:sz w:val="22"/>
                  <w:szCs w:val="22"/>
                  <w:highlight w:val="yellow"/>
                  <w:rPrChange w:id="2002" w:author="Chris Warburton (NESO)" w:date="2025-05-23T06:31:00Z" w16du:dateUtc="2025-05-23T05:31:00Z">
                    <w:rPr>
                      <w:rFonts w:ascii="Arial" w:hAnsi="Arial" w:cs="Arial"/>
                      <w:sz w:val="22"/>
                      <w:szCs w:val="22"/>
                    </w:rPr>
                  </w:rPrChange>
                </w:rPr>
                <w:t>in</w:t>
              </w:r>
            </w:ins>
            <w:ins w:id="2003" w:author="Chris Warburton (NESO)" w:date="2025-05-21T15:59:00Z" w16du:dateUtc="2025-05-21T14:59:00Z">
              <w:r w:rsidR="00BA47DB">
                <w:rPr>
                  <w:rFonts w:ascii="Arial" w:hAnsi="Arial" w:cs="Arial"/>
                  <w:sz w:val="22"/>
                  <w:szCs w:val="22"/>
                </w:rPr>
                <w:t xml:space="preserve"> which </w:t>
              </w:r>
              <w:r w:rsidR="00BA47DB" w:rsidRPr="007B2CF9">
                <w:rPr>
                  <w:rFonts w:ascii="Arial" w:hAnsi="Arial" w:cs="Arial"/>
                  <w:sz w:val="22"/>
                  <w:szCs w:val="22"/>
                </w:rPr>
                <w:t xml:space="preserve">the </w:t>
              </w:r>
              <w:r w:rsidR="00BA47DB">
                <w:rPr>
                  <w:rFonts w:ascii="Arial" w:hAnsi="Arial" w:cs="Arial"/>
                  <w:sz w:val="22"/>
                  <w:szCs w:val="22"/>
                </w:rPr>
                <w:t>calculation is undertaken</w:t>
              </w:r>
            </w:ins>
            <w:ins w:id="2004" w:author="Chris Warburton (NESO)" w:date="2025-05-15T13:00:00Z" w16du:dateUtc="2025-05-15T12:00:00Z">
              <w:r w:rsidR="004832F8">
                <w:rPr>
                  <w:rFonts w:ascii="Arial" w:hAnsi="Arial" w:cs="Arial"/>
                  <w:sz w:val="22"/>
                  <w:szCs w:val="22"/>
                </w:rPr>
                <w:t>;</w:t>
              </w:r>
            </w:ins>
            <w:ins w:id="2005" w:author="Chris Warburton (NESO)" w:date="2025-05-08T08:47:00Z" w16du:dateUtc="2025-05-08T07:47:00Z">
              <w:r w:rsidR="005B70F9" w:rsidRPr="005B70F9">
                <w:rPr>
                  <w:rFonts w:ascii="Arial" w:hAnsi="Arial" w:cs="Arial"/>
                  <w:sz w:val="22"/>
                  <w:szCs w:val="22"/>
                  <w:rPrChange w:id="2006" w:author="Chris Warburton (NESO)" w:date="2025-05-08T08:47:00Z" w16du:dateUtc="2025-05-08T07:47:00Z">
                    <w:rPr>
                      <w:rFonts w:ascii="Arial" w:hAnsi="Arial" w:cs="Arial"/>
                    </w:rPr>
                  </w:rPrChange>
                </w:rPr>
                <w:t xml:space="preserve"> </w:t>
              </w:r>
            </w:ins>
          </w:p>
        </w:tc>
      </w:tr>
      <w:tr w:rsidR="00230D60" w14:paraId="08B0FC25" w14:textId="77777777" w:rsidTr="00D842B7">
        <w:trPr>
          <w:ins w:id="2007" w:author="Chris Warburton (NESO)" w:date="2025-05-13T11:28:00Z"/>
        </w:trPr>
        <w:tc>
          <w:tcPr>
            <w:tcW w:w="2268" w:type="dxa"/>
          </w:tcPr>
          <w:p w14:paraId="3F479E4E" w14:textId="573A3522" w:rsidR="00230D60" w:rsidRPr="00230D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08" w:author="Chris Warburton (NESO)" w:date="2025-05-13T11:28:00Z" w16du:dateUtc="2025-05-13T10:28:00Z"/>
                <w:rFonts w:ascii="Arial" w:hAnsi="Arial" w:cs="Arial"/>
                <w:b/>
                <w:bCs/>
                <w:sz w:val="22"/>
                <w:szCs w:val="22"/>
              </w:rPr>
            </w:pPr>
            <w:ins w:id="2009" w:author="Chris Warburton (NESO)" w:date="2025-05-13T11:28:00Z" w16du:dateUtc="2025-05-13T10:28:00Z">
              <w:r w:rsidRPr="00610D80">
                <w:rPr>
                  <w:rFonts w:ascii="Arial" w:hAnsi="Arial" w:cs="Arial"/>
                  <w:b/>
                  <w:bCs/>
                  <w:sz w:val="22"/>
                  <w:szCs w:val="20"/>
                </w:rPr>
                <w:lastRenderedPageBreak/>
                <w:t>“PCF Activation Threshold”</w:t>
              </w:r>
            </w:ins>
          </w:p>
        </w:tc>
        <w:tc>
          <w:tcPr>
            <w:tcW w:w="6379" w:type="dxa"/>
          </w:tcPr>
          <w:p w14:paraId="3990F26C" w14:textId="6F153BE1" w:rsidR="00230D60" w:rsidRPr="00230D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10" w:author="Chris Warburton (NESO)" w:date="2025-05-13T11:28:00Z" w16du:dateUtc="2025-05-13T10:28:00Z"/>
                <w:rFonts w:ascii="Arial" w:hAnsi="Arial" w:cs="Arial"/>
                <w:sz w:val="22"/>
                <w:szCs w:val="22"/>
              </w:rPr>
            </w:pPr>
            <w:ins w:id="2011" w:author="Chris Warburton (NESO)" w:date="2025-05-13T11:28:00Z" w16du:dateUtc="2025-05-13T10:28:00Z">
              <w:r w:rsidRPr="00610D80">
                <w:rPr>
                  <w:rFonts w:ascii="Arial" w:hAnsi="Arial" w:cs="Arial"/>
                  <w:sz w:val="22"/>
                  <w:szCs w:val="20"/>
                </w:rPr>
                <w:t>6,500MW;</w:t>
              </w:r>
            </w:ins>
          </w:p>
        </w:tc>
      </w:tr>
      <w:tr w:rsidR="00230D60" w14:paraId="34287FFC" w14:textId="77777777" w:rsidTr="00D842B7">
        <w:trPr>
          <w:ins w:id="2012" w:author="Chris Warburton (NESO)" w:date="2025-05-12T20:00:00Z"/>
        </w:trPr>
        <w:tc>
          <w:tcPr>
            <w:tcW w:w="2268" w:type="dxa"/>
          </w:tcPr>
          <w:p w14:paraId="6F24C8A5" w14:textId="4A04E2E5" w:rsidR="00230D60" w:rsidRPr="009E139E"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13" w:author="Chris Warburton (NESO)" w:date="2025-05-12T20:00:00Z" w16du:dateUtc="2025-05-12T19:00:00Z"/>
                <w:rFonts w:ascii="Arial" w:hAnsi="Arial" w:cs="Arial"/>
                <w:b/>
                <w:bCs/>
                <w:sz w:val="22"/>
                <w:szCs w:val="22"/>
              </w:rPr>
            </w:pPr>
            <w:ins w:id="2014" w:author="Chris Warburton (NESO)" w:date="2025-05-12T20:00:00Z" w16du:dateUtc="2025-05-12T19:00:00Z">
              <w:r w:rsidRPr="00914060">
                <w:rPr>
                  <w:rFonts w:ascii="Arial" w:hAnsi="Arial" w:cs="Arial"/>
                  <w:b/>
                  <w:bCs/>
                  <w:sz w:val="22"/>
                  <w:szCs w:val="22"/>
                </w:rPr>
                <w:t>“PCF Determination Notice”</w:t>
              </w:r>
            </w:ins>
          </w:p>
        </w:tc>
        <w:tc>
          <w:tcPr>
            <w:tcW w:w="6379" w:type="dxa"/>
          </w:tcPr>
          <w:p w14:paraId="71325D0C" w14:textId="131057D5" w:rsidR="00230D60" w:rsidRPr="009E139E"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15" w:author="Chris Warburton (NESO)" w:date="2025-05-12T20:00:00Z" w16du:dateUtc="2025-05-12T19:00:00Z"/>
                <w:rFonts w:ascii="Arial" w:hAnsi="Arial" w:cs="Arial"/>
                <w:sz w:val="22"/>
                <w:szCs w:val="22"/>
              </w:rPr>
            </w:pPr>
            <w:ins w:id="2016" w:author="Chris Warburton (NESO)" w:date="2025-05-12T20:00:00Z" w16du:dateUtc="2025-05-12T19:00:00Z">
              <w:r w:rsidRPr="00914060">
                <w:rPr>
                  <w:rFonts w:ascii="Arial" w:hAnsi="Arial" w:cs="Arial"/>
                  <w:sz w:val="22"/>
                  <w:szCs w:val="22"/>
                </w:rPr>
                <w:t xml:space="preserve">the notice issued by </w:t>
              </w:r>
              <w:r w:rsidRPr="00914060">
                <w:rPr>
                  <w:rFonts w:ascii="Arial" w:hAnsi="Arial" w:cs="Arial"/>
                  <w:b/>
                  <w:bCs/>
                  <w:sz w:val="22"/>
                  <w:szCs w:val="22"/>
                </w:rPr>
                <w:t>The Company</w:t>
              </w:r>
              <w:r w:rsidRPr="00914060">
                <w:rPr>
                  <w:rFonts w:ascii="Arial" w:hAnsi="Arial" w:cs="Arial"/>
                  <w:sz w:val="22"/>
                  <w:szCs w:val="22"/>
                </w:rPr>
                <w:t xml:space="preserve"> in accordance with Paragraph 2.</w:t>
              </w:r>
            </w:ins>
            <w:ins w:id="2017" w:author="Chris Warburton (NESO)" w:date="2025-05-16T12:30:00Z" w16du:dateUtc="2025-05-16T11:30:00Z">
              <w:r w:rsidR="00C63BED">
                <w:rPr>
                  <w:rFonts w:ascii="Arial" w:hAnsi="Arial" w:cs="Arial"/>
                  <w:sz w:val="22"/>
                  <w:szCs w:val="22"/>
                </w:rPr>
                <w:t>5</w:t>
              </w:r>
            </w:ins>
            <w:ins w:id="2018" w:author="Chris Warburton (NESO)" w:date="2025-05-12T20:00:00Z" w16du:dateUtc="2025-05-12T19:00:00Z">
              <w:r w:rsidRPr="00914060">
                <w:rPr>
                  <w:rFonts w:ascii="Arial" w:hAnsi="Arial" w:cs="Arial"/>
                  <w:sz w:val="22"/>
                  <w:szCs w:val="22"/>
                </w:rPr>
                <w:t xml:space="preserve"> of Part Five of the </w:t>
              </w:r>
              <w:r w:rsidRPr="00914060">
                <w:rPr>
                  <w:rFonts w:ascii="Arial" w:hAnsi="Arial" w:cs="Arial"/>
                  <w:b/>
                  <w:bCs/>
                  <w:sz w:val="22"/>
                  <w:szCs w:val="22"/>
                </w:rPr>
                <w:t>User Commitment Methodology</w:t>
              </w:r>
              <w:r w:rsidRPr="00914060">
                <w:rPr>
                  <w:rFonts w:ascii="Arial" w:hAnsi="Arial" w:cs="Arial"/>
                  <w:sz w:val="22"/>
                  <w:szCs w:val="22"/>
                </w:rPr>
                <w:t xml:space="preserve">; </w:t>
              </w:r>
            </w:ins>
          </w:p>
        </w:tc>
      </w:tr>
      <w:tr w:rsidR="00230D60" w14:paraId="313773E3" w14:textId="77777777" w:rsidTr="00D842B7">
        <w:trPr>
          <w:ins w:id="2019" w:author="Chris Warburton (NESO)" w:date="2025-05-13T10:57:00Z"/>
        </w:trPr>
        <w:tc>
          <w:tcPr>
            <w:tcW w:w="2268" w:type="dxa"/>
          </w:tcPr>
          <w:p w14:paraId="2E68261E" w14:textId="06D8D803" w:rsidR="00230D60" w:rsidRPr="009140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20" w:author="Chris Warburton (NESO)" w:date="2025-05-13T10:57:00Z" w16du:dateUtc="2025-05-13T09:57:00Z"/>
                <w:rFonts w:ascii="Arial" w:hAnsi="Arial" w:cs="Arial"/>
                <w:b/>
                <w:bCs/>
                <w:sz w:val="22"/>
                <w:szCs w:val="22"/>
              </w:rPr>
            </w:pPr>
            <w:ins w:id="2021" w:author="Chris Warburton (NESO)" w:date="2025-05-13T10:57:00Z" w16du:dateUtc="2025-05-13T09:57:00Z">
              <w:r>
                <w:rPr>
                  <w:rFonts w:ascii="Arial" w:hAnsi="Arial" w:cs="Arial"/>
                  <w:b/>
                  <w:bCs/>
                  <w:sz w:val="22"/>
                  <w:szCs w:val="22"/>
                </w:rPr>
                <w:t>“PCF Distribution Notice Period”</w:t>
              </w:r>
            </w:ins>
          </w:p>
        </w:tc>
        <w:tc>
          <w:tcPr>
            <w:tcW w:w="6379" w:type="dxa"/>
          </w:tcPr>
          <w:p w14:paraId="0B2BBBCF" w14:textId="234E4BC0" w:rsidR="00230D60" w:rsidRDefault="00072774"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22" w:author="Chris Warburton (NESO)" w:date="2025-05-13T11:01:00Z" w16du:dateUtc="2025-05-13T10:01:00Z"/>
                <w:rFonts w:ascii="Arial" w:hAnsi="Arial" w:cs="Arial"/>
                <w:sz w:val="22"/>
                <w:szCs w:val="22"/>
              </w:rPr>
            </w:pPr>
            <w:ins w:id="2023" w:author="Chris Warburton (NESO)" w:date="2025-05-15T20:12:00Z" w16du:dateUtc="2025-05-15T19:12:00Z">
              <w:r>
                <w:rPr>
                  <w:rFonts w:ascii="Arial" w:hAnsi="Arial" w:cs="Arial"/>
                  <w:sz w:val="22"/>
                  <w:szCs w:val="22"/>
                </w:rPr>
                <w:t xml:space="preserve">(a) </w:t>
              </w:r>
            </w:ins>
            <w:ins w:id="2024" w:author="Chris Warburton (NESO)" w:date="2025-05-13T10:59:00Z" w16du:dateUtc="2025-05-13T09:59:00Z">
              <w:r w:rsidR="00230D60">
                <w:rPr>
                  <w:rFonts w:ascii="Arial" w:hAnsi="Arial" w:cs="Arial"/>
                  <w:sz w:val="22"/>
                  <w:szCs w:val="22"/>
                </w:rPr>
                <w:t xml:space="preserve">in the case of the first notification provided in accordance with Paragraph </w:t>
              </w:r>
            </w:ins>
            <w:ins w:id="2025" w:author="Chris Warburton (NESO)" w:date="2025-05-13T11:00:00Z" w16du:dateUtc="2025-05-13T10:00:00Z">
              <w:r w:rsidR="00230D60">
                <w:rPr>
                  <w:rFonts w:ascii="Arial" w:hAnsi="Arial" w:cs="Arial"/>
                  <w:sz w:val="22"/>
                  <w:szCs w:val="22"/>
                </w:rPr>
                <w:t xml:space="preserve">5.1 </w:t>
              </w:r>
            </w:ins>
            <w:ins w:id="2026" w:author="Chris Warburton (NESO)" w:date="2025-05-13T10:59:00Z" w16du:dateUtc="2025-05-13T09:59:00Z">
              <w:r w:rsidR="00230D60">
                <w:rPr>
                  <w:rFonts w:ascii="Arial" w:hAnsi="Arial" w:cs="Arial"/>
                  <w:sz w:val="22"/>
                  <w:szCs w:val="22"/>
                </w:rPr>
                <w:t xml:space="preserve">of Part Five of </w:t>
              </w:r>
              <w:r w:rsidR="00230D60" w:rsidRPr="00914060">
                <w:rPr>
                  <w:rFonts w:ascii="Arial" w:hAnsi="Arial" w:cs="Arial"/>
                  <w:sz w:val="22"/>
                  <w:szCs w:val="22"/>
                </w:rPr>
                <w:t xml:space="preserve">the </w:t>
              </w:r>
              <w:r w:rsidR="00230D60" w:rsidRPr="00914060">
                <w:rPr>
                  <w:rFonts w:ascii="Arial" w:hAnsi="Arial" w:cs="Arial"/>
                  <w:b/>
                  <w:bCs/>
                  <w:sz w:val="22"/>
                  <w:szCs w:val="22"/>
                </w:rPr>
                <w:t>User Commitment Methodology</w:t>
              </w:r>
            </w:ins>
            <w:ins w:id="2027" w:author="Chris Warburton (NESO)" w:date="2025-05-13T11:00:00Z" w16du:dateUtc="2025-05-13T10:00:00Z">
              <w:r w:rsidR="00230D60">
                <w:rPr>
                  <w:rFonts w:ascii="Arial" w:hAnsi="Arial" w:cs="Arial"/>
                  <w:sz w:val="22"/>
                  <w:szCs w:val="22"/>
                </w:rPr>
                <w:t>, the period from the date</w:t>
              </w:r>
              <w:r w:rsidR="00230D60" w:rsidRPr="00AD6903">
                <w:rPr>
                  <w:rFonts w:ascii="Arial" w:hAnsi="Arial" w:cs="Arial"/>
                  <w:sz w:val="22"/>
                  <w:szCs w:val="22"/>
                </w:rPr>
                <w:t xml:space="preserve"> Part Five of the </w:t>
              </w:r>
              <w:r w:rsidR="00230D60" w:rsidRPr="00AD6903">
                <w:rPr>
                  <w:rFonts w:ascii="Arial" w:hAnsi="Arial" w:cs="Arial"/>
                  <w:b/>
                  <w:bCs/>
                  <w:sz w:val="22"/>
                  <w:szCs w:val="22"/>
                </w:rPr>
                <w:t>User Commitment Methodology</w:t>
              </w:r>
              <w:r w:rsidR="00230D60">
                <w:rPr>
                  <w:rFonts w:ascii="Arial" w:hAnsi="Arial" w:cs="Arial"/>
                  <w:b/>
                  <w:bCs/>
                  <w:sz w:val="22"/>
                  <w:szCs w:val="22"/>
                </w:rPr>
                <w:t xml:space="preserve"> </w:t>
              </w:r>
              <w:r w:rsidR="00230D60">
                <w:rPr>
                  <w:rFonts w:ascii="Arial" w:hAnsi="Arial" w:cs="Arial"/>
                  <w:sz w:val="22"/>
                  <w:szCs w:val="22"/>
                </w:rPr>
                <w:t xml:space="preserve">takes effect </w:t>
              </w:r>
            </w:ins>
            <w:ins w:id="2028" w:author="Chris Warburton (NESO)" w:date="2025-05-13T11:01:00Z" w16du:dateUtc="2025-05-13T10:01:00Z">
              <w:r w:rsidR="00230D60">
                <w:rPr>
                  <w:rFonts w:ascii="Arial" w:hAnsi="Arial" w:cs="Arial"/>
                  <w:sz w:val="22"/>
                  <w:szCs w:val="22"/>
                </w:rPr>
                <w:t>to</w:t>
              </w:r>
            </w:ins>
            <w:ins w:id="2029" w:author="Chris Warburton (NESO)" w:date="2025-05-13T11:00:00Z" w16du:dateUtc="2025-05-13T10:00:00Z">
              <w:r w:rsidR="00230D60">
                <w:rPr>
                  <w:rFonts w:ascii="Arial" w:hAnsi="Arial" w:cs="Arial"/>
                  <w:sz w:val="22"/>
                  <w:szCs w:val="22"/>
                </w:rPr>
                <w:t xml:space="preserve"> the 14</w:t>
              </w:r>
              <w:r w:rsidR="00230D60" w:rsidRPr="000354AC">
                <w:rPr>
                  <w:rFonts w:ascii="Arial" w:hAnsi="Arial" w:cs="Arial"/>
                  <w:sz w:val="22"/>
                  <w:szCs w:val="22"/>
                  <w:vertAlign w:val="superscript"/>
                  <w:rPrChange w:id="2030" w:author="Chris Warburton (NESO)" w:date="2025-05-13T11:00:00Z" w16du:dateUtc="2025-05-13T10:00:00Z">
                    <w:rPr>
                      <w:rFonts w:ascii="Arial" w:hAnsi="Arial" w:cs="Arial"/>
                      <w:sz w:val="22"/>
                      <w:szCs w:val="22"/>
                    </w:rPr>
                  </w:rPrChange>
                </w:rPr>
                <w:t>th</w:t>
              </w:r>
              <w:r w:rsidR="00230D60">
                <w:rPr>
                  <w:rFonts w:ascii="Arial" w:hAnsi="Arial" w:cs="Arial"/>
                  <w:sz w:val="22"/>
                  <w:szCs w:val="22"/>
                </w:rPr>
                <w:t xml:space="preserve"> day of the month </w:t>
              </w:r>
            </w:ins>
            <w:ins w:id="2031" w:author="Chris Warburton (NESO)" w:date="2025-05-13T11:01:00Z" w16du:dateUtc="2025-05-13T10:01:00Z">
              <w:r w:rsidR="00230D60">
                <w:rPr>
                  <w:rFonts w:ascii="Arial" w:hAnsi="Arial" w:cs="Arial"/>
                  <w:sz w:val="22"/>
                  <w:szCs w:val="22"/>
                </w:rPr>
                <w:t>before the notification</w:t>
              </w:r>
            </w:ins>
            <w:ins w:id="2032" w:author="Chris Warburton (NESO)" w:date="2025-05-13T10:59:00Z" w16du:dateUtc="2025-05-13T09:59:00Z">
              <w:r w:rsidR="00230D60" w:rsidRPr="00914060">
                <w:rPr>
                  <w:rFonts w:ascii="Arial" w:hAnsi="Arial" w:cs="Arial"/>
                  <w:sz w:val="22"/>
                  <w:szCs w:val="22"/>
                </w:rPr>
                <w:t>;</w:t>
              </w:r>
            </w:ins>
            <w:ins w:id="2033" w:author="Chris Warburton (NESO)" w:date="2025-05-13T11:01:00Z" w16du:dateUtc="2025-05-13T10:01:00Z">
              <w:r w:rsidR="00230D60">
                <w:rPr>
                  <w:rFonts w:ascii="Arial" w:hAnsi="Arial" w:cs="Arial"/>
                  <w:sz w:val="22"/>
                  <w:szCs w:val="22"/>
                </w:rPr>
                <w:t xml:space="preserve"> and</w:t>
              </w:r>
            </w:ins>
            <w:ins w:id="2034" w:author="Chris Warburton (NESO)" w:date="2025-05-22T22:10:00Z" w16du:dateUtc="2025-05-22T21:10:00Z">
              <w:r w:rsidR="000D6246">
                <w:rPr>
                  <w:rFonts w:ascii="Arial" w:hAnsi="Arial" w:cs="Arial"/>
                  <w:sz w:val="22"/>
                  <w:szCs w:val="22"/>
                </w:rPr>
                <w:t xml:space="preserve"> </w:t>
              </w:r>
              <w:r w:rsidR="000D6246" w:rsidRPr="000300A5">
                <w:rPr>
                  <w:rFonts w:ascii="Arial" w:hAnsi="Arial" w:cs="Arial"/>
                  <w:sz w:val="22"/>
                  <w:szCs w:val="22"/>
                  <w:highlight w:val="yellow"/>
                  <w:rPrChange w:id="2035" w:author="Chris Warburton (NESO)" w:date="2025-05-23T06:31:00Z" w16du:dateUtc="2025-05-23T05:31:00Z">
                    <w:rPr>
                      <w:rFonts w:ascii="Arial" w:hAnsi="Arial" w:cs="Arial"/>
                      <w:sz w:val="22"/>
                      <w:szCs w:val="22"/>
                    </w:rPr>
                  </w:rPrChange>
                </w:rPr>
                <w:t>then</w:t>
              </w:r>
            </w:ins>
          </w:p>
          <w:p w14:paraId="6C8B25D6" w14:textId="3C586295" w:rsidR="00230D60" w:rsidRPr="00914060" w:rsidRDefault="00072774"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36" w:author="Chris Warburton (NESO)" w:date="2025-05-13T10:57:00Z" w16du:dateUtc="2025-05-13T09:57:00Z"/>
                <w:rFonts w:ascii="Arial" w:hAnsi="Arial" w:cs="Arial"/>
                <w:sz w:val="22"/>
                <w:szCs w:val="22"/>
              </w:rPr>
            </w:pPr>
            <w:ins w:id="2037" w:author="Chris Warburton (NESO)" w:date="2025-05-15T20:12:00Z" w16du:dateUtc="2025-05-15T19:12:00Z">
              <w:r>
                <w:rPr>
                  <w:rFonts w:ascii="Arial" w:hAnsi="Arial" w:cs="Arial"/>
                  <w:sz w:val="22"/>
                  <w:szCs w:val="22"/>
                </w:rPr>
                <w:t>(b)</w:t>
              </w:r>
            </w:ins>
            <w:ins w:id="2038" w:author="Chris Warburton (NESO)" w:date="2025-05-22T09:07:00Z" w16du:dateUtc="2025-05-22T08:07:00Z">
              <w:r w:rsidR="00BB458A">
                <w:rPr>
                  <w:rFonts w:ascii="Arial" w:hAnsi="Arial" w:cs="Arial"/>
                  <w:sz w:val="22"/>
                  <w:szCs w:val="22"/>
                </w:rPr>
                <w:t xml:space="preserve"> </w:t>
              </w:r>
            </w:ins>
            <w:ins w:id="2039" w:author="Chris Warburton (NESO)" w:date="2025-05-13T11:01:00Z" w16du:dateUtc="2025-05-13T10:01:00Z">
              <w:r w:rsidR="00230D60">
                <w:rPr>
                  <w:rFonts w:ascii="Arial" w:hAnsi="Arial" w:cs="Arial"/>
                  <w:sz w:val="22"/>
                  <w:szCs w:val="22"/>
                </w:rPr>
                <w:t xml:space="preserve">in the case of any subsequent </w:t>
              </w:r>
            </w:ins>
            <w:ins w:id="2040" w:author="Chris Warburton (NESO)" w:date="2025-05-15T20:12:00Z" w16du:dateUtc="2025-05-15T19:12:00Z">
              <w:r w:rsidR="00276BD7">
                <w:rPr>
                  <w:rFonts w:ascii="Arial" w:hAnsi="Arial" w:cs="Arial"/>
                  <w:sz w:val="22"/>
                  <w:szCs w:val="22"/>
                </w:rPr>
                <w:t xml:space="preserve">such </w:t>
              </w:r>
            </w:ins>
            <w:ins w:id="2041" w:author="Chris Warburton (NESO)" w:date="2025-05-13T11:01:00Z" w16du:dateUtc="2025-05-13T10:01:00Z">
              <w:r w:rsidR="00230D60">
                <w:rPr>
                  <w:rFonts w:ascii="Arial" w:hAnsi="Arial" w:cs="Arial"/>
                  <w:sz w:val="22"/>
                  <w:szCs w:val="22"/>
                </w:rPr>
                <w:t>notifications, the period from</w:t>
              </w:r>
            </w:ins>
            <w:ins w:id="2042" w:author="Chris Warburton (NESO)" w:date="2025-05-13T11:02:00Z" w16du:dateUtc="2025-05-13T10:02:00Z">
              <w:r w:rsidR="00230D60">
                <w:rPr>
                  <w:rFonts w:ascii="Arial" w:hAnsi="Arial" w:cs="Arial"/>
                  <w:sz w:val="22"/>
                  <w:szCs w:val="22"/>
                </w:rPr>
                <w:t xml:space="preserve"> the</w:t>
              </w:r>
            </w:ins>
            <w:ins w:id="2043" w:author="Chris Warburton (NESO)" w:date="2025-05-13T11:03:00Z" w16du:dateUtc="2025-05-13T10:03:00Z">
              <w:r w:rsidR="00230D60">
                <w:rPr>
                  <w:rFonts w:ascii="Arial" w:hAnsi="Arial" w:cs="Arial"/>
                  <w:sz w:val="22"/>
                  <w:szCs w:val="22"/>
                </w:rPr>
                <w:t xml:space="preserve"> 1</w:t>
              </w:r>
            </w:ins>
            <w:ins w:id="2044" w:author="Chris Warburton (NESO)" w:date="2025-05-15T21:25:00Z" w16du:dateUtc="2025-05-15T20:25:00Z">
              <w:r w:rsidR="00711BFF">
                <w:rPr>
                  <w:rFonts w:ascii="Arial" w:hAnsi="Arial" w:cs="Arial"/>
                  <w:sz w:val="22"/>
                  <w:szCs w:val="22"/>
                </w:rPr>
                <w:t>5</w:t>
              </w:r>
            </w:ins>
            <w:ins w:id="2045" w:author="Chris Warburton (NESO)" w:date="2025-05-13T11:03:00Z" w16du:dateUtc="2025-05-13T10:03:00Z">
              <w:r w:rsidR="00230D60" w:rsidRPr="00CC7CA2">
                <w:rPr>
                  <w:rFonts w:ascii="Arial" w:hAnsi="Arial" w:cs="Arial"/>
                  <w:sz w:val="22"/>
                  <w:szCs w:val="22"/>
                  <w:vertAlign w:val="superscript"/>
                </w:rPr>
                <w:t>th</w:t>
              </w:r>
              <w:r w:rsidR="00230D60">
                <w:rPr>
                  <w:rFonts w:ascii="Arial" w:hAnsi="Arial" w:cs="Arial"/>
                  <w:sz w:val="22"/>
                  <w:szCs w:val="22"/>
                </w:rPr>
                <w:t xml:space="preserve"> day of the month two months before the notification</w:t>
              </w:r>
            </w:ins>
            <w:ins w:id="2046" w:author="Chris Warburton (NESO)" w:date="2025-05-13T11:02:00Z" w16du:dateUtc="2025-05-13T10:02:00Z">
              <w:r w:rsidR="00230D60">
                <w:rPr>
                  <w:rFonts w:ascii="Arial" w:hAnsi="Arial" w:cs="Arial"/>
                  <w:sz w:val="22"/>
                  <w:szCs w:val="22"/>
                </w:rPr>
                <w:t xml:space="preserve"> to the 14</w:t>
              </w:r>
              <w:r w:rsidR="00230D60" w:rsidRPr="00CC7CA2">
                <w:rPr>
                  <w:rFonts w:ascii="Arial" w:hAnsi="Arial" w:cs="Arial"/>
                  <w:sz w:val="22"/>
                  <w:szCs w:val="22"/>
                  <w:vertAlign w:val="superscript"/>
                </w:rPr>
                <w:t>th</w:t>
              </w:r>
              <w:r w:rsidR="00230D60">
                <w:rPr>
                  <w:rFonts w:ascii="Arial" w:hAnsi="Arial" w:cs="Arial"/>
                  <w:sz w:val="22"/>
                  <w:szCs w:val="22"/>
                </w:rPr>
                <w:t xml:space="preserve"> day of the month before the notification</w:t>
              </w:r>
            </w:ins>
            <w:ins w:id="2047" w:author="Chris Warburton (NESO)" w:date="2025-05-13T11:04:00Z" w16du:dateUtc="2025-05-13T10:04:00Z">
              <w:r w:rsidR="00230D60">
                <w:rPr>
                  <w:rFonts w:ascii="Arial" w:hAnsi="Arial" w:cs="Arial"/>
                  <w:sz w:val="22"/>
                  <w:szCs w:val="22"/>
                </w:rPr>
                <w:t>;</w:t>
              </w:r>
            </w:ins>
          </w:p>
        </w:tc>
      </w:tr>
      <w:tr w:rsidR="00B8665B" w14:paraId="5FC75708" w14:textId="77777777">
        <w:trPr>
          <w:ins w:id="2048" w:author="Chris Warburton (NESO)" w:date="2025-05-15T12:58:00Z"/>
        </w:trPr>
        <w:tc>
          <w:tcPr>
            <w:tcW w:w="2268" w:type="dxa"/>
          </w:tcPr>
          <w:p w14:paraId="755816C6" w14:textId="26F13204" w:rsidR="00B8665B" w:rsidRPr="003D1EB2" w:rsidRDefault="00B8665B">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49" w:author="Chris Warburton (NESO)" w:date="2025-05-15T12:58:00Z" w16du:dateUtc="2025-05-15T11:58:00Z"/>
                <w:rFonts w:ascii="Arial" w:hAnsi="Arial" w:cs="Arial"/>
                <w:b/>
                <w:bCs/>
                <w:sz w:val="22"/>
                <w:szCs w:val="22"/>
              </w:rPr>
            </w:pPr>
            <w:ins w:id="2050" w:author="Chris Warburton (NESO)" w:date="2025-05-15T12:58:00Z" w16du:dateUtc="2025-05-15T11:58:00Z">
              <w:r w:rsidRPr="006578B8">
                <w:rPr>
                  <w:rFonts w:ascii="Arial" w:hAnsi="Arial" w:cs="Arial"/>
                  <w:b/>
                  <w:bCs/>
                  <w:sz w:val="22"/>
                  <w:szCs w:val="20"/>
                </w:rPr>
                <w:t xml:space="preserve">“PCF </w:t>
              </w:r>
              <w:r>
                <w:rPr>
                  <w:rFonts w:ascii="Arial" w:hAnsi="Arial" w:cs="Arial"/>
                  <w:b/>
                  <w:bCs/>
                  <w:sz w:val="22"/>
                  <w:szCs w:val="20"/>
                </w:rPr>
                <w:t>Metric Period</w:t>
              </w:r>
              <w:r w:rsidRPr="006578B8">
                <w:rPr>
                  <w:rFonts w:ascii="Arial" w:hAnsi="Arial" w:cs="Arial"/>
                  <w:b/>
                  <w:bCs/>
                  <w:sz w:val="22"/>
                  <w:szCs w:val="20"/>
                </w:rPr>
                <w:t>”</w:t>
              </w:r>
            </w:ins>
          </w:p>
        </w:tc>
        <w:tc>
          <w:tcPr>
            <w:tcW w:w="6379" w:type="dxa"/>
          </w:tcPr>
          <w:p w14:paraId="0442847C" w14:textId="1AF4EC61" w:rsidR="00B8665B" w:rsidRDefault="00B8665B" w:rsidP="00B8665B">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51" w:author="Chris Warburton (NESO)" w:date="2025-05-15T12:58:00Z" w16du:dateUtc="2025-05-15T11:58:00Z"/>
                <w:rFonts w:ascii="Arial" w:hAnsi="Arial" w:cs="Arial"/>
                <w:sz w:val="22"/>
                <w:szCs w:val="22"/>
              </w:rPr>
            </w:pPr>
            <w:ins w:id="2052" w:author="Chris Warburton (NESO)" w:date="2025-05-15T12:58:00Z" w16du:dateUtc="2025-05-15T11:58:00Z">
              <w:r>
                <w:rPr>
                  <w:rFonts w:ascii="Arial" w:hAnsi="Arial" w:cs="Arial"/>
                  <w:sz w:val="22"/>
                  <w:szCs w:val="22"/>
                </w:rPr>
                <w:t>(a) the period from the date</w:t>
              </w:r>
              <w:r w:rsidRPr="00AD6903">
                <w:rPr>
                  <w:rFonts w:ascii="Arial" w:hAnsi="Arial" w:cs="Arial"/>
                  <w:sz w:val="22"/>
                  <w:szCs w:val="22"/>
                </w:rPr>
                <w:t xml:space="preserve"> Part Five of the </w:t>
              </w:r>
              <w:r w:rsidRPr="00AD6903">
                <w:rPr>
                  <w:rFonts w:ascii="Arial" w:hAnsi="Arial" w:cs="Arial"/>
                  <w:b/>
                  <w:bCs/>
                  <w:sz w:val="22"/>
                  <w:szCs w:val="22"/>
                </w:rPr>
                <w:t>User Commitment Methodology</w:t>
              </w:r>
              <w:r>
                <w:rPr>
                  <w:rFonts w:ascii="Arial" w:hAnsi="Arial" w:cs="Arial"/>
                  <w:b/>
                  <w:bCs/>
                  <w:sz w:val="22"/>
                  <w:szCs w:val="22"/>
                </w:rPr>
                <w:t xml:space="preserve"> </w:t>
              </w:r>
              <w:r>
                <w:rPr>
                  <w:rFonts w:ascii="Arial" w:hAnsi="Arial" w:cs="Arial"/>
                  <w:sz w:val="22"/>
                  <w:szCs w:val="22"/>
                </w:rPr>
                <w:t>takes effect until 31 December 2030;</w:t>
              </w:r>
            </w:ins>
            <w:ins w:id="2053" w:author="Chris Warburton (NESO)" w:date="2025-05-15T12:59:00Z" w16du:dateUtc="2025-05-15T11:59:00Z">
              <w:r>
                <w:rPr>
                  <w:rFonts w:ascii="Arial" w:hAnsi="Arial" w:cs="Arial"/>
                  <w:sz w:val="22"/>
                  <w:szCs w:val="22"/>
                </w:rPr>
                <w:t xml:space="preserve"> and</w:t>
              </w:r>
            </w:ins>
            <w:ins w:id="2054" w:author="Chris Warburton (NESO)" w:date="2025-05-22T22:10:00Z" w16du:dateUtc="2025-05-22T21:10:00Z">
              <w:r w:rsidR="000D6246">
                <w:rPr>
                  <w:rFonts w:ascii="Arial" w:hAnsi="Arial" w:cs="Arial"/>
                  <w:sz w:val="22"/>
                  <w:szCs w:val="22"/>
                </w:rPr>
                <w:t xml:space="preserve"> </w:t>
              </w:r>
              <w:r w:rsidR="000D6246" w:rsidRPr="000300A5">
                <w:rPr>
                  <w:rFonts w:ascii="Arial" w:hAnsi="Arial" w:cs="Arial"/>
                  <w:sz w:val="22"/>
                  <w:szCs w:val="22"/>
                  <w:highlight w:val="yellow"/>
                  <w:rPrChange w:id="2055" w:author="Chris Warburton (NESO)" w:date="2025-05-23T06:31:00Z" w16du:dateUtc="2025-05-23T05:31:00Z">
                    <w:rPr>
                      <w:rFonts w:ascii="Arial" w:hAnsi="Arial" w:cs="Arial"/>
                      <w:sz w:val="22"/>
                      <w:szCs w:val="22"/>
                    </w:rPr>
                  </w:rPrChange>
                </w:rPr>
                <w:t>then</w:t>
              </w:r>
            </w:ins>
          </w:p>
          <w:p w14:paraId="06E12D8A" w14:textId="77777777" w:rsidR="00B8665B" w:rsidRDefault="00B8665B" w:rsidP="00B8665B">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56" w:author="Chris Warburton (NESO)" w:date="2025-05-15T12:58:00Z" w16du:dateUtc="2025-05-15T11:58:00Z"/>
                <w:rFonts w:ascii="Arial" w:hAnsi="Arial" w:cs="Arial"/>
                <w:sz w:val="22"/>
                <w:szCs w:val="22"/>
              </w:rPr>
            </w:pPr>
            <w:ins w:id="2057" w:author="Chris Warburton (NESO)" w:date="2025-05-15T12:58:00Z" w16du:dateUtc="2025-05-15T11:58:00Z">
              <w:r>
                <w:rPr>
                  <w:rFonts w:ascii="Arial" w:hAnsi="Arial" w:cs="Arial"/>
                  <w:sz w:val="22"/>
                  <w:szCs w:val="22"/>
                </w:rPr>
                <w:t xml:space="preserve">(b) each subsequent period of five years commencing on 1 January and ending on 31 December; </w:t>
              </w:r>
            </w:ins>
          </w:p>
          <w:p w14:paraId="4F6E9141" w14:textId="2AE73E01" w:rsidR="00B8665B" w:rsidRPr="003D1EB2" w:rsidRDefault="00B8665B">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58" w:author="Chris Warburton (NESO)" w:date="2025-05-15T12:58:00Z" w16du:dateUtc="2025-05-15T11:58:00Z"/>
                <w:rFonts w:ascii="Arial" w:hAnsi="Arial" w:cs="Arial"/>
                <w:sz w:val="22"/>
                <w:szCs w:val="22"/>
              </w:rPr>
            </w:pPr>
          </w:p>
        </w:tc>
      </w:tr>
      <w:tr w:rsidR="00230D60" w14:paraId="21AEA387" w14:textId="77777777" w:rsidTr="00D842B7">
        <w:trPr>
          <w:ins w:id="2059" w:author="Chris Warburton (NESO)" w:date="2025-05-09T07:54:00Z"/>
        </w:trPr>
        <w:tc>
          <w:tcPr>
            <w:tcW w:w="2268" w:type="dxa"/>
          </w:tcPr>
          <w:p w14:paraId="0A25E022" w14:textId="5570EA49" w:rsidR="00230D60" w:rsidRPr="003D1EB2"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60" w:author="Chris Warburton (NESO)" w:date="2025-05-09T07:54:00Z" w16du:dateUtc="2025-05-09T06:54:00Z"/>
                <w:rFonts w:ascii="Arial" w:hAnsi="Arial" w:cs="Arial"/>
                <w:b/>
                <w:bCs/>
                <w:sz w:val="22"/>
                <w:szCs w:val="22"/>
              </w:rPr>
            </w:pPr>
            <w:ins w:id="2061" w:author="Chris Warburton (NESO)" w:date="2025-05-09T07:54:00Z" w16du:dateUtc="2025-05-09T06:54:00Z">
              <w:r w:rsidRPr="006578B8">
                <w:rPr>
                  <w:rFonts w:ascii="Arial" w:hAnsi="Arial" w:cs="Arial"/>
                  <w:b/>
                  <w:bCs/>
                  <w:sz w:val="22"/>
                  <w:szCs w:val="20"/>
                </w:rPr>
                <w:t xml:space="preserve">“PCF </w:t>
              </w:r>
              <w:r>
                <w:rPr>
                  <w:rFonts w:ascii="Arial" w:hAnsi="Arial" w:cs="Arial"/>
                  <w:b/>
                  <w:bCs/>
                  <w:sz w:val="22"/>
                  <w:szCs w:val="20"/>
                </w:rPr>
                <w:t>Period</w:t>
              </w:r>
              <w:r w:rsidRPr="006578B8">
                <w:rPr>
                  <w:rFonts w:ascii="Arial" w:hAnsi="Arial" w:cs="Arial"/>
                  <w:b/>
                  <w:bCs/>
                  <w:sz w:val="22"/>
                  <w:szCs w:val="20"/>
                </w:rPr>
                <w:t>”</w:t>
              </w:r>
            </w:ins>
          </w:p>
        </w:tc>
        <w:tc>
          <w:tcPr>
            <w:tcW w:w="6379" w:type="dxa"/>
          </w:tcPr>
          <w:p w14:paraId="6A1423CF" w14:textId="7791DBCF" w:rsidR="00230D60" w:rsidRPr="003D1EB2" w:rsidRDefault="00230D60" w:rsidP="721E1ADC">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62" w:author="Chris Warburton (NESO)" w:date="2025-05-09T07:54:00Z" w16du:dateUtc="2025-05-09T06:54:00Z"/>
                <w:rFonts w:ascii="Arial" w:hAnsi="Arial" w:cs="Arial"/>
                <w:sz w:val="22"/>
                <w:szCs w:val="22"/>
              </w:rPr>
            </w:pPr>
            <w:ins w:id="2063" w:author="Chris Warburton (NESO)" w:date="2025-05-09T08:02:00Z">
              <w:r w:rsidRPr="721E1ADC">
                <w:rPr>
                  <w:rFonts w:ascii="Arial" w:hAnsi="Arial" w:cs="Arial"/>
                  <w:sz w:val="22"/>
                  <w:szCs w:val="22"/>
                </w:rPr>
                <w:t xml:space="preserve">each </w:t>
              </w:r>
            </w:ins>
            <w:ins w:id="2064" w:author="Chris Warburton (NESO)" w:date="2025-05-13T11:05:00Z" w16du:dateUtc="2025-05-13T10:05:00Z">
              <w:r w:rsidRPr="721E1ADC">
                <w:rPr>
                  <w:rFonts w:ascii="Arial" w:hAnsi="Arial" w:cs="Arial"/>
                  <w:sz w:val="22"/>
                  <w:szCs w:val="22"/>
                </w:rPr>
                <w:t>six</w:t>
              </w:r>
            </w:ins>
            <w:ins w:id="2065" w:author="Chris Warburton (NESO)" w:date="2025-05-09T08:02:00Z">
              <w:r w:rsidRPr="721E1ADC">
                <w:rPr>
                  <w:rFonts w:ascii="Arial" w:hAnsi="Arial" w:cs="Arial"/>
                  <w:sz w:val="22"/>
                  <w:szCs w:val="22"/>
                </w:rPr>
                <w:t xml:space="preserve"> month period commencing on the 1 April or 1 October</w:t>
              </w:r>
            </w:ins>
            <w:ins w:id="2066" w:author="Chris Warburton (NESO)" w:date="2025-05-09T07:54:00Z" w16du:dateUtc="2025-05-09T06:54:00Z">
              <w:r w:rsidRPr="721E1ADC">
                <w:rPr>
                  <w:rFonts w:ascii="Arial" w:hAnsi="Arial" w:cs="Arial"/>
                  <w:sz w:val="22"/>
                  <w:szCs w:val="22"/>
                </w:rPr>
                <w:t>;</w:t>
              </w:r>
            </w:ins>
          </w:p>
        </w:tc>
      </w:tr>
      <w:tr w:rsidR="00230D60" w14:paraId="1DEEBAD3" w14:textId="77777777" w:rsidTr="00D842B7">
        <w:trPr>
          <w:ins w:id="2067" w:author="Chris Warburton (NESO)" w:date="2025-05-08T15:32:00Z"/>
        </w:trPr>
        <w:tc>
          <w:tcPr>
            <w:tcW w:w="2268" w:type="dxa"/>
          </w:tcPr>
          <w:p w14:paraId="2DDB93B2" w14:textId="4EFDF662" w:rsidR="00230D60" w:rsidRPr="009038E8"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68" w:author="Chris Warburton (NESO)" w:date="2025-05-08T15:32:00Z" w16du:dateUtc="2025-05-08T14:32:00Z"/>
                <w:rFonts w:ascii="Arial" w:hAnsi="Arial" w:cs="Arial"/>
                <w:b/>
                <w:bCs/>
                <w:sz w:val="22"/>
                <w:szCs w:val="20"/>
              </w:rPr>
            </w:pPr>
            <w:ins w:id="2069" w:author="Chris Warburton (NESO)" w:date="2025-05-13T11:28:00Z" w16du:dateUtc="2025-05-13T10:28:00Z">
              <w:r w:rsidRPr="00A339EB">
                <w:rPr>
                  <w:rFonts w:ascii="Arial" w:hAnsi="Arial" w:cs="Arial"/>
                  <w:b/>
                  <w:bCs/>
                  <w:sz w:val="22"/>
                  <w:szCs w:val="22"/>
                </w:rPr>
                <w:t>“Progression Commitment Fee”</w:t>
              </w:r>
            </w:ins>
          </w:p>
        </w:tc>
        <w:tc>
          <w:tcPr>
            <w:tcW w:w="6379" w:type="dxa"/>
          </w:tcPr>
          <w:p w14:paraId="5BBDDDB1" w14:textId="2C789214" w:rsidR="00230D60" w:rsidRPr="009038E8"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70" w:author="Chris Warburton (NESO)" w:date="2025-05-08T15:32:00Z" w16du:dateUtc="2025-05-08T14:32:00Z"/>
                <w:rFonts w:ascii="Arial" w:hAnsi="Arial" w:cs="Arial"/>
                <w:sz w:val="22"/>
                <w:szCs w:val="20"/>
              </w:rPr>
            </w:pPr>
            <w:ins w:id="2071" w:author="Chris Warburton (NESO)" w:date="2025-05-13T11:28:00Z" w16du:dateUtc="2025-05-13T10:28:00Z">
              <w:r w:rsidRPr="00A339EB">
                <w:rPr>
                  <w:rFonts w:ascii="Arial" w:hAnsi="Arial" w:cs="Arial"/>
                  <w:sz w:val="22"/>
                  <w:szCs w:val="22"/>
                </w:rPr>
                <w:t xml:space="preserve">the component of the </w:t>
              </w:r>
              <w:r w:rsidRPr="00A339EB">
                <w:rPr>
                  <w:rFonts w:ascii="Arial" w:hAnsi="Arial" w:cs="Arial"/>
                  <w:b/>
                  <w:bCs/>
                  <w:sz w:val="22"/>
                  <w:szCs w:val="22"/>
                </w:rPr>
                <w:t>Cancellation Charge</w:t>
              </w:r>
              <w:r w:rsidRPr="00A339EB">
                <w:rPr>
                  <w:rFonts w:ascii="Arial" w:hAnsi="Arial" w:cs="Arial"/>
                  <w:sz w:val="22"/>
                  <w:szCs w:val="22"/>
                </w:rPr>
                <w:t xml:space="preserve"> which applies </w:t>
              </w:r>
            </w:ins>
            <w:ins w:id="2072" w:author="Chris Warburton (NESO)" w:date="2025-05-15T21:25:00Z" w16du:dateUtc="2025-05-15T20:25:00Z">
              <w:r w:rsidR="00A35C4A">
                <w:rPr>
                  <w:rFonts w:ascii="Arial" w:hAnsi="Arial" w:cs="Arial"/>
                  <w:sz w:val="22"/>
                  <w:szCs w:val="22"/>
                </w:rPr>
                <w:t>from</w:t>
              </w:r>
            </w:ins>
            <w:ins w:id="2073" w:author="Chris Warburton (NESO)" w:date="2025-05-13T11:28:00Z" w16du:dateUtc="2025-05-13T10:28:00Z">
              <w:r w:rsidRPr="00A339EB">
                <w:rPr>
                  <w:rFonts w:ascii="Arial" w:hAnsi="Arial" w:cs="Arial"/>
                  <w:sz w:val="22"/>
                  <w:szCs w:val="22"/>
                </w:rPr>
                <w:t xml:space="preserve"> </w:t>
              </w:r>
              <w:r w:rsidRPr="00A339EB">
                <w:rPr>
                  <w:rFonts w:ascii="Arial" w:hAnsi="Arial" w:cs="Arial"/>
                  <w:b/>
                  <w:bCs/>
                  <w:sz w:val="22"/>
                  <w:szCs w:val="22"/>
                </w:rPr>
                <w:t>PCF Activation Date</w:t>
              </w:r>
              <w:r w:rsidRPr="00A339EB">
                <w:rPr>
                  <w:rFonts w:ascii="Arial" w:hAnsi="Arial" w:cs="Arial"/>
                  <w:sz w:val="22"/>
                  <w:szCs w:val="22"/>
                </w:rPr>
                <w:t xml:space="preserve"> as more particularly described in Parts</w:t>
              </w:r>
              <w:r>
                <w:rPr>
                  <w:rFonts w:ascii="Arial" w:hAnsi="Arial" w:cs="Arial"/>
                  <w:sz w:val="22"/>
                  <w:szCs w:val="22"/>
                </w:rPr>
                <w:t xml:space="preserve"> One,</w:t>
              </w:r>
              <w:r w:rsidRPr="00A339EB">
                <w:rPr>
                  <w:rFonts w:ascii="Arial" w:hAnsi="Arial" w:cs="Arial"/>
                  <w:sz w:val="22"/>
                  <w:szCs w:val="22"/>
                </w:rPr>
                <w:t xml:space="preserve"> Two and Five of the </w:t>
              </w:r>
              <w:r w:rsidRPr="00A339EB">
                <w:rPr>
                  <w:rFonts w:ascii="Arial" w:hAnsi="Arial" w:cs="Arial"/>
                  <w:b/>
                  <w:bCs/>
                  <w:sz w:val="22"/>
                  <w:szCs w:val="22"/>
                </w:rPr>
                <w:t>User Commitment Methodology</w:t>
              </w:r>
              <w:r w:rsidRPr="00A339EB">
                <w:rPr>
                  <w:rFonts w:ascii="Arial" w:hAnsi="Arial" w:cs="Arial"/>
                  <w:bCs/>
                  <w:sz w:val="22"/>
                  <w:szCs w:val="22"/>
                </w:rPr>
                <w:t>;</w:t>
              </w:r>
            </w:ins>
          </w:p>
        </w:tc>
      </w:tr>
      <w:tr w:rsidR="000011C6" w14:paraId="08D9CEE8" w14:textId="77777777" w:rsidTr="00D842B7">
        <w:trPr>
          <w:ins w:id="2074" w:author="Chris Warburton (NESO)" w:date="2025-05-21T16:56:00Z"/>
        </w:trPr>
        <w:tc>
          <w:tcPr>
            <w:tcW w:w="2268" w:type="dxa"/>
          </w:tcPr>
          <w:p w14:paraId="64E61C4B" w14:textId="7E25BEE5" w:rsidR="000011C6" w:rsidRPr="000300A5" w:rsidRDefault="000011C6" w:rsidP="000011C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75" w:author="Chris Warburton (NESO)" w:date="2025-05-21T16:56:00Z" w16du:dateUtc="2025-05-21T15:56:00Z"/>
                <w:rFonts w:ascii="Arial" w:hAnsi="Arial" w:cs="Arial"/>
                <w:b/>
                <w:bCs/>
                <w:sz w:val="22"/>
                <w:szCs w:val="22"/>
                <w:highlight w:val="yellow"/>
                <w:rPrChange w:id="2076" w:author="Chris Warburton (NESO)" w:date="2025-05-23T06:32:00Z" w16du:dateUtc="2025-05-23T05:32:00Z">
                  <w:rPr>
                    <w:ins w:id="2077" w:author="Chris Warburton (NESO)" w:date="2025-05-21T16:56:00Z" w16du:dateUtc="2025-05-21T15:56:00Z"/>
                    <w:rFonts w:ascii="Arial" w:hAnsi="Arial" w:cs="Arial"/>
                    <w:b/>
                    <w:bCs/>
                    <w:sz w:val="22"/>
                    <w:szCs w:val="22"/>
                  </w:rPr>
                </w:rPrChange>
              </w:rPr>
            </w:pPr>
            <w:ins w:id="2078" w:author="Chris Warburton [NESO]" w:date="2025-05-21T16:56:00Z" w16du:dateUtc="2025-05-21T15:56:00Z">
              <w:r w:rsidRPr="000300A5">
                <w:rPr>
                  <w:rFonts w:ascii="Arial" w:hAnsi="Arial" w:cs="Arial"/>
                  <w:b/>
                  <w:bCs/>
                  <w:sz w:val="22"/>
                  <w:szCs w:val="22"/>
                  <w:highlight w:val="yellow"/>
                  <w:rPrChange w:id="2079" w:author="Chris Warburton (NESO)" w:date="2025-05-23T06:32:00Z" w16du:dateUtc="2025-05-23T05:32:00Z">
                    <w:rPr>
                      <w:rFonts w:ascii="Arial" w:hAnsi="Arial" w:cs="Arial"/>
                      <w:b/>
                      <w:bCs/>
                      <w:sz w:val="22"/>
                      <w:szCs w:val="22"/>
                    </w:rPr>
                  </w:rPrChange>
                </w:rPr>
                <w:t>“</w:t>
              </w:r>
            </w:ins>
            <w:ins w:id="2080" w:author="Chris Warburton (NESO)" w:date="2025-05-21T16:57:00Z" w16du:dateUtc="2025-05-21T15:57:00Z">
              <w:r w:rsidR="00A54FCF" w:rsidRPr="000300A5">
                <w:rPr>
                  <w:rFonts w:ascii="Arial" w:hAnsi="Arial" w:cs="Arial"/>
                  <w:b/>
                  <w:bCs/>
                  <w:sz w:val="22"/>
                  <w:szCs w:val="22"/>
                  <w:highlight w:val="yellow"/>
                  <w:rPrChange w:id="2081" w:author="Chris Warburton (NESO)" w:date="2025-05-23T06:32:00Z" w16du:dateUtc="2025-05-23T05:32:00Z">
                    <w:rPr>
                      <w:rFonts w:ascii="Arial" w:hAnsi="Arial" w:cs="Arial"/>
                      <w:b/>
                      <w:bCs/>
                      <w:sz w:val="22"/>
                      <w:szCs w:val="22"/>
                    </w:rPr>
                  </w:rPrChange>
                </w:rPr>
                <w:t>Relevant Construction Agreement</w:t>
              </w:r>
            </w:ins>
            <w:ins w:id="2082" w:author="Chris Warburton [NESO]" w:date="2025-05-21T16:56:00Z" w16du:dateUtc="2025-05-21T15:56:00Z">
              <w:r w:rsidRPr="000300A5">
                <w:rPr>
                  <w:rFonts w:ascii="Arial" w:hAnsi="Arial" w:cs="Arial"/>
                  <w:b/>
                  <w:bCs/>
                  <w:sz w:val="22"/>
                  <w:szCs w:val="22"/>
                  <w:highlight w:val="yellow"/>
                  <w:rPrChange w:id="2083" w:author="Chris Warburton (NESO)" w:date="2025-05-23T06:32:00Z" w16du:dateUtc="2025-05-23T05:32:00Z">
                    <w:rPr>
                      <w:rFonts w:ascii="Arial" w:hAnsi="Arial" w:cs="Arial"/>
                      <w:b/>
                      <w:bCs/>
                      <w:sz w:val="22"/>
                      <w:szCs w:val="22"/>
                    </w:rPr>
                  </w:rPrChange>
                </w:rPr>
                <w:t>”</w:t>
              </w:r>
            </w:ins>
          </w:p>
        </w:tc>
        <w:tc>
          <w:tcPr>
            <w:tcW w:w="6379" w:type="dxa"/>
          </w:tcPr>
          <w:p w14:paraId="6AD858F6" w14:textId="1D58E42C" w:rsidR="000011C6" w:rsidRPr="000300A5" w:rsidRDefault="00A54FCF" w:rsidP="000011C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2084" w:author="Chris Warburton (NESO)" w:date="2025-05-21T16:56:00Z" w16du:dateUtc="2025-05-21T15:56:00Z"/>
                <w:rFonts w:ascii="Arial" w:hAnsi="Arial" w:cs="Arial"/>
                <w:sz w:val="22"/>
                <w:szCs w:val="22"/>
                <w:highlight w:val="yellow"/>
                <w:rPrChange w:id="2085" w:author="Chris Warburton (NESO)" w:date="2025-05-23T06:32:00Z" w16du:dateUtc="2025-05-23T05:32:00Z">
                  <w:rPr>
                    <w:ins w:id="2086" w:author="Chris Warburton (NESO)" w:date="2025-05-21T16:56:00Z" w16du:dateUtc="2025-05-21T15:56:00Z"/>
                    <w:rFonts w:ascii="Arial" w:hAnsi="Arial" w:cs="Arial"/>
                    <w:sz w:val="22"/>
                    <w:szCs w:val="22"/>
                  </w:rPr>
                </w:rPrChange>
              </w:rPr>
            </w:pPr>
            <w:ins w:id="2087" w:author="Chris Warburton (NESO)" w:date="2025-05-21T16:57:00Z" w16du:dateUtc="2025-05-21T15:57:00Z">
              <w:r w:rsidRPr="000300A5">
                <w:rPr>
                  <w:rFonts w:ascii="Arial" w:hAnsi="Arial" w:cs="Arial"/>
                  <w:sz w:val="22"/>
                  <w:szCs w:val="22"/>
                  <w:highlight w:val="yellow"/>
                  <w:rPrChange w:id="2088" w:author="Chris Warburton (NESO)" w:date="2025-05-23T06:32:00Z" w16du:dateUtc="2025-05-23T05:32:00Z">
                    <w:rPr>
                      <w:rFonts w:ascii="Arial" w:hAnsi="Arial" w:cs="Arial"/>
                      <w:b/>
                      <w:bCs/>
                      <w:sz w:val="22"/>
                      <w:szCs w:val="22"/>
                    </w:rPr>
                  </w:rPrChange>
                </w:rPr>
                <w:t>a</w:t>
              </w:r>
              <w:r w:rsidRPr="000300A5">
                <w:rPr>
                  <w:rFonts w:ascii="Arial" w:hAnsi="Arial" w:cs="Arial"/>
                  <w:b/>
                  <w:bCs/>
                  <w:sz w:val="22"/>
                  <w:szCs w:val="22"/>
                  <w:highlight w:val="yellow"/>
                  <w:rPrChange w:id="2089" w:author="Chris Warburton (NESO)" w:date="2025-05-23T06:32:00Z" w16du:dateUtc="2025-05-23T05:32:00Z">
                    <w:rPr>
                      <w:rFonts w:ascii="Arial" w:hAnsi="Arial" w:cs="Arial"/>
                      <w:b/>
                      <w:bCs/>
                      <w:sz w:val="22"/>
                      <w:szCs w:val="22"/>
                    </w:rPr>
                  </w:rPrChange>
                </w:rPr>
                <w:t xml:space="preserve"> </w:t>
              </w:r>
            </w:ins>
            <w:ins w:id="2090" w:author="Chris Warburton (NESO)" w:date="2025-05-21T16:56:00Z" w16du:dateUtc="2025-05-21T15:56:00Z">
              <w:r w:rsidR="000011C6" w:rsidRPr="000300A5">
                <w:rPr>
                  <w:rFonts w:ascii="Arial" w:hAnsi="Arial" w:cs="Arial"/>
                  <w:b/>
                  <w:bCs/>
                  <w:sz w:val="22"/>
                  <w:szCs w:val="22"/>
                  <w:highlight w:val="yellow"/>
                  <w:rPrChange w:id="2091" w:author="Chris Warburton (NESO)" w:date="2025-05-23T06:32:00Z" w16du:dateUtc="2025-05-23T05:32:00Z">
                    <w:rPr>
                      <w:rFonts w:ascii="Arial" w:hAnsi="Arial" w:cs="Arial"/>
                      <w:b/>
                      <w:bCs/>
                      <w:sz w:val="22"/>
                      <w:szCs w:val="22"/>
                    </w:rPr>
                  </w:rPrChange>
                </w:rPr>
                <w:t>Construction Agreement</w:t>
              </w:r>
              <w:r w:rsidR="000011C6" w:rsidRPr="000300A5">
                <w:rPr>
                  <w:rFonts w:ascii="Arial" w:hAnsi="Arial" w:cs="Arial"/>
                  <w:sz w:val="22"/>
                  <w:szCs w:val="22"/>
                  <w:highlight w:val="yellow"/>
                  <w:rPrChange w:id="2092" w:author="Chris Warburton (NESO)" w:date="2025-05-23T06:32:00Z" w16du:dateUtc="2025-05-23T05:32:00Z">
                    <w:rPr>
                      <w:rFonts w:ascii="Arial" w:hAnsi="Arial" w:cs="Arial"/>
                      <w:sz w:val="22"/>
                      <w:szCs w:val="22"/>
                    </w:rPr>
                  </w:rPrChange>
                </w:rPr>
                <w:t xml:space="preserve"> </w:t>
              </w:r>
            </w:ins>
            <w:ins w:id="2093" w:author="Chris Warburton (NESO)" w:date="2025-05-21T16:58:00Z" w16du:dateUtc="2025-05-21T15:58:00Z">
              <w:r w:rsidR="0027413D" w:rsidRPr="000300A5">
                <w:rPr>
                  <w:rFonts w:ascii="Arial" w:hAnsi="Arial" w:cs="Arial"/>
                  <w:sz w:val="22"/>
                  <w:szCs w:val="22"/>
                  <w:highlight w:val="yellow"/>
                  <w:rPrChange w:id="2094" w:author="Chris Warburton (NESO)" w:date="2025-05-23T06:32:00Z" w16du:dateUtc="2025-05-23T05:32:00Z">
                    <w:rPr>
                      <w:rFonts w:ascii="Arial" w:hAnsi="Arial" w:cs="Arial"/>
                      <w:sz w:val="22"/>
                      <w:szCs w:val="22"/>
                    </w:rPr>
                  </w:rPrChange>
                </w:rPr>
                <w:t xml:space="preserve">in relation </w:t>
              </w:r>
            </w:ins>
            <w:ins w:id="2095" w:author="Chris Warburton (NESO)" w:date="2025-05-21T16:56:00Z" w16du:dateUtc="2025-05-21T15:56:00Z">
              <w:r w:rsidR="000011C6" w:rsidRPr="000300A5">
                <w:rPr>
                  <w:rFonts w:ascii="Arial" w:hAnsi="Arial" w:cs="Arial"/>
                  <w:sz w:val="22"/>
                  <w:szCs w:val="22"/>
                  <w:highlight w:val="yellow"/>
                  <w:rPrChange w:id="2096" w:author="Chris Warburton (NESO)" w:date="2025-05-23T06:32:00Z" w16du:dateUtc="2025-05-23T05:32:00Z">
                    <w:rPr>
                      <w:rFonts w:ascii="Arial" w:hAnsi="Arial" w:cs="Arial"/>
                      <w:sz w:val="22"/>
                      <w:szCs w:val="22"/>
                    </w:rPr>
                  </w:rPrChange>
                </w:rPr>
                <w:t xml:space="preserve">to which the </w:t>
              </w:r>
              <w:r w:rsidR="000011C6" w:rsidRPr="000300A5">
                <w:rPr>
                  <w:rFonts w:ascii="Arial" w:hAnsi="Arial" w:cs="Arial"/>
                  <w:b/>
                  <w:bCs/>
                  <w:sz w:val="22"/>
                  <w:szCs w:val="22"/>
                  <w:highlight w:val="yellow"/>
                  <w:rPrChange w:id="2097" w:author="Chris Warburton (NESO)" w:date="2025-05-23T06:32:00Z" w16du:dateUtc="2025-05-23T05:32:00Z">
                    <w:rPr>
                      <w:rFonts w:ascii="Arial" w:hAnsi="Arial" w:cs="Arial"/>
                      <w:b/>
                      <w:bCs/>
                      <w:sz w:val="22"/>
                      <w:szCs w:val="22"/>
                    </w:rPr>
                  </w:rPrChange>
                </w:rPr>
                <w:t>Cancellation Charge</w:t>
              </w:r>
              <w:r w:rsidR="000011C6" w:rsidRPr="000300A5">
                <w:rPr>
                  <w:rFonts w:ascii="Arial" w:hAnsi="Arial" w:cs="Arial"/>
                  <w:sz w:val="22"/>
                  <w:szCs w:val="22"/>
                  <w:highlight w:val="yellow"/>
                  <w:rPrChange w:id="2098" w:author="Chris Warburton (NESO)" w:date="2025-05-23T06:32:00Z" w16du:dateUtc="2025-05-23T05:32:00Z">
                    <w:rPr>
                      <w:rFonts w:ascii="Arial" w:hAnsi="Arial" w:cs="Arial"/>
                      <w:sz w:val="22"/>
                      <w:szCs w:val="22"/>
                    </w:rPr>
                  </w:rPrChange>
                </w:rPr>
                <w:t xml:space="preserve"> </w:t>
              </w:r>
            </w:ins>
            <w:ins w:id="2099" w:author="Chris Warburton (NESO)" w:date="2025-05-21T16:58:00Z" w16du:dateUtc="2025-05-21T15:58:00Z">
              <w:r w:rsidR="0027413D" w:rsidRPr="000300A5">
                <w:rPr>
                  <w:rFonts w:ascii="Arial" w:hAnsi="Arial" w:cs="Arial"/>
                  <w:sz w:val="22"/>
                  <w:szCs w:val="22"/>
                  <w:highlight w:val="yellow"/>
                  <w:rPrChange w:id="2100" w:author="Chris Warburton (NESO)" w:date="2025-05-23T06:32:00Z" w16du:dateUtc="2025-05-23T05:32:00Z">
                    <w:rPr>
                      <w:rFonts w:ascii="Arial" w:hAnsi="Arial" w:cs="Arial"/>
                      <w:sz w:val="22"/>
                      <w:szCs w:val="22"/>
                    </w:rPr>
                  </w:rPrChange>
                </w:rPr>
                <w:t>is payable</w:t>
              </w:r>
            </w:ins>
            <w:ins w:id="2101" w:author="Chris Warburton (NESO)" w:date="2025-05-21T16:57:00Z" w16du:dateUtc="2025-05-21T15:57:00Z">
              <w:r w:rsidRPr="000300A5">
                <w:rPr>
                  <w:rFonts w:ascii="Arial" w:hAnsi="Arial" w:cs="Arial"/>
                  <w:sz w:val="22"/>
                  <w:szCs w:val="22"/>
                  <w:highlight w:val="yellow"/>
                  <w:rPrChange w:id="2102" w:author="Chris Warburton (NESO)" w:date="2025-05-23T06:32:00Z" w16du:dateUtc="2025-05-23T05:32:00Z">
                    <w:rPr>
                      <w:rFonts w:ascii="Arial" w:hAnsi="Arial" w:cs="Arial"/>
                      <w:sz w:val="22"/>
                      <w:szCs w:val="22"/>
                    </w:rPr>
                  </w:rPrChange>
                </w:rPr>
                <w:t xml:space="preserve"> in accordance with the </w:t>
              </w:r>
              <w:r w:rsidRPr="000300A5">
                <w:rPr>
                  <w:rFonts w:ascii="Arial" w:hAnsi="Arial" w:cs="Arial"/>
                  <w:b/>
                  <w:bCs/>
                  <w:sz w:val="22"/>
                  <w:szCs w:val="22"/>
                  <w:highlight w:val="yellow"/>
                  <w:rPrChange w:id="2103" w:author="Chris Warburton (NESO)" w:date="2025-05-23T06:32:00Z" w16du:dateUtc="2025-05-23T05:32:00Z">
                    <w:rPr>
                      <w:rFonts w:ascii="Arial" w:hAnsi="Arial" w:cs="Arial"/>
                      <w:b/>
                      <w:bCs/>
                      <w:sz w:val="22"/>
                      <w:szCs w:val="22"/>
                    </w:rPr>
                  </w:rPrChange>
                </w:rPr>
                <w:t>User Commitment Methodology</w:t>
              </w:r>
            </w:ins>
            <w:ins w:id="2104" w:author="Chris Warburton [NESO]" w:date="2025-05-21T16:56:00Z" w16du:dateUtc="2025-05-21T15:56:00Z">
              <w:r w:rsidR="000011C6" w:rsidRPr="000300A5">
                <w:rPr>
                  <w:rFonts w:ascii="Arial" w:hAnsi="Arial" w:cs="Arial"/>
                  <w:bCs/>
                  <w:sz w:val="22"/>
                  <w:szCs w:val="22"/>
                  <w:highlight w:val="yellow"/>
                  <w:rPrChange w:id="2105" w:author="Chris Warburton (NESO)" w:date="2025-05-23T06:32:00Z" w16du:dateUtc="2025-05-23T05:32:00Z">
                    <w:rPr>
                      <w:rFonts w:ascii="Arial" w:hAnsi="Arial" w:cs="Arial"/>
                      <w:bCs/>
                      <w:sz w:val="22"/>
                      <w:szCs w:val="22"/>
                    </w:rPr>
                  </w:rPrChange>
                </w:rPr>
                <w:t>;</w:t>
              </w:r>
            </w:ins>
          </w:p>
        </w:tc>
      </w:tr>
    </w:tbl>
    <w:p w14:paraId="74FA4E90" w14:textId="77777777"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2106" w:author="Chris Warburton (NESO)" w:date="2025-05-08T08:37:00Z" w16du:dateUtc="2025-05-08T07:37:00Z">
            <w:rPr>
              <w:rFonts w:ascii="Arial" w:hAnsi="Arial" w:cs="Arial"/>
              <w:sz w:val="20"/>
              <w:szCs w:val="20"/>
            </w:rPr>
          </w:rPrChange>
        </w:rPr>
        <w:pPrChange w:id="2107"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headerReference w:type="even" r:id="rId11"/>
      <w:headerReference w:type="default" r:id="rId12"/>
      <w:footerReference w:type="even" r:id="rId13"/>
      <w:footerReference w:type="default" r:id="rId14"/>
      <w:headerReference w:type="first" r:id="rId15"/>
      <w:footerReference w:type="first" r:id="rId16"/>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F9EC0" w14:textId="77777777" w:rsidR="00404084" w:rsidRDefault="00404084">
      <w:r>
        <w:separator/>
      </w:r>
    </w:p>
  </w:endnote>
  <w:endnote w:type="continuationSeparator" w:id="0">
    <w:p w14:paraId="12DF0769" w14:textId="77777777" w:rsidR="00404084" w:rsidRDefault="00404084">
      <w:r>
        <w:continuationSeparator/>
      </w:r>
    </w:p>
  </w:endnote>
  <w:endnote w:type="continuationNotice" w:id="1">
    <w:p w14:paraId="6070E977" w14:textId="77777777" w:rsidR="00404084" w:rsidRDefault="00404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Cambria"/>
    <w:panose1 w:val="00000000000000000000"/>
    <w:charset w:val="00"/>
    <w:family w:val="roman"/>
    <w:notTrueType/>
    <w:pitch w:val="variable"/>
    <w:sig w:usb0="00000003" w:usb1="00000000" w:usb2="00000000" w:usb3="00000000" w:csb0="00000001"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B7AE7" w14:textId="77777777" w:rsidR="00394CBE" w:rsidRDefault="00394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C60BA" w14:textId="77777777" w:rsidR="00404084" w:rsidRDefault="00404084">
      <w:r>
        <w:separator/>
      </w:r>
    </w:p>
  </w:footnote>
  <w:footnote w:type="continuationSeparator" w:id="0">
    <w:p w14:paraId="6E697DF9" w14:textId="77777777" w:rsidR="00404084" w:rsidRDefault="00404084">
      <w:r>
        <w:continuationSeparator/>
      </w:r>
    </w:p>
  </w:footnote>
  <w:footnote w:type="continuationNotice" w:id="1">
    <w:p w14:paraId="46CE7825" w14:textId="77777777" w:rsidR="00404084" w:rsidRDefault="004040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5D2F2" w14:textId="77777777" w:rsidR="00394CBE" w:rsidRDefault="00394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8972257"/>
      <w:docPartObj>
        <w:docPartGallery w:val="Watermarks"/>
        <w:docPartUnique/>
      </w:docPartObj>
    </w:sdtPr>
    <w:sdtEndPr/>
    <w:sdtContent>
      <w:p w14:paraId="150B3517" w14:textId="2F15AEA8" w:rsidR="00394CBE" w:rsidRDefault="00747189">
        <w:pPr>
          <w:pStyle w:val="Header"/>
        </w:pPr>
        <w:r>
          <w:rPr>
            <w:noProof/>
          </w:rPr>
          <w:pict w14:anchorId="6566D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FEF4" w14:textId="77777777" w:rsidR="00394CBE" w:rsidRDefault="00394C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rson w15:author="Chris Warburton [NESO]">
    <w15:presenceInfo w15:providerId="AD" w15:userId="S::Chris.Warburton@neso.energy::6d540b9d-9ee6-48e0-b53b-4971a6551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431"/>
    <w:rsid w:val="00004C1E"/>
    <w:rsid w:val="00006D7A"/>
    <w:rsid w:val="00006D9C"/>
    <w:rsid w:val="00007503"/>
    <w:rsid w:val="00011029"/>
    <w:rsid w:val="00012622"/>
    <w:rsid w:val="00012C7F"/>
    <w:rsid w:val="00014639"/>
    <w:rsid w:val="00015A1B"/>
    <w:rsid w:val="00015AA5"/>
    <w:rsid w:val="000162B5"/>
    <w:rsid w:val="00016335"/>
    <w:rsid w:val="00017417"/>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0A5"/>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7148C"/>
    <w:rsid w:val="00072774"/>
    <w:rsid w:val="00072A60"/>
    <w:rsid w:val="0007396B"/>
    <w:rsid w:val="00075824"/>
    <w:rsid w:val="000800CB"/>
    <w:rsid w:val="00080A6B"/>
    <w:rsid w:val="00080E84"/>
    <w:rsid w:val="000810B4"/>
    <w:rsid w:val="00081F8A"/>
    <w:rsid w:val="0008235E"/>
    <w:rsid w:val="000836BF"/>
    <w:rsid w:val="000839C1"/>
    <w:rsid w:val="00083CF0"/>
    <w:rsid w:val="0008428B"/>
    <w:rsid w:val="000846CD"/>
    <w:rsid w:val="000872FC"/>
    <w:rsid w:val="0009065F"/>
    <w:rsid w:val="00090804"/>
    <w:rsid w:val="000914A7"/>
    <w:rsid w:val="00092776"/>
    <w:rsid w:val="0009531A"/>
    <w:rsid w:val="0009578C"/>
    <w:rsid w:val="00095E16"/>
    <w:rsid w:val="00095F96"/>
    <w:rsid w:val="000971E3"/>
    <w:rsid w:val="000A1F78"/>
    <w:rsid w:val="000A204A"/>
    <w:rsid w:val="000A25BF"/>
    <w:rsid w:val="000A2CA9"/>
    <w:rsid w:val="000A3C5F"/>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1216"/>
    <w:rsid w:val="000C16FF"/>
    <w:rsid w:val="000C20DF"/>
    <w:rsid w:val="000C3AE3"/>
    <w:rsid w:val="000C3AEC"/>
    <w:rsid w:val="000C3D0A"/>
    <w:rsid w:val="000C4206"/>
    <w:rsid w:val="000C4234"/>
    <w:rsid w:val="000C49D3"/>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51BB"/>
    <w:rsid w:val="000E54E5"/>
    <w:rsid w:val="000E6874"/>
    <w:rsid w:val="000E6DB2"/>
    <w:rsid w:val="000F09CB"/>
    <w:rsid w:val="000F118B"/>
    <w:rsid w:val="000F2370"/>
    <w:rsid w:val="000F497E"/>
    <w:rsid w:val="000F5D81"/>
    <w:rsid w:val="000F6576"/>
    <w:rsid w:val="000F6A71"/>
    <w:rsid w:val="000F6AD6"/>
    <w:rsid w:val="000F7149"/>
    <w:rsid w:val="000F7341"/>
    <w:rsid w:val="000F79F2"/>
    <w:rsid w:val="00101A10"/>
    <w:rsid w:val="001031F2"/>
    <w:rsid w:val="001049FA"/>
    <w:rsid w:val="00104ABE"/>
    <w:rsid w:val="00105EE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BDE"/>
    <w:rsid w:val="00150F6A"/>
    <w:rsid w:val="0015157D"/>
    <w:rsid w:val="00152180"/>
    <w:rsid w:val="001534D7"/>
    <w:rsid w:val="00154B81"/>
    <w:rsid w:val="00154DB6"/>
    <w:rsid w:val="001550BE"/>
    <w:rsid w:val="001550E1"/>
    <w:rsid w:val="001559F8"/>
    <w:rsid w:val="00155DDF"/>
    <w:rsid w:val="00156CE6"/>
    <w:rsid w:val="001603D7"/>
    <w:rsid w:val="001608FA"/>
    <w:rsid w:val="00160DD1"/>
    <w:rsid w:val="0016167E"/>
    <w:rsid w:val="001617B8"/>
    <w:rsid w:val="001623B7"/>
    <w:rsid w:val="001629A3"/>
    <w:rsid w:val="00162EC5"/>
    <w:rsid w:val="00163CB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1E68"/>
    <w:rsid w:val="00182614"/>
    <w:rsid w:val="001828C1"/>
    <w:rsid w:val="001872C9"/>
    <w:rsid w:val="00187689"/>
    <w:rsid w:val="00187B77"/>
    <w:rsid w:val="00190A35"/>
    <w:rsid w:val="00190AFB"/>
    <w:rsid w:val="00191E70"/>
    <w:rsid w:val="001925EA"/>
    <w:rsid w:val="00194929"/>
    <w:rsid w:val="00195DA8"/>
    <w:rsid w:val="00196530"/>
    <w:rsid w:val="00196B3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FF6"/>
    <w:rsid w:val="001C538D"/>
    <w:rsid w:val="001C58E7"/>
    <w:rsid w:val="001C5F01"/>
    <w:rsid w:val="001C6E75"/>
    <w:rsid w:val="001C707E"/>
    <w:rsid w:val="001D1F6C"/>
    <w:rsid w:val="001D236D"/>
    <w:rsid w:val="001D29E5"/>
    <w:rsid w:val="001D2D3E"/>
    <w:rsid w:val="001D3CE7"/>
    <w:rsid w:val="001D3FBD"/>
    <w:rsid w:val="001D5FEB"/>
    <w:rsid w:val="001D6334"/>
    <w:rsid w:val="001D77EB"/>
    <w:rsid w:val="001D7C1B"/>
    <w:rsid w:val="001E0D66"/>
    <w:rsid w:val="001E1316"/>
    <w:rsid w:val="001E1406"/>
    <w:rsid w:val="001E18BB"/>
    <w:rsid w:val="001E4EE1"/>
    <w:rsid w:val="001E4FF7"/>
    <w:rsid w:val="001E5047"/>
    <w:rsid w:val="001E50B4"/>
    <w:rsid w:val="001F01CD"/>
    <w:rsid w:val="001F247B"/>
    <w:rsid w:val="001F3424"/>
    <w:rsid w:val="001F3632"/>
    <w:rsid w:val="001F4341"/>
    <w:rsid w:val="001F4486"/>
    <w:rsid w:val="001F4CD7"/>
    <w:rsid w:val="001F52A4"/>
    <w:rsid w:val="001F60F4"/>
    <w:rsid w:val="001F7084"/>
    <w:rsid w:val="001F7BC0"/>
    <w:rsid w:val="001F7EE5"/>
    <w:rsid w:val="0020095A"/>
    <w:rsid w:val="00200DEC"/>
    <w:rsid w:val="002028BE"/>
    <w:rsid w:val="0020391D"/>
    <w:rsid w:val="002103E0"/>
    <w:rsid w:val="00210C59"/>
    <w:rsid w:val="00213A9C"/>
    <w:rsid w:val="0021515E"/>
    <w:rsid w:val="00215DB9"/>
    <w:rsid w:val="00216017"/>
    <w:rsid w:val="00216C01"/>
    <w:rsid w:val="00217445"/>
    <w:rsid w:val="0022036D"/>
    <w:rsid w:val="00220399"/>
    <w:rsid w:val="00220F3D"/>
    <w:rsid w:val="00222CBE"/>
    <w:rsid w:val="00224A00"/>
    <w:rsid w:val="00224AFB"/>
    <w:rsid w:val="0022552A"/>
    <w:rsid w:val="002273E0"/>
    <w:rsid w:val="0022752A"/>
    <w:rsid w:val="00230D60"/>
    <w:rsid w:val="00231D3B"/>
    <w:rsid w:val="00232AF8"/>
    <w:rsid w:val="00232F42"/>
    <w:rsid w:val="00233816"/>
    <w:rsid w:val="00233A40"/>
    <w:rsid w:val="00235341"/>
    <w:rsid w:val="00235F4C"/>
    <w:rsid w:val="002360E9"/>
    <w:rsid w:val="0023628B"/>
    <w:rsid w:val="00236322"/>
    <w:rsid w:val="00240DAF"/>
    <w:rsid w:val="00241D41"/>
    <w:rsid w:val="00242E23"/>
    <w:rsid w:val="00244760"/>
    <w:rsid w:val="00246736"/>
    <w:rsid w:val="00250057"/>
    <w:rsid w:val="00250C79"/>
    <w:rsid w:val="00250FF9"/>
    <w:rsid w:val="00251F66"/>
    <w:rsid w:val="00252F0F"/>
    <w:rsid w:val="002548CE"/>
    <w:rsid w:val="0025546D"/>
    <w:rsid w:val="00255CA5"/>
    <w:rsid w:val="0025699C"/>
    <w:rsid w:val="002573DF"/>
    <w:rsid w:val="00257554"/>
    <w:rsid w:val="0026109C"/>
    <w:rsid w:val="00261DFC"/>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3F77"/>
    <w:rsid w:val="002A4AA7"/>
    <w:rsid w:val="002A5CB5"/>
    <w:rsid w:val="002A61FF"/>
    <w:rsid w:val="002A66AC"/>
    <w:rsid w:val="002A7269"/>
    <w:rsid w:val="002A7D57"/>
    <w:rsid w:val="002B019B"/>
    <w:rsid w:val="002B037B"/>
    <w:rsid w:val="002B0849"/>
    <w:rsid w:val="002B0F7E"/>
    <w:rsid w:val="002B0F84"/>
    <w:rsid w:val="002B223C"/>
    <w:rsid w:val="002B2548"/>
    <w:rsid w:val="002B3666"/>
    <w:rsid w:val="002B3B64"/>
    <w:rsid w:val="002B4999"/>
    <w:rsid w:val="002B58DB"/>
    <w:rsid w:val="002B6962"/>
    <w:rsid w:val="002B6A07"/>
    <w:rsid w:val="002B6B60"/>
    <w:rsid w:val="002B73FB"/>
    <w:rsid w:val="002B75BC"/>
    <w:rsid w:val="002B7657"/>
    <w:rsid w:val="002B7B93"/>
    <w:rsid w:val="002C0279"/>
    <w:rsid w:val="002C2028"/>
    <w:rsid w:val="002C2A2B"/>
    <w:rsid w:val="002C2B0F"/>
    <w:rsid w:val="002C38BB"/>
    <w:rsid w:val="002C4629"/>
    <w:rsid w:val="002C5CB2"/>
    <w:rsid w:val="002C67BA"/>
    <w:rsid w:val="002C71C2"/>
    <w:rsid w:val="002C7912"/>
    <w:rsid w:val="002C7ACD"/>
    <w:rsid w:val="002D0B68"/>
    <w:rsid w:val="002D273F"/>
    <w:rsid w:val="002D28AE"/>
    <w:rsid w:val="002D3091"/>
    <w:rsid w:val="002D4362"/>
    <w:rsid w:val="002D5FFE"/>
    <w:rsid w:val="002D6028"/>
    <w:rsid w:val="002D697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482"/>
    <w:rsid w:val="0031260E"/>
    <w:rsid w:val="00313379"/>
    <w:rsid w:val="00313C1D"/>
    <w:rsid w:val="003140D9"/>
    <w:rsid w:val="0031448F"/>
    <w:rsid w:val="00316070"/>
    <w:rsid w:val="00317319"/>
    <w:rsid w:val="00317561"/>
    <w:rsid w:val="00317E2F"/>
    <w:rsid w:val="003226AC"/>
    <w:rsid w:val="00323567"/>
    <w:rsid w:val="00323719"/>
    <w:rsid w:val="00323C01"/>
    <w:rsid w:val="003309C0"/>
    <w:rsid w:val="00331713"/>
    <w:rsid w:val="00332328"/>
    <w:rsid w:val="00332EF2"/>
    <w:rsid w:val="00333ED1"/>
    <w:rsid w:val="003351A2"/>
    <w:rsid w:val="00337047"/>
    <w:rsid w:val="00337D70"/>
    <w:rsid w:val="003408E1"/>
    <w:rsid w:val="00340D14"/>
    <w:rsid w:val="00341FB1"/>
    <w:rsid w:val="0034263B"/>
    <w:rsid w:val="00343EB7"/>
    <w:rsid w:val="003442C5"/>
    <w:rsid w:val="00344F01"/>
    <w:rsid w:val="00346881"/>
    <w:rsid w:val="003506C7"/>
    <w:rsid w:val="00351F19"/>
    <w:rsid w:val="003520B1"/>
    <w:rsid w:val="0035261F"/>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260D"/>
    <w:rsid w:val="003737A0"/>
    <w:rsid w:val="003745AE"/>
    <w:rsid w:val="00374DFE"/>
    <w:rsid w:val="003759A1"/>
    <w:rsid w:val="00375B8E"/>
    <w:rsid w:val="003764C5"/>
    <w:rsid w:val="00377C4C"/>
    <w:rsid w:val="00380174"/>
    <w:rsid w:val="00380E3B"/>
    <w:rsid w:val="003814ED"/>
    <w:rsid w:val="003815F3"/>
    <w:rsid w:val="003816AC"/>
    <w:rsid w:val="00382761"/>
    <w:rsid w:val="00384532"/>
    <w:rsid w:val="003851A0"/>
    <w:rsid w:val="00385333"/>
    <w:rsid w:val="0038581C"/>
    <w:rsid w:val="0038597F"/>
    <w:rsid w:val="003864B9"/>
    <w:rsid w:val="003875F3"/>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6498"/>
    <w:rsid w:val="003A7BF5"/>
    <w:rsid w:val="003A7E89"/>
    <w:rsid w:val="003B0708"/>
    <w:rsid w:val="003B1A48"/>
    <w:rsid w:val="003B1D6E"/>
    <w:rsid w:val="003B504A"/>
    <w:rsid w:val="003B5BB6"/>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EB2"/>
    <w:rsid w:val="003D39E7"/>
    <w:rsid w:val="003D3C2F"/>
    <w:rsid w:val="003D49DB"/>
    <w:rsid w:val="003D532A"/>
    <w:rsid w:val="003D5AAC"/>
    <w:rsid w:val="003D5E79"/>
    <w:rsid w:val="003D6618"/>
    <w:rsid w:val="003D680E"/>
    <w:rsid w:val="003E1B33"/>
    <w:rsid w:val="003E1CD3"/>
    <w:rsid w:val="003E1DC4"/>
    <w:rsid w:val="003E1E33"/>
    <w:rsid w:val="003E21F1"/>
    <w:rsid w:val="003E2257"/>
    <w:rsid w:val="003E26D6"/>
    <w:rsid w:val="003E3BFE"/>
    <w:rsid w:val="003E44D2"/>
    <w:rsid w:val="003E5478"/>
    <w:rsid w:val="003E6256"/>
    <w:rsid w:val="003E7344"/>
    <w:rsid w:val="003E7523"/>
    <w:rsid w:val="003E7C4A"/>
    <w:rsid w:val="003F045E"/>
    <w:rsid w:val="003F1607"/>
    <w:rsid w:val="003F2EDA"/>
    <w:rsid w:val="003F3056"/>
    <w:rsid w:val="003F35ED"/>
    <w:rsid w:val="003F387B"/>
    <w:rsid w:val="003F4738"/>
    <w:rsid w:val="003F5B81"/>
    <w:rsid w:val="003F6BE2"/>
    <w:rsid w:val="003F7201"/>
    <w:rsid w:val="003F7305"/>
    <w:rsid w:val="003F7FA8"/>
    <w:rsid w:val="004005B3"/>
    <w:rsid w:val="00402B65"/>
    <w:rsid w:val="00402E5C"/>
    <w:rsid w:val="00404084"/>
    <w:rsid w:val="004045D9"/>
    <w:rsid w:val="00404894"/>
    <w:rsid w:val="00404DD0"/>
    <w:rsid w:val="00405388"/>
    <w:rsid w:val="00406055"/>
    <w:rsid w:val="00406A0E"/>
    <w:rsid w:val="004070E5"/>
    <w:rsid w:val="00407796"/>
    <w:rsid w:val="004079E8"/>
    <w:rsid w:val="004102C8"/>
    <w:rsid w:val="0041081E"/>
    <w:rsid w:val="0041104A"/>
    <w:rsid w:val="00411528"/>
    <w:rsid w:val="004135B5"/>
    <w:rsid w:val="00415464"/>
    <w:rsid w:val="00416F0E"/>
    <w:rsid w:val="00417331"/>
    <w:rsid w:val="00417A7A"/>
    <w:rsid w:val="00420436"/>
    <w:rsid w:val="0042183B"/>
    <w:rsid w:val="00421BDA"/>
    <w:rsid w:val="00426EF1"/>
    <w:rsid w:val="00427D75"/>
    <w:rsid w:val="00432381"/>
    <w:rsid w:val="00432733"/>
    <w:rsid w:val="004327FA"/>
    <w:rsid w:val="004328E5"/>
    <w:rsid w:val="00433CFE"/>
    <w:rsid w:val="00434636"/>
    <w:rsid w:val="004347C7"/>
    <w:rsid w:val="0043719C"/>
    <w:rsid w:val="004376A2"/>
    <w:rsid w:val="00440E9E"/>
    <w:rsid w:val="004427D5"/>
    <w:rsid w:val="004429D5"/>
    <w:rsid w:val="00443505"/>
    <w:rsid w:val="00443EF5"/>
    <w:rsid w:val="00444190"/>
    <w:rsid w:val="00444C5C"/>
    <w:rsid w:val="00445B6E"/>
    <w:rsid w:val="00445D8F"/>
    <w:rsid w:val="00447E84"/>
    <w:rsid w:val="004514A8"/>
    <w:rsid w:val="00451EBA"/>
    <w:rsid w:val="00452A89"/>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655F"/>
    <w:rsid w:val="004674E0"/>
    <w:rsid w:val="00467808"/>
    <w:rsid w:val="00470372"/>
    <w:rsid w:val="00472108"/>
    <w:rsid w:val="00472134"/>
    <w:rsid w:val="00472194"/>
    <w:rsid w:val="00473F3C"/>
    <w:rsid w:val="00474DF4"/>
    <w:rsid w:val="004756FD"/>
    <w:rsid w:val="004760CA"/>
    <w:rsid w:val="004761AD"/>
    <w:rsid w:val="00476868"/>
    <w:rsid w:val="00476AD2"/>
    <w:rsid w:val="004772FE"/>
    <w:rsid w:val="004778FE"/>
    <w:rsid w:val="00477EE6"/>
    <w:rsid w:val="00477FDE"/>
    <w:rsid w:val="00481541"/>
    <w:rsid w:val="00481C78"/>
    <w:rsid w:val="00481F0D"/>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BF0"/>
    <w:rsid w:val="00496DCF"/>
    <w:rsid w:val="00496E8E"/>
    <w:rsid w:val="00497D8B"/>
    <w:rsid w:val="004A07F3"/>
    <w:rsid w:val="004A14B4"/>
    <w:rsid w:val="004A164A"/>
    <w:rsid w:val="004A195F"/>
    <w:rsid w:val="004A2304"/>
    <w:rsid w:val="004A3561"/>
    <w:rsid w:val="004A4A57"/>
    <w:rsid w:val="004A4D00"/>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CFF"/>
    <w:rsid w:val="004D36E2"/>
    <w:rsid w:val="004D463E"/>
    <w:rsid w:val="004D4F2D"/>
    <w:rsid w:val="004D5318"/>
    <w:rsid w:val="004D609F"/>
    <w:rsid w:val="004D675F"/>
    <w:rsid w:val="004D6835"/>
    <w:rsid w:val="004D7732"/>
    <w:rsid w:val="004E14D4"/>
    <w:rsid w:val="004E1AC8"/>
    <w:rsid w:val="004E3889"/>
    <w:rsid w:val="004E4D98"/>
    <w:rsid w:val="004E52B3"/>
    <w:rsid w:val="004E5991"/>
    <w:rsid w:val="004E5F2B"/>
    <w:rsid w:val="004E6CF9"/>
    <w:rsid w:val="004E712C"/>
    <w:rsid w:val="004F1BCB"/>
    <w:rsid w:val="004F1E36"/>
    <w:rsid w:val="004F32A7"/>
    <w:rsid w:val="004F360B"/>
    <w:rsid w:val="004F4DDD"/>
    <w:rsid w:val="004F4E14"/>
    <w:rsid w:val="004F6281"/>
    <w:rsid w:val="004F6F88"/>
    <w:rsid w:val="005009D8"/>
    <w:rsid w:val="00501742"/>
    <w:rsid w:val="00501C30"/>
    <w:rsid w:val="005020BC"/>
    <w:rsid w:val="00502464"/>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C23"/>
    <w:rsid w:val="0052219E"/>
    <w:rsid w:val="00522A38"/>
    <w:rsid w:val="005233A0"/>
    <w:rsid w:val="005259E9"/>
    <w:rsid w:val="00526B84"/>
    <w:rsid w:val="00526DA5"/>
    <w:rsid w:val="0052797A"/>
    <w:rsid w:val="00531E99"/>
    <w:rsid w:val="00535EB5"/>
    <w:rsid w:val="005362D3"/>
    <w:rsid w:val="00536511"/>
    <w:rsid w:val="005407B4"/>
    <w:rsid w:val="0054293C"/>
    <w:rsid w:val="005438DB"/>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5A5D"/>
    <w:rsid w:val="00556870"/>
    <w:rsid w:val="00557388"/>
    <w:rsid w:val="005604D3"/>
    <w:rsid w:val="00560EEC"/>
    <w:rsid w:val="0056192B"/>
    <w:rsid w:val="00561D83"/>
    <w:rsid w:val="00562DEB"/>
    <w:rsid w:val="00563ACD"/>
    <w:rsid w:val="0056405F"/>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3014"/>
    <w:rsid w:val="00593091"/>
    <w:rsid w:val="00593A84"/>
    <w:rsid w:val="00597B61"/>
    <w:rsid w:val="005A05E0"/>
    <w:rsid w:val="005A2D58"/>
    <w:rsid w:val="005A3947"/>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C14D8"/>
    <w:rsid w:val="005C310F"/>
    <w:rsid w:val="005C3325"/>
    <w:rsid w:val="005C46F6"/>
    <w:rsid w:val="005C4ED3"/>
    <w:rsid w:val="005C6E08"/>
    <w:rsid w:val="005C75B5"/>
    <w:rsid w:val="005D0F50"/>
    <w:rsid w:val="005D2794"/>
    <w:rsid w:val="005D292E"/>
    <w:rsid w:val="005D2CB4"/>
    <w:rsid w:val="005D2CC1"/>
    <w:rsid w:val="005D32B6"/>
    <w:rsid w:val="005D404E"/>
    <w:rsid w:val="005D44E7"/>
    <w:rsid w:val="005D6701"/>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941"/>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E67"/>
    <w:rsid w:val="00625BCA"/>
    <w:rsid w:val="00625E01"/>
    <w:rsid w:val="00626393"/>
    <w:rsid w:val="006263CD"/>
    <w:rsid w:val="006269F8"/>
    <w:rsid w:val="00626BF2"/>
    <w:rsid w:val="00626E59"/>
    <w:rsid w:val="0063026D"/>
    <w:rsid w:val="00631892"/>
    <w:rsid w:val="00631A4C"/>
    <w:rsid w:val="006325C8"/>
    <w:rsid w:val="006327C0"/>
    <w:rsid w:val="00632D04"/>
    <w:rsid w:val="00632E11"/>
    <w:rsid w:val="00632F6C"/>
    <w:rsid w:val="00633C38"/>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3AE6"/>
    <w:rsid w:val="00653B65"/>
    <w:rsid w:val="00653F93"/>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32AA"/>
    <w:rsid w:val="00693377"/>
    <w:rsid w:val="006940B6"/>
    <w:rsid w:val="006959CB"/>
    <w:rsid w:val="00697DC0"/>
    <w:rsid w:val="00697F16"/>
    <w:rsid w:val="006A279A"/>
    <w:rsid w:val="006A29E2"/>
    <w:rsid w:val="006A3C5D"/>
    <w:rsid w:val="006A47C7"/>
    <w:rsid w:val="006A48F3"/>
    <w:rsid w:val="006A499A"/>
    <w:rsid w:val="006A4F99"/>
    <w:rsid w:val="006A5038"/>
    <w:rsid w:val="006A63D6"/>
    <w:rsid w:val="006A65EC"/>
    <w:rsid w:val="006B06F6"/>
    <w:rsid w:val="006B0A2C"/>
    <w:rsid w:val="006B0B43"/>
    <w:rsid w:val="006B2241"/>
    <w:rsid w:val="006B2BC9"/>
    <w:rsid w:val="006B2E85"/>
    <w:rsid w:val="006B3C80"/>
    <w:rsid w:val="006B48F0"/>
    <w:rsid w:val="006B4F3A"/>
    <w:rsid w:val="006B5595"/>
    <w:rsid w:val="006B5B02"/>
    <w:rsid w:val="006B5C42"/>
    <w:rsid w:val="006B7795"/>
    <w:rsid w:val="006C0747"/>
    <w:rsid w:val="006C15A5"/>
    <w:rsid w:val="006C4EB7"/>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E9A"/>
    <w:rsid w:val="006E368B"/>
    <w:rsid w:val="006E49BA"/>
    <w:rsid w:val="006F0301"/>
    <w:rsid w:val="006F2211"/>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15C9"/>
    <w:rsid w:val="00741E59"/>
    <w:rsid w:val="00742384"/>
    <w:rsid w:val="007425AF"/>
    <w:rsid w:val="00743AD0"/>
    <w:rsid w:val="00744245"/>
    <w:rsid w:val="00746694"/>
    <w:rsid w:val="00746C34"/>
    <w:rsid w:val="007470C2"/>
    <w:rsid w:val="00747189"/>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CE9"/>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62E0"/>
    <w:rsid w:val="007D658A"/>
    <w:rsid w:val="007D670D"/>
    <w:rsid w:val="007D6CF2"/>
    <w:rsid w:val="007D7BF0"/>
    <w:rsid w:val="007E0294"/>
    <w:rsid w:val="007E03F0"/>
    <w:rsid w:val="007E171E"/>
    <w:rsid w:val="007E370A"/>
    <w:rsid w:val="007E3EAB"/>
    <w:rsid w:val="007E4E52"/>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50F"/>
    <w:rsid w:val="00802B7C"/>
    <w:rsid w:val="00802D3A"/>
    <w:rsid w:val="00802E59"/>
    <w:rsid w:val="008057A6"/>
    <w:rsid w:val="00806565"/>
    <w:rsid w:val="008067F7"/>
    <w:rsid w:val="00806F37"/>
    <w:rsid w:val="0080751C"/>
    <w:rsid w:val="008113C6"/>
    <w:rsid w:val="008119E8"/>
    <w:rsid w:val="0081204F"/>
    <w:rsid w:val="00812868"/>
    <w:rsid w:val="008128C9"/>
    <w:rsid w:val="00812952"/>
    <w:rsid w:val="00813C28"/>
    <w:rsid w:val="0081526D"/>
    <w:rsid w:val="00815AAE"/>
    <w:rsid w:val="00815D7F"/>
    <w:rsid w:val="00815EA0"/>
    <w:rsid w:val="00816985"/>
    <w:rsid w:val="0081762B"/>
    <w:rsid w:val="00817674"/>
    <w:rsid w:val="00817C57"/>
    <w:rsid w:val="00817E71"/>
    <w:rsid w:val="0082065D"/>
    <w:rsid w:val="00820791"/>
    <w:rsid w:val="00820D40"/>
    <w:rsid w:val="00821C11"/>
    <w:rsid w:val="008227B1"/>
    <w:rsid w:val="00822EBF"/>
    <w:rsid w:val="0082386C"/>
    <w:rsid w:val="00825A78"/>
    <w:rsid w:val="00827086"/>
    <w:rsid w:val="00827334"/>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FE2"/>
    <w:rsid w:val="0085547D"/>
    <w:rsid w:val="00857D95"/>
    <w:rsid w:val="00857F21"/>
    <w:rsid w:val="00857FE5"/>
    <w:rsid w:val="0086013C"/>
    <w:rsid w:val="008620FE"/>
    <w:rsid w:val="008628EE"/>
    <w:rsid w:val="00862B8C"/>
    <w:rsid w:val="00862F95"/>
    <w:rsid w:val="008632BF"/>
    <w:rsid w:val="00863CE4"/>
    <w:rsid w:val="0086428F"/>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2E2"/>
    <w:rsid w:val="00892810"/>
    <w:rsid w:val="00892CBC"/>
    <w:rsid w:val="00892EF0"/>
    <w:rsid w:val="008945EF"/>
    <w:rsid w:val="0089487D"/>
    <w:rsid w:val="008958D1"/>
    <w:rsid w:val="008A0122"/>
    <w:rsid w:val="008A0569"/>
    <w:rsid w:val="008A142C"/>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54CA"/>
    <w:rsid w:val="008F5CF0"/>
    <w:rsid w:val="008F693E"/>
    <w:rsid w:val="008F7026"/>
    <w:rsid w:val="008F7432"/>
    <w:rsid w:val="008F76B8"/>
    <w:rsid w:val="008F7C59"/>
    <w:rsid w:val="009001AB"/>
    <w:rsid w:val="00900DDD"/>
    <w:rsid w:val="009038E8"/>
    <w:rsid w:val="009045E5"/>
    <w:rsid w:val="0090517B"/>
    <w:rsid w:val="0090528A"/>
    <w:rsid w:val="009057E7"/>
    <w:rsid w:val="00905E61"/>
    <w:rsid w:val="00907273"/>
    <w:rsid w:val="00907FA1"/>
    <w:rsid w:val="009103A8"/>
    <w:rsid w:val="00912D19"/>
    <w:rsid w:val="00913582"/>
    <w:rsid w:val="00913699"/>
    <w:rsid w:val="00913A12"/>
    <w:rsid w:val="00913E96"/>
    <w:rsid w:val="009148F3"/>
    <w:rsid w:val="00915926"/>
    <w:rsid w:val="0091664D"/>
    <w:rsid w:val="0091776A"/>
    <w:rsid w:val="00920200"/>
    <w:rsid w:val="0092130B"/>
    <w:rsid w:val="00922125"/>
    <w:rsid w:val="009233B1"/>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7163"/>
    <w:rsid w:val="00940781"/>
    <w:rsid w:val="00942D18"/>
    <w:rsid w:val="0094363F"/>
    <w:rsid w:val="009457BF"/>
    <w:rsid w:val="00947D7D"/>
    <w:rsid w:val="00952E0F"/>
    <w:rsid w:val="009538EE"/>
    <w:rsid w:val="009543AB"/>
    <w:rsid w:val="009604FA"/>
    <w:rsid w:val="00960C7E"/>
    <w:rsid w:val="00961057"/>
    <w:rsid w:val="00961A7E"/>
    <w:rsid w:val="009637C5"/>
    <w:rsid w:val="009665A7"/>
    <w:rsid w:val="00967B1B"/>
    <w:rsid w:val="0097083C"/>
    <w:rsid w:val="00970A1B"/>
    <w:rsid w:val="0097114F"/>
    <w:rsid w:val="009718C6"/>
    <w:rsid w:val="00971A0B"/>
    <w:rsid w:val="00972466"/>
    <w:rsid w:val="009727CA"/>
    <w:rsid w:val="00975017"/>
    <w:rsid w:val="0097598E"/>
    <w:rsid w:val="00976A19"/>
    <w:rsid w:val="009806CD"/>
    <w:rsid w:val="00981619"/>
    <w:rsid w:val="0098178D"/>
    <w:rsid w:val="00982F5A"/>
    <w:rsid w:val="009838FD"/>
    <w:rsid w:val="00983CA1"/>
    <w:rsid w:val="00983F4E"/>
    <w:rsid w:val="009853DB"/>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836"/>
    <w:rsid w:val="009A5E6C"/>
    <w:rsid w:val="009A6E7F"/>
    <w:rsid w:val="009A71AE"/>
    <w:rsid w:val="009B2BEB"/>
    <w:rsid w:val="009B2C63"/>
    <w:rsid w:val="009B2F41"/>
    <w:rsid w:val="009B33DC"/>
    <w:rsid w:val="009B4325"/>
    <w:rsid w:val="009B4BA5"/>
    <w:rsid w:val="009B4CC7"/>
    <w:rsid w:val="009B5715"/>
    <w:rsid w:val="009B6B6D"/>
    <w:rsid w:val="009B7137"/>
    <w:rsid w:val="009B7CE7"/>
    <w:rsid w:val="009B7F85"/>
    <w:rsid w:val="009C1337"/>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46FA"/>
    <w:rsid w:val="009D4B36"/>
    <w:rsid w:val="009D55B4"/>
    <w:rsid w:val="009D564C"/>
    <w:rsid w:val="009D5CB9"/>
    <w:rsid w:val="009D5E6B"/>
    <w:rsid w:val="009D606C"/>
    <w:rsid w:val="009D6211"/>
    <w:rsid w:val="009D68AB"/>
    <w:rsid w:val="009D74B7"/>
    <w:rsid w:val="009D7813"/>
    <w:rsid w:val="009D7E74"/>
    <w:rsid w:val="009E1019"/>
    <w:rsid w:val="009E139E"/>
    <w:rsid w:val="009E160E"/>
    <w:rsid w:val="009E16E8"/>
    <w:rsid w:val="009E1FC3"/>
    <w:rsid w:val="009E2A69"/>
    <w:rsid w:val="009E2F1D"/>
    <w:rsid w:val="009E30F2"/>
    <w:rsid w:val="009E32CC"/>
    <w:rsid w:val="009E3597"/>
    <w:rsid w:val="009E3CA9"/>
    <w:rsid w:val="009E3EB1"/>
    <w:rsid w:val="009E543D"/>
    <w:rsid w:val="009E59CC"/>
    <w:rsid w:val="009E6E7B"/>
    <w:rsid w:val="009F07E3"/>
    <w:rsid w:val="009F194B"/>
    <w:rsid w:val="009F1C70"/>
    <w:rsid w:val="009F2408"/>
    <w:rsid w:val="009F33BA"/>
    <w:rsid w:val="009F3468"/>
    <w:rsid w:val="009F3753"/>
    <w:rsid w:val="009F3FF0"/>
    <w:rsid w:val="009F5142"/>
    <w:rsid w:val="009F5EC9"/>
    <w:rsid w:val="009F7591"/>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6B3D"/>
    <w:rsid w:val="00A26CBE"/>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FA7"/>
    <w:rsid w:val="00A61E38"/>
    <w:rsid w:val="00A626D4"/>
    <w:rsid w:val="00A62D81"/>
    <w:rsid w:val="00A634C5"/>
    <w:rsid w:val="00A6361A"/>
    <w:rsid w:val="00A647BE"/>
    <w:rsid w:val="00A65349"/>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B1AE5"/>
    <w:rsid w:val="00AB249E"/>
    <w:rsid w:val="00AB26A3"/>
    <w:rsid w:val="00AB26B6"/>
    <w:rsid w:val="00AB42E9"/>
    <w:rsid w:val="00AB4616"/>
    <w:rsid w:val="00AB48D1"/>
    <w:rsid w:val="00AB5FE6"/>
    <w:rsid w:val="00AB5FF1"/>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74A1"/>
    <w:rsid w:val="00AF007F"/>
    <w:rsid w:val="00AF074D"/>
    <w:rsid w:val="00AF1BF2"/>
    <w:rsid w:val="00AF3599"/>
    <w:rsid w:val="00AF44DA"/>
    <w:rsid w:val="00AF6571"/>
    <w:rsid w:val="00AF6BE6"/>
    <w:rsid w:val="00B017CA"/>
    <w:rsid w:val="00B0210D"/>
    <w:rsid w:val="00B0253F"/>
    <w:rsid w:val="00B05738"/>
    <w:rsid w:val="00B06D47"/>
    <w:rsid w:val="00B070C5"/>
    <w:rsid w:val="00B11172"/>
    <w:rsid w:val="00B12D08"/>
    <w:rsid w:val="00B138F9"/>
    <w:rsid w:val="00B14166"/>
    <w:rsid w:val="00B14474"/>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6B44"/>
    <w:rsid w:val="00B66D8B"/>
    <w:rsid w:val="00B67C9F"/>
    <w:rsid w:val="00B67FAF"/>
    <w:rsid w:val="00B71387"/>
    <w:rsid w:val="00B71675"/>
    <w:rsid w:val="00B72F29"/>
    <w:rsid w:val="00B72F83"/>
    <w:rsid w:val="00B72F95"/>
    <w:rsid w:val="00B7310B"/>
    <w:rsid w:val="00B73C18"/>
    <w:rsid w:val="00B741B7"/>
    <w:rsid w:val="00B75191"/>
    <w:rsid w:val="00B75501"/>
    <w:rsid w:val="00B762D4"/>
    <w:rsid w:val="00B76751"/>
    <w:rsid w:val="00B768EF"/>
    <w:rsid w:val="00B77AF9"/>
    <w:rsid w:val="00B820F3"/>
    <w:rsid w:val="00B82ACA"/>
    <w:rsid w:val="00B852E1"/>
    <w:rsid w:val="00B85E7C"/>
    <w:rsid w:val="00B85FD7"/>
    <w:rsid w:val="00B8665B"/>
    <w:rsid w:val="00B87597"/>
    <w:rsid w:val="00B909CB"/>
    <w:rsid w:val="00B91C5D"/>
    <w:rsid w:val="00B92229"/>
    <w:rsid w:val="00B93A18"/>
    <w:rsid w:val="00B93EB6"/>
    <w:rsid w:val="00B94019"/>
    <w:rsid w:val="00B94A93"/>
    <w:rsid w:val="00BA0081"/>
    <w:rsid w:val="00BA0181"/>
    <w:rsid w:val="00BA212D"/>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F5C"/>
    <w:rsid w:val="00C12325"/>
    <w:rsid w:val="00C124A2"/>
    <w:rsid w:val="00C129B2"/>
    <w:rsid w:val="00C1415E"/>
    <w:rsid w:val="00C14393"/>
    <w:rsid w:val="00C14892"/>
    <w:rsid w:val="00C14DFA"/>
    <w:rsid w:val="00C159E4"/>
    <w:rsid w:val="00C159F0"/>
    <w:rsid w:val="00C15DE6"/>
    <w:rsid w:val="00C15F9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6B48"/>
    <w:rsid w:val="00C374D4"/>
    <w:rsid w:val="00C37A2D"/>
    <w:rsid w:val="00C37B28"/>
    <w:rsid w:val="00C4009F"/>
    <w:rsid w:val="00C40321"/>
    <w:rsid w:val="00C4043B"/>
    <w:rsid w:val="00C4067A"/>
    <w:rsid w:val="00C40D1B"/>
    <w:rsid w:val="00C43034"/>
    <w:rsid w:val="00C430F0"/>
    <w:rsid w:val="00C438E8"/>
    <w:rsid w:val="00C44203"/>
    <w:rsid w:val="00C44589"/>
    <w:rsid w:val="00C45A4C"/>
    <w:rsid w:val="00C46E2E"/>
    <w:rsid w:val="00C47DAD"/>
    <w:rsid w:val="00C50253"/>
    <w:rsid w:val="00C50D62"/>
    <w:rsid w:val="00C50F20"/>
    <w:rsid w:val="00C52144"/>
    <w:rsid w:val="00C52746"/>
    <w:rsid w:val="00C52AA3"/>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D2B"/>
    <w:rsid w:val="00CC1C25"/>
    <w:rsid w:val="00CC35EF"/>
    <w:rsid w:val="00CC4331"/>
    <w:rsid w:val="00CC45AD"/>
    <w:rsid w:val="00CC46A8"/>
    <w:rsid w:val="00CC4E92"/>
    <w:rsid w:val="00CC4F6E"/>
    <w:rsid w:val="00CC5A5D"/>
    <w:rsid w:val="00CC5F6F"/>
    <w:rsid w:val="00CC63AD"/>
    <w:rsid w:val="00CC669F"/>
    <w:rsid w:val="00CD0831"/>
    <w:rsid w:val="00CD19A9"/>
    <w:rsid w:val="00CD1C9E"/>
    <w:rsid w:val="00CD2B75"/>
    <w:rsid w:val="00CD2CBA"/>
    <w:rsid w:val="00CD3174"/>
    <w:rsid w:val="00CD41DE"/>
    <w:rsid w:val="00CD45F8"/>
    <w:rsid w:val="00CD4CE5"/>
    <w:rsid w:val="00CD54F1"/>
    <w:rsid w:val="00CD7859"/>
    <w:rsid w:val="00CD7FAF"/>
    <w:rsid w:val="00CE0F66"/>
    <w:rsid w:val="00CE0FB6"/>
    <w:rsid w:val="00CE13F6"/>
    <w:rsid w:val="00CE2BD8"/>
    <w:rsid w:val="00CE3304"/>
    <w:rsid w:val="00CE52EB"/>
    <w:rsid w:val="00CE55BF"/>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11592"/>
    <w:rsid w:val="00D11ED7"/>
    <w:rsid w:val="00D124A8"/>
    <w:rsid w:val="00D12DB1"/>
    <w:rsid w:val="00D130B8"/>
    <w:rsid w:val="00D1329C"/>
    <w:rsid w:val="00D147DD"/>
    <w:rsid w:val="00D147F9"/>
    <w:rsid w:val="00D15064"/>
    <w:rsid w:val="00D1622B"/>
    <w:rsid w:val="00D2086E"/>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AEA"/>
    <w:rsid w:val="00D40116"/>
    <w:rsid w:val="00D40596"/>
    <w:rsid w:val="00D41CB0"/>
    <w:rsid w:val="00D41ECA"/>
    <w:rsid w:val="00D4201C"/>
    <w:rsid w:val="00D42463"/>
    <w:rsid w:val="00D43C2B"/>
    <w:rsid w:val="00D4537D"/>
    <w:rsid w:val="00D45849"/>
    <w:rsid w:val="00D46BE2"/>
    <w:rsid w:val="00D51296"/>
    <w:rsid w:val="00D51916"/>
    <w:rsid w:val="00D539AD"/>
    <w:rsid w:val="00D54C98"/>
    <w:rsid w:val="00D54DFF"/>
    <w:rsid w:val="00D55C38"/>
    <w:rsid w:val="00D5777A"/>
    <w:rsid w:val="00D61884"/>
    <w:rsid w:val="00D618A1"/>
    <w:rsid w:val="00D61B60"/>
    <w:rsid w:val="00D6237C"/>
    <w:rsid w:val="00D6296E"/>
    <w:rsid w:val="00D62AA5"/>
    <w:rsid w:val="00D64F2D"/>
    <w:rsid w:val="00D64F6B"/>
    <w:rsid w:val="00D65CE8"/>
    <w:rsid w:val="00D668FA"/>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F3A"/>
    <w:rsid w:val="00D82B2F"/>
    <w:rsid w:val="00D82DED"/>
    <w:rsid w:val="00D832EC"/>
    <w:rsid w:val="00D8422C"/>
    <w:rsid w:val="00D842B7"/>
    <w:rsid w:val="00D8668E"/>
    <w:rsid w:val="00D8698A"/>
    <w:rsid w:val="00D874DC"/>
    <w:rsid w:val="00D8765B"/>
    <w:rsid w:val="00D90482"/>
    <w:rsid w:val="00D90C36"/>
    <w:rsid w:val="00D924A5"/>
    <w:rsid w:val="00D94E56"/>
    <w:rsid w:val="00D9509A"/>
    <w:rsid w:val="00D951E5"/>
    <w:rsid w:val="00D95DC2"/>
    <w:rsid w:val="00D95EBA"/>
    <w:rsid w:val="00D9641A"/>
    <w:rsid w:val="00D96CEF"/>
    <w:rsid w:val="00D975F2"/>
    <w:rsid w:val="00DA0C80"/>
    <w:rsid w:val="00DA11E3"/>
    <w:rsid w:val="00DA19F8"/>
    <w:rsid w:val="00DA27DC"/>
    <w:rsid w:val="00DA3043"/>
    <w:rsid w:val="00DA5C8B"/>
    <w:rsid w:val="00DA65C0"/>
    <w:rsid w:val="00DA72AA"/>
    <w:rsid w:val="00DA77F7"/>
    <w:rsid w:val="00DA7CCA"/>
    <w:rsid w:val="00DB0F51"/>
    <w:rsid w:val="00DB1144"/>
    <w:rsid w:val="00DB1850"/>
    <w:rsid w:val="00DB29CB"/>
    <w:rsid w:val="00DB2A1C"/>
    <w:rsid w:val="00DB2D03"/>
    <w:rsid w:val="00DB32F9"/>
    <w:rsid w:val="00DB3B96"/>
    <w:rsid w:val="00DB3EE0"/>
    <w:rsid w:val="00DB564F"/>
    <w:rsid w:val="00DB5AAA"/>
    <w:rsid w:val="00DB5AEC"/>
    <w:rsid w:val="00DB5CE6"/>
    <w:rsid w:val="00DB65E9"/>
    <w:rsid w:val="00DB68ED"/>
    <w:rsid w:val="00DB6D98"/>
    <w:rsid w:val="00DC02DA"/>
    <w:rsid w:val="00DC0401"/>
    <w:rsid w:val="00DC10D6"/>
    <w:rsid w:val="00DC1A5F"/>
    <w:rsid w:val="00DC2962"/>
    <w:rsid w:val="00DC4282"/>
    <w:rsid w:val="00DC4BE9"/>
    <w:rsid w:val="00DC4FB3"/>
    <w:rsid w:val="00DC68BC"/>
    <w:rsid w:val="00DC6965"/>
    <w:rsid w:val="00DC6B48"/>
    <w:rsid w:val="00DD0744"/>
    <w:rsid w:val="00DD16E6"/>
    <w:rsid w:val="00DD1BFC"/>
    <w:rsid w:val="00DD2937"/>
    <w:rsid w:val="00DD3411"/>
    <w:rsid w:val="00DD42BA"/>
    <w:rsid w:val="00DD4ADD"/>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1313"/>
    <w:rsid w:val="00E2261B"/>
    <w:rsid w:val="00E228E6"/>
    <w:rsid w:val="00E2295C"/>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7250"/>
    <w:rsid w:val="00E37F00"/>
    <w:rsid w:val="00E420D3"/>
    <w:rsid w:val="00E4225A"/>
    <w:rsid w:val="00E4271A"/>
    <w:rsid w:val="00E443BC"/>
    <w:rsid w:val="00E449C6"/>
    <w:rsid w:val="00E458B1"/>
    <w:rsid w:val="00E45C2E"/>
    <w:rsid w:val="00E476B6"/>
    <w:rsid w:val="00E476ED"/>
    <w:rsid w:val="00E5009C"/>
    <w:rsid w:val="00E50863"/>
    <w:rsid w:val="00E5101C"/>
    <w:rsid w:val="00E5120F"/>
    <w:rsid w:val="00E517ED"/>
    <w:rsid w:val="00E53C29"/>
    <w:rsid w:val="00E544B2"/>
    <w:rsid w:val="00E54A55"/>
    <w:rsid w:val="00E55736"/>
    <w:rsid w:val="00E56289"/>
    <w:rsid w:val="00E577BB"/>
    <w:rsid w:val="00E60562"/>
    <w:rsid w:val="00E605D2"/>
    <w:rsid w:val="00E65579"/>
    <w:rsid w:val="00E6610E"/>
    <w:rsid w:val="00E66992"/>
    <w:rsid w:val="00E66D2F"/>
    <w:rsid w:val="00E66F3C"/>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704E"/>
    <w:rsid w:val="00E87D83"/>
    <w:rsid w:val="00E87DE0"/>
    <w:rsid w:val="00E90CD9"/>
    <w:rsid w:val="00E918B4"/>
    <w:rsid w:val="00E92C53"/>
    <w:rsid w:val="00E92C82"/>
    <w:rsid w:val="00E9308F"/>
    <w:rsid w:val="00E939F3"/>
    <w:rsid w:val="00E93E28"/>
    <w:rsid w:val="00E94FB2"/>
    <w:rsid w:val="00E95AB5"/>
    <w:rsid w:val="00E961F8"/>
    <w:rsid w:val="00E964F0"/>
    <w:rsid w:val="00E96605"/>
    <w:rsid w:val="00E96892"/>
    <w:rsid w:val="00E9693B"/>
    <w:rsid w:val="00E96DB9"/>
    <w:rsid w:val="00E96F4E"/>
    <w:rsid w:val="00E97020"/>
    <w:rsid w:val="00E97ED3"/>
    <w:rsid w:val="00EA2041"/>
    <w:rsid w:val="00EA2174"/>
    <w:rsid w:val="00EA269E"/>
    <w:rsid w:val="00EA3071"/>
    <w:rsid w:val="00EA3CE9"/>
    <w:rsid w:val="00EA4234"/>
    <w:rsid w:val="00EA4432"/>
    <w:rsid w:val="00EA4C66"/>
    <w:rsid w:val="00EA5824"/>
    <w:rsid w:val="00EA5A85"/>
    <w:rsid w:val="00EA65A8"/>
    <w:rsid w:val="00EA66A2"/>
    <w:rsid w:val="00EB0597"/>
    <w:rsid w:val="00EB0A02"/>
    <w:rsid w:val="00EB294F"/>
    <w:rsid w:val="00EB2FD1"/>
    <w:rsid w:val="00EB436C"/>
    <w:rsid w:val="00EB50C3"/>
    <w:rsid w:val="00EB576A"/>
    <w:rsid w:val="00EB6025"/>
    <w:rsid w:val="00EB6D1A"/>
    <w:rsid w:val="00EC09F4"/>
    <w:rsid w:val="00EC1B95"/>
    <w:rsid w:val="00EC3D30"/>
    <w:rsid w:val="00EC49A1"/>
    <w:rsid w:val="00EC4A68"/>
    <w:rsid w:val="00EC4ABC"/>
    <w:rsid w:val="00EC4E31"/>
    <w:rsid w:val="00EC52E8"/>
    <w:rsid w:val="00EC57F7"/>
    <w:rsid w:val="00ED0226"/>
    <w:rsid w:val="00ED23E9"/>
    <w:rsid w:val="00ED27F1"/>
    <w:rsid w:val="00ED344E"/>
    <w:rsid w:val="00ED3DFF"/>
    <w:rsid w:val="00ED4192"/>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41E7"/>
    <w:rsid w:val="00F0452D"/>
    <w:rsid w:val="00F04A34"/>
    <w:rsid w:val="00F072D8"/>
    <w:rsid w:val="00F074B0"/>
    <w:rsid w:val="00F112E5"/>
    <w:rsid w:val="00F114DA"/>
    <w:rsid w:val="00F11D69"/>
    <w:rsid w:val="00F1292A"/>
    <w:rsid w:val="00F13510"/>
    <w:rsid w:val="00F14272"/>
    <w:rsid w:val="00F14B61"/>
    <w:rsid w:val="00F14D02"/>
    <w:rsid w:val="00F152CD"/>
    <w:rsid w:val="00F15B6C"/>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F25"/>
    <w:rsid w:val="00F30F77"/>
    <w:rsid w:val="00F3163B"/>
    <w:rsid w:val="00F31838"/>
    <w:rsid w:val="00F3339F"/>
    <w:rsid w:val="00F335F6"/>
    <w:rsid w:val="00F3389A"/>
    <w:rsid w:val="00F343F5"/>
    <w:rsid w:val="00F34491"/>
    <w:rsid w:val="00F346B4"/>
    <w:rsid w:val="00F359DF"/>
    <w:rsid w:val="00F35AAB"/>
    <w:rsid w:val="00F35EFF"/>
    <w:rsid w:val="00F36674"/>
    <w:rsid w:val="00F36D79"/>
    <w:rsid w:val="00F372F9"/>
    <w:rsid w:val="00F40AFB"/>
    <w:rsid w:val="00F40B97"/>
    <w:rsid w:val="00F40D44"/>
    <w:rsid w:val="00F41BB9"/>
    <w:rsid w:val="00F41F57"/>
    <w:rsid w:val="00F4502D"/>
    <w:rsid w:val="00F45650"/>
    <w:rsid w:val="00F45A4C"/>
    <w:rsid w:val="00F45CE5"/>
    <w:rsid w:val="00F46159"/>
    <w:rsid w:val="00F47094"/>
    <w:rsid w:val="00F50655"/>
    <w:rsid w:val="00F54FC5"/>
    <w:rsid w:val="00F55350"/>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62C3"/>
    <w:rsid w:val="00F87D64"/>
    <w:rsid w:val="00F90340"/>
    <w:rsid w:val="00F90AC0"/>
    <w:rsid w:val="00F914C1"/>
    <w:rsid w:val="00F9178E"/>
    <w:rsid w:val="00F91877"/>
    <w:rsid w:val="00F9303A"/>
    <w:rsid w:val="00F942EA"/>
    <w:rsid w:val="00F94A53"/>
    <w:rsid w:val="00F94B9E"/>
    <w:rsid w:val="00F95212"/>
    <w:rsid w:val="00F9611F"/>
    <w:rsid w:val="00F96BE6"/>
    <w:rsid w:val="00F97D40"/>
    <w:rsid w:val="00F97EB6"/>
    <w:rsid w:val="00FA0928"/>
    <w:rsid w:val="00FA098D"/>
    <w:rsid w:val="00FA0EFB"/>
    <w:rsid w:val="00FA2080"/>
    <w:rsid w:val="00FA27D9"/>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7181"/>
    <w:rsid w:val="00FC0211"/>
    <w:rsid w:val="00FC07FF"/>
    <w:rsid w:val="00FC1040"/>
    <w:rsid w:val="00FC1417"/>
    <w:rsid w:val="00FC1848"/>
    <w:rsid w:val="00FC35B9"/>
    <w:rsid w:val="00FC4786"/>
    <w:rsid w:val="00FC4B31"/>
    <w:rsid w:val="00FC6AB2"/>
    <w:rsid w:val="00FC7B6D"/>
    <w:rsid w:val="00FD00C6"/>
    <w:rsid w:val="00FD0490"/>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D3E"/>
    <w:rsid w:val="00FE4B6C"/>
    <w:rsid w:val="00FE4CD6"/>
    <w:rsid w:val="00FE4D0E"/>
    <w:rsid w:val="00FE564B"/>
    <w:rsid w:val="00FE5D11"/>
    <w:rsid w:val="00FE5DCF"/>
    <w:rsid w:val="00FE7977"/>
    <w:rsid w:val="00FF071E"/>
    <w:rsid w:val="00FF2EC8"/>
    <w:rsid w:val="00FF312A"/>
    <w:rsid w:val="00FF666A"/>
    <w:rsid w:val="00FF6F9B"/>
    <w:rsid w:val="017BD218"/>
    <w:rsid w:val="01BF6D4D"/>
    <w:rsid w:val="0555E1DA"/>
    <w:rsid w:val="072E670E"/>
    <w:rsid w:val="07544333"/>
    <w:rsid w:val="08ABAC6D"/>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D8507513-5EBD-4F6A-A197-13C090C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2.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3.xml><?xml version="1.0" encoding="utf-8"?>
<ds:datastoreItem xmlns:ds="http://schemas.openxmlformats.org/officeDocument/2006/customXml" ds:itemID="{74B9B8AF-797F-467A-AA74-B5799ED9E381}">
  <ds:schemaRefs>
    <ds:schemaRef ds:uri="http://schemas.microsoft.com/office/infopath/2007/PartnerControls"/>
    <ds:schemaRef ds:uri="http://purl.org/dc/terms/"/>
    <ds:schemaRef ds:uri="71cd8160-1bb7-4093-9cca-111739f9a54b"/>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dd0320f1-5928-400d-8614-e832be04c205"/>
    <ds:schemaRef ds:uri="http://www.w3.org/XML/1998/namespace"/>
    <ds:schemaRef ds:uri="http://purl.org/dc/dcmitype/"/>
  </ds:schemaRefs>
</ds:datastoreItem>
</file>

<file path=customXml/itemProps4.xml><?xml version="1.0" encoding="utf-8"?>
<ds:datastoreItem xmlns:ds="http://schemas.openxmlformats.org/officeDocument/2006/customXml" ds:itemID="{11236D9A-2D21-4D47-9FB3-D391D4834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3799</TotalTime>
  <Pages>45</Pages>
  <Words>12365</Words>
  <Characters>64704</Characters>
  <Application>Microsoft Office Word</Application>
  <DocSecurity>0</DocSecurity>
  <Lines>539</Lines>
  <Paragraphs>153</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76916</CharactersWithSpaces>
  <SharedDoc>false</SharedDoc>
  <HLinks>
    <vt:vector size="30" baseType="variant">
      <vt:variant>
        <vt:i4>5373999</vt:i4>
      </vt:variant>
      <vt:variant>
        <vt:i4>12</vt:i4>
      </vt:variant>
      <vt:variant>
        <vt:i4>0</vt:i4>
      </vt:variant>
      <vt:variant>
        <vt:i4>5</vt:i4>
      </vt:variant>
      <vt:variant>
        <vt:lpwstr>mailto:Ashley.Adams2@uk.nationalgrid.com</vt:lpwstr>
      </vt:variant>
      <vt:variant>
        <vt:lpwstr/>
      </vt:variant>
      <vt:variant>
        <vt:i4>2293771</vt:i4>
      </vt:variant>
      <vt:variant>
        <vt:i4>9</vt:i4>
      </vt:variant>
      <vt:variant>
        <vt:i4>0</vt:i4>
      </vt:variant>
      <vt:variant>
        <vt:i4>5</vt:i4>
      </vt:variant>
      <vt:variant>
        <vt:lpwstr>mailto:Chris.Warburton@uk.nationalgrid.com</vt:lpwstr>
      </vt:variant>
      <vt:variant>
        <vt:lpwstr/>
      </vt:variant>
      <vt:variant>
        <vt:i4>5373999</vt:i4>
      </vt:variant>
      <vt:variant>
        <vt:i4>6</vt:i4>
      </vt:variant>
      <vt:variant>
        <vt:i4>0</vt:i4>
      </vt:variant>
      <vt:variant>
        <vt:i4>5</vt:i4>
      </vt:variant>
      <vt:variant>
        <vt:lpwstr>mailto:Ashley.Adams2@uk.nationalgrid.com</vt:lpwstr>
      </vt:variant>
      <vt:variant>
        <vt:lpwstr/>
      </vt:variant>
      <vt:variant>
        <vt:i4>2293771</vt:i4>
      </vt:variant>
      <vt:variant>
        <vt:i4>3</vt:i4>
      </vt:variant>
      <vt:variant>
        <vt:i4>0</vt:i4>
      </vt:variant>
      <vt:variant>
        <vt:i4>5</vt:i4>
      </vt:variant>
      <vt:variant>
        <vt:lpwstr>mailto:Chris.Warburton@uk.nationalgrid.com</vt:lpwstr>
      </vt:variant>
      <vt:variant>
        <vt:lpwstr/>
      </vt:variant>
      <vt:variant>
        <vt:i4>5046386</vt:i4>
      </vt:variant>
      <vt:variant>
        <vt:i4>0</vt:i4>
      </vt:variant>
      <vt:variant>
        <vt:i4>0</vt:i4>
      </vt:variant>
      <vt:variant>
        <vt:i4>5</vt:i4>
      </vt:variant>
      <vt:variant>
        <vt:lpwstr>mailto:angela.quinn@uk.nationalgrid.com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Chris Warburton [NESO]</cp:lastModifiedBy>
  <cp:revision>1462</cp:revision>
  <cp:lastPrinted>2011-10-01T10:17:00Z</cp:lastPrinted>
  <dcterms:created xsi:type="dcterms:W3CDTF">2025-03-19T21:18:00Z</dcterms:created>
  <dcterms:modified xsi:type="dcterms:W3CDTF">2025-05-23T05:33:00Z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0x010100743CD8938DCB1F48975137295B64D3D8</vt:lpwstr>
  </property>
  <property fmtid="{D5CDD505-2E9C-101B-9397-08002B2CF9AE}" pid="18" name="MediaServiceImageTags">
    <vt:lpwstr/>
  </property>
</Properties>
</file>